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2FC34" w14:textId="1597F56A" w:rsidR="007F2BDF" w:rsidRPr="007F2BDF" w:rsidRDefault="00EC5E0D" w:rsidP="00FF5BA6">
      <w:pPr>
        <w:pStyle w:val="Annexetitreacte"/>
        <w:rPr>
          <w:u w:val="none"/>
          <w:lang w:val="en-GB"/>
        </w:rPr>
      </w:pPr>
      <w:r>
        <w:rPr>
          <w:u w:val="none"/>
          <w:lang w:val="en-GB"/>
        </w:rPr>
        <w:t>EN</w:t>
      </w:r>
    </w:p>
    <w:p w14:paraId="45A28A58" w14:textId="56A01ADA" w:rsidR="00FF5BA6" w:rsidRPr="004E5748" w:rsidRDefault="00FF5BA6" w:rsidP="00FF5BA6">
      <w:pPr>
        <w:pStyle w:val="Annexetitreacte"/>
        <w:rPr>
          <w:lang w:val="en-GB"/>
        </w:rPr>
      </w:pPr>
      <w:r w:rsidRPr="004E5748">
        <w:rPr>
          <w:lang w:val="en-GB"/>
        </w:rPr>
        <w:t>ANNEX II</w:t>
      </w:r>
    </w:p>
    <w:p w14:paraId="07A22FA2" w14:textId="159A38C3" w:rsidR="00FF5BA6" w:rsidRPr="004E5748" w:rsidRDefault="00FF5BA6" w:rsidP="00FF5BA6">
      <w:pPr>
        <w:pStyle w:val="ManualHeading1"/>
        <w:numPr>
          <w:ilvl w:val="0"/>
          <w:numId w:val="0"/>
        </w:numPr>
        <w:ind w:left="851" w:hanging="851"/>
        <w:rPr>
          <w:lang w:val="en-GB"/>
        </w:rPr>
      </w:pPr>
      <w:r w:rsidRPr="004E5748">
        <w:rPr>
          <w:i/>
          <w:iCs/>
          <w:lang w:val="en-GB"/>
        </w:rPr>
        <w:t xml:space="preserve">Instructions </w:t>
      </w:r>
      <w:r w:rsidR="004E5748" w:rsidRPr="004E5748">
        <w:rPr>
          <w:i/>
          <w:iCs/>
          <w:lang w:val="en-GB"/>
        </w:rPr>
        <w:t xml:space="preserve">for </w:t>
      </w:r>
      <w:r w:rsidRPr="004E5748">
        <w:rPr>
          <w:i/>
          <w:iCs/>
          <w:lang w:val="en-GB"/>
        </w:rPr>
        <w:t xml:space="preserve">the templates for the solvency and </w:t>
      </w:r>
      <w:r w:rsidR="00D2090F">
        <w:rPr>
          <w:i/>
          <w:iCs/>
          <w:lang w:val="en-GB"/>
        </w:rPr>
        <w:t xml:space="preserve">financial </w:t>
      </w:r>
      <w:r w:rsidRPr="004E5748">
        <w:rPr>
          <w:i/>
          <w:iCs/>
          <w:lang w:val="en-GB"/>
        </w:rPr>
        <w:t>condition report of individual undertakings</w:t>
      </w:r>
    </w:p>
    <w:p w14:paraId="740A0F46" w14:textId="15BC042B" w:rsidR="00FF5BA6" w:rsidRPr="004E5748" w:rsidRDefault="00FF5BA6" w:rsidP="00FF5BA6">
      <w:pPr>
        <w:rPr>
          <w:lang w:val="en-GB"/>
        </w:rPr>
      </w:pPr>
      <w:r w:rsidRPr="004E5748">
        <w:rPr>
          <w:lang w:val="en-GB"/>
        </w:rPr>
        <w:t>This Annex contains instructions in relation to the templates in Annex I. The first column of the tables identifies the items to be disclosed by identifying the columns and rows as showed in the template in Annex I.</w:t>
      </w:r>
    </w:p>
    <w:p w14:paraId="40F8DDD3" w14:textId="77777777" w:rsidR="00FF5BA6" w:rsidRPr="004E5748" w:rsidRDefault="00FF5BA6" w:rsidP="00FF5BA6">
      <w:pPr>
        <w:rPr>
          <w:lang w:val="en-GB"/>
        </w:rPr>
      </w:pPr>
      <w:r w:rsidRPr="004E5748">
        <w:rPr>
          <w:lang w:val="en-GB"/>
        </w:rPr>
        <w:t>Templates which shall be filled in in accordance with the instructions of the different sections of this Annex are referred to as ‘this template’ throughout the text of the Annex.</w:t>
      </w:r>
    </w:p>
    <w:p w14:paraId="2662C8FC" w14:textId="0AD677A6" w:rsidR="00FF5BA6" w:rsidRPr="004E5748" w:rsidRDefault="00FF5BA6" w:rsidP="00FF5BA6">
      <w:pPr>
        <w:pStyle w:val="ManualHeading2"/>
        <w:numPr>
          <w:ilvl w:val="0"/>
          <w:numId w:val="0"/>
        </w:numPr>
        <w:ind w:left="851" w:hanging="851"/>
        <w:rPr>
          <w:lang w:val="en-GB"/>
        </w:rPr>
      </w:pPr>
      <w:r w:rsidRPr="004E5748">
        <w:rPr>
          <w:i/>
          <w:iCs/>
          <w:lang w:val="en-GB"/>
        </w:rPr>
        <w:t>S.02.01 — Balance sheet</w:t>
      </w:r>
    </w:p>
    <w:p w14:paraId="36C54383" w14:textId="77777777" w:rsidR="00FF5BA6" w:rsidRPr="004E5748" w:rsidRDefault="00FF5BA6" w:rsidP="00FF5BA6">
      <w:pPr>
        <w:rPr>
          <w:lang w:val="en-GB"/>
        </w:rPr>
      </w:pPr>
      <w:r w:rsidRPr="004E5748">
        <w:rPr>
          <w:i/>
          <w:iCs/>
          <w:lang w:val="en-GB"/>
        </w:rPr>
        <w:t>General comments:</w:t>
      </w:r>
    </w:p>
    <w:p w14:paraId="48BBDBDF" w14:textId="248230E3" w:rsidR="00FF5BA6" w:rsidRPr="004E5748" w:rsidRDefault="00FF5BA6" w:rsidP="00FF5BA6">
      <w:pPr>
        <w:rPr>
          <w:lang w:val="en-GB"/>
        </w:rPr>
      </w:pPr>
      <w:r w:rsidRPr="004E5748">
        <w:rPr>
          <w:lang w:val="en-GB"/>
        </w:rPr>
        <w:t xml:space="preserve">This section relates to </w:t>
      </w:r>
      <w:r w:rsidR="004E5748" w:rsidRPr="004E5748">
        <w:rPr>
          <w:lang w:val="en-GB"/>
        </w:rPr>
        <w:t xml:space="preserve">the </w:t>
      </w:r>
      <w:r w:rsidRPr="004E5748">
        <w:rPr>
          <w:lang w:val="en-GB"/>
        </w:rPr>
        <w:t xml:space="preserve">annual disclosure of information for </w:t>
      </w:r>
      <w:r w:rsidRPr="008F7601">
        <w:rPr>
          <w:lang w:val="en-GB"/>
        </w:rPr>
        <w:t xml:space="preserve">individual </w:t>
      </w:r>
      <w:r w:rsidRPr="004E5748">
        <w:rPr>
          <w:lang w:val="en-GB"/>
        </w:rPr>
        <w:t>entities.</w:t>
      </w:r>
    </w:p>
    <w:p w14:paraId="69EEC756" w14:textId="075D16FD" w:rsidR="00FF5BA6" w:rsidRPr="004E5748" w:rsidRDefault="00FF5BA6" w:rsidP="00FF5BA6">
      <w:pPr>
        <w:rPr>
          <w:lang w:val="en-GB"/>
        </w:rPr>
      </w:pPr>
      <w:r w:rsidRPr="004E5748">
        <w:rPr>
          <w:lang w:val="en-GB"/>
        </w:rPr>
        <w:t>The ‘Solvency II value’ column (C0010) shall be completed using the valuation principles set out in the Directive</w:t>
      </w:r>
      <w:r w:rsidR="004E5748" w:rsidRPr="004E5748">
        <w:rPr>
          <w:lang w:val="en-GB"/>
        </w:rPr>
        <w:t xml:space="preserve"> </w:t>
      </w:r>
      <w:r w:rsidRPr="004E5748">
        <w:rPr>
          <w:lang w:val="en-GB"/>
        </w:rPr>
        <w:t>2009/138/EC, Delegated Regulation (EU) 2015/35</w:t>
      </w:r>
      <w:r w:rsidR="004E5748" w:rsidRPr="004E5748">
        <w:rPr>
          <w:lang w:val="en-GB"/>
        </w:rPr>
        <w:t xml:space="preserve"> and</w:t>
      </w:r>
      <w:r w:rsidRPr="004E5748">
        <w:rPr>
          <w:lang w:val="en-GB"/>
        </w:rPr>
        <w:t xml:space="preserve"> Solvency 2 Technical Standards and Guidelines.</w:t>
      </w:r>
    </w:p>
    <w:tbl>
      <w:tblPr>
        <w:tblW w:w="0" w:type="auto"/>
        <w:tblLayout w:type="fixed"/>
        <w:tblLook w:val="0000" w:firstRow="0" w:lastRow="0" w:firstColumn="0" w:lastColumn="0" w:noHBand="0" w:noVBand="0"/>
      </w:tblPr>
      <w:tblGrid>
        <w:gridCol w:w="1671"/>
        <w:gridCol w:w="1858"/>
        <w:gridCol w:w="5757"/>
      </w:tblGrid>
      <w:tr w:rsidR="00F672D2" w:rsidRPr="004E5748" w14:paraId="38DF7B0E" w14:textId="77777777" w:rsidTr="00FF0B3F">
        <w:tc>
          <w:tcPr>
            <w:tcW w:w="1671" w:type="dxa"/>
            <w:tcBorders>
              <w:top w:val="single" w:sz="2" w:space="0" w:color="auto"/>
              <w:left w:val="single" w:sz="2" w:space="0" w:color="auto"/>
              <w:bottom w:val="single" w:sz="2" w:space="0" w:color="auto"/>
              <w:right w:val="single" w:sz="2" w:space="0" w:color="auto"/>
            </w:tcBorders>
          </w:tcPr>
          <w:p w14:paraId="08621978" w14:textId="77777777" w:rsidR="00FF5BA6" w:rsidRPr="004E5748" w:rsidRDefault="00FF5BA6" w:rsidP="00FF0B3F">
            <w:pPr>
              <w:adjustRightInd w:val="0"/>
              <w:spacing w:before="0" w:after="0"/>
              <w:jc w:val="left"/>
              <w:rPr>
                <w:lang w:val="en-GB"/>
              </w:rPr>
            </w:pPr>
          </w:p>
        </w:tc>
        <w:tc>
          <w:tcPr>
            <w:tcW w:w="1858" w:type="dxa"/>
            <w:tcBorders>
              <w:top w:val="single" w:sz="2" w:space="0" w:color="auto"/>
              <w:left w:val="single" w:sz="2" w:space="0" w:color="auto"/>
              <w:bottom w:val="single" w:sz="2" w:space="0" w:color="auto"/>
              <w:right w:val="single" w:sz="2" w:space="0" w:color="auto"/>
            </w:tcBorders>
          </w:tcPr>
          <w:p w14:paraId="3677C14C" w14:textId="77777777" w:rsidR="00FF5BA6" w:rsidRPr="004E5748" w:rsidRDefault="00FF5BA6" w:rsidP="00FF0B3F">
            <w:pPr>
              <w:pStyle w:val="NormalCentered"/>
              <w:rPr>
                <w:lang w:val="en-GB"/>
              </w:rPr>
            </w:pPr>
            <w:r w:rsidRPr="004E5748">
              <w:rPr>
                <w:i/>
                <w:iCs/>
                <w:lang w:val="en-GB"/>
              </w:rPr>
              <w:t>ITEM</w:t>
            </w:r>
          </w:p>
        </w:tc>
        <w:tc>
          <w:tcPr>
            <w:tcW w:w="5757" w:type="dxa"/>
            <w:tcBorders>
              <w:top w:val="single" w:sz="2" w:space="0" w:color="auto"/>
              <w:left w:val="single" w:sz="2" w:space="0" w:color="auto"/>
              <w:bottom w:val="single" w:sz="2" w:space="0" w:color="auto"/>
              <w:right w:val="single" w:sz="2" w:space="0" w:color="auto"/>
            </w:tcBorders>
          </w:tcPr>
          <w:p w14:paraId="2B3F5CFF" w14:textId="77777777" w:rsidR="00FF5BA6" w:rsidRPr="004E5748" w:rsidRDefault="00FF5BA6" w:rsidP="00FF0B3F">
            <w:pPr>
              <w:pStyle w:val="NormalCentered"/>
              <w:rPr>
                <w:lang w:val="en-GB"/>
              </w:rPr>
            </w:pPr>
            <w:r w:rsidRPr="004E5748">
              <w:rPr>
                <w:i/>
                <w:iCs/>
                <w:lang w:val="en-GB"/>
              </w:rPr>
              <w:t>INSTRUCTIONS</w:t>
            </w:r>
          </w:p>
        </w:tc>
      </w:tr>
      <w:tr w:rsidR="00F672D2" w:rsidRPr="004E5748" w14:paraId="3833C808" w14:textId="77777777" w:rsidTr="00FF0B3F">
        <w:tc>
          <w:tcPr>
            <w:tcW w:w="1671" w:type="dxa"/>
            <w:tcBorders>
              <w:top w:val="single" w:sz="2" w:space="0" w:color="auto"/>
              <w:left w:val="single" w:sz="2" w:space="0" w:color="auto"/>
              <w:bottom w:val="single" w:sz="2" w:space="0" w:color="auto"/>
              <w:right w:val="single" w:sz="2" w:space="0" w:color="auto"/>
            </w:tcBorders>
          </w:tcPr>
          <w:p w14:paraId="70808872" w14:textId="77777777" w:rsidR="00FF5BA6" w:rsidRPr="004E5748" w:rsidRDefault="00FF5BA6" w:rsidP="00FF0B3F">
            <w:pPr>
              <w:pStyle w:val="NormalCentered"/>
              <w:rPr>
                <w:lang w:val="en-GB"/>
              </w:rPr>
            </w:pPr>
            <w:r w:rsidRPr="004E5748">
              <w:rPr>
                <w:i/>
                <w:iCs/>
                <w:lang w:val="en-GB"/>
              </w:rPr>
              <w:t>Assets</w:t>
            </w:r>
          </w:p>
        </w:tc>
        <w:tc>
          <w:tcPr>
            <w:tcW w:w="1858" w:type="dxa"/>
            <w:tcBorders>
              <w:top w:val="single" w:sz="2" w:space="0" w:color="auto"/>
              <w:left w:val="single" w:sz="2" w:space="0" w:color="auto"/>
              <w:bottom w:val="single" w:sz="2" w:space="0" w:color="auto"/>
              <w:right w:val="single" w:sz="2" w:space="0" w:color="auto"/>
            </w:tcBorders>
          </w:tcPr>
          <w:p w14:paraId="0DFF7EBE" w14:textId="77777777" w:rsidR="00FF5BA6" w:rsidRPr="004E5748" w:rsidRDefault="00FF5BA6" w:rsidP="00FF0B3F">
            <w:pPr>
              <w:pStyle w:val="NormalCentered"/>
              <w:rPr>
                <w:lang w:val="en-GB"/>
              </w:rPr>
            </w:pPr>
          </w:p>
        </w:tc>
        <w:tc>
          <w:tcPr>
            <w:tcW w:w="5757" w:type="dxa"/>
            <w:tcBorders>
              <w:top w:val="single" w:sz="2" w:space="0" w:color="auto"/>
              <w:left w:val="single" w:sz="2" w:space="0" w:color="auto"/>
              <w:bottom w:val="single" w:sz="2" w:space="0" w:color="auto"/>
              <w:right w:val="single" w:sz="2" w:space="0" w:color="auto"/>
            </w:tcBorders>
          </w:tcPr>
          <w:p w14:paraId="1DAE0648" w14:textId="77777777" w:rsidR="00FF5BA6" w:rsidRPr="004E5748" w:rsidRDefault="00FF5BA6" w:rsidP="00FF0B3F">
            <w:pPr>
              <w:pStyle w:val="NormalCentered"/>
              <w:rPr>
                <w:lang w:val="en-GB"/>
              </w:rPr>
            </w:pPr>
          </w:p>
        </w:tc>
      </w:tr>
      <w:tr w:rsidR="00F672D2" w:rsidRPr="00846C12" w14:paraId="11F074CF" w14:textId="77777777" w:rsidTr="00FF0B3F">
        <w:tc>
          <w:tcPr>
            <w:tcW w:w="1671" w:type="dxa"/>
            <w:tcBorders>
              <w:top w:val="single" w:sz="2" w:space="0" w:color="auto"/>
              <w:left w:val="single" w:sz="2" w:space="0" w:color="auto"/>
              <w:bottom w:val="single" w:sz="2" w:space="0" w:color="auto"/>
              <w:right w:val="single" w:sz="2" w:space="0" w:color="auto"/>
            </w:tcBorders>
          </w:tcPr>
          <w:p w14:paraId="358DA683" w14:textId="77777777" w:rsidR="00FF5BA6" w:rsidRPr="004E5748" w:rsidRDefault="00FF5BA6" w:rsidP="00FF0B3F">
            <w:pPr>
              <w:pStyle w:val="NormalLeft"/>
              <w:rPr>
                <w:lang w:val="en-GB"/>
              </w:rPr>
            </w:pPr>
            <w:r w:rsidRPr="004E5748">
              <w:rPr>
                <w:lang w:val="en-GB"/>
              </w:rPr>
              <w:t>C0010/R0030</w:t>
            </w:r>
          </w:p>
        </w:tc>
        <w:tc>
          <w:tcPr>
            <w:tcW w:w="1858" w:type="dxa"/>
            <w:tcBorders>
              <w:top w:val="single" w:sz="2" w:space="0" w:color="auto"/>
              <w:left w:val="single" w:sz="2" w:space="0" w:color="auto"/>
              <w:bottom w:val="single" w:sz="2" w:space="0" w:color="auto"/>
              <w:right w:val="single" w:sz="2" w:space="0" w:color="auto"/>
            </w:tcBorders>
          </w:tcPr>
          <w:p w14:paraId="1639ADA2" w14:textId="77777777" w:rsidR="00FF5BA6" w:rsidRPr="004E5748" w:rsidRDefault="00FF5BA6" w:rsidP="00FF0B3F">
            <w:pPr>
              <w:pStyle w:val="NormalLeft"/>
              <w:rPr>
                <w:lang w:val="en-GB"/>
              </w:rPr>
            </w:pPr>
            <w:r w:rsidRPr="004E5748">
              <w:rPr>
                <w:lang w:val="en-GB"/>
              </w:rPr>
              <w:t>Intangible assets</w:t>
            </w:r>
          </w:p>
        </w:tc>
        <w:tc>
          <w:tcPr>
            <w:tcW w:w="5757" w:type="dxa"/>
            <w:tcBorders>
              <w:top w:val="single" w:sz="2" w:space="0" w:color="auto"/>
              <w:left w:val="single" w:sz="2" w:space="0" w:color="auto"/>
              <w:bottom w:val="single" w:sz="2" w:space="0" w:color="auto"/>
              <w:right w:val="single" w:sz="2" w:space="0" w:color="auto"/>
            </w:tcBorders>
          </w:tcPr>
          <w:p w14:paraId="3DC6E29D" w14:textId="77777777" w:rsidR="00FF5BA6" w:rsidRPr="004E5748" w:rsidRDefault="00FF5BA6" w:rsidP="00FF0B3F">
            <w:pPr>
              <w:pStyle w:val="NormalLeft"/>
              <w:rPr>
                <w:lang w:val="en-GB"/>
              </w:rPr>
            </w:pPr>
            <w:r w:rsidRPr="004E5748">
              <w:rPr>
                <w:lang w:val="en-GB"/>
              </w:rPr>
              <w:t>Intangible assets other than goodwill. An identifiable non–monetary asset without physical substance.</w:t>
            </w:r>
          </w:p>
        </w:tc>
      </w:tr>
      <w:tr w:rsidR="00F672D2" w:rsidRPr="00846C12" w14:paraId="189FAB03" w14:textId="77777777" w:rsidTr="00FF0B3F">
        <w:tc>
          <w:tcPr>
            <w:tcW w:w="1671" w:type="dxa"/>
            <w:tcBorders>
              <w:top w:val="single" w:sz="2" w:space="0" w:color="auto"/>
              <w:left w:val="single" w:sz="2" w:space="0" w:color="auto"/>
              <w:bottom w:val="single" w:sz="2" w:space="0" w:color="auto"/>
              <w:right w:val="single" w:sz="2" w:space="0" w:color="auto"/>
            </w:tcBorders>
          </w:tcPr>
          <w:p w14:paraId="50BDDF86" w14:textId="77777777" w:rsidR="00FF5BA6" w:rsidRPr="004E5748" w:rsidRDefault="00FF5BA6" w:rsidP="00FF0B3F">
            <w:pPr>
              <w:pStyle w:val="NormalLeft"/>
              <w:rPr>
                <w:lang w:val="en-GB"/>
              </w:rPr>
            </w:pPr>
            <w:r w:rsidRPr="004E5748">
              <w:rPr>
                <w:lang w:val="en-GB"/>
              </w:rPr>
              <w:t>C0010/R0040</w:t>
            </w:r>
          </w:p>
        </w:tc>
        <w:tc>
          <w:tcPr>
            <w:tcW w:w="1858" w:type="dxa"/>
            <w:tcBorders>
              <w:top w:val="single" w:sz="2" w:space="0" w:color="auto"/>
              <w:left w:val="single" w:sz="2" w:space="0" w:color="auto"/>
              <w:bottom w:val="single" w:sz="2" w:space="0" w:color="auto"/>
              <w:right w:val="single" w:sz="2" w:space="0" w:color="auto"/>
            </w:tcBorders>
          </w:tcPr>
          <w:p w14:paraId="1F34E59C" w14:textId="77777777" w:rsidR="00FF5BA6" w:rsidRPr="004E5748" w:rsidRDefault="00FF5BA6" w:rsidP="00FF0B3F">
            <w:pPr>
              <w:pStyle w:val="NormalLeft"/>
              <w:rPr>
                <w:lang w:val="en-GB"/>
              </w:rPr>
            </w:pPr>
            <w:r w:rsidRPr="004E5748">
              <w:rPr>
                <w:lang w:val="en-GB"/>
              </w:rPr>
              <w:t>Deferred tax assets</w:t>
            </w:r>
          </w:p>
        </w:tc>
        <w:tc>
          <w:tcPr>
            <w:tcW w:w="5757" w:type="dxa"/>
            <w:tcBorders>
              <w:top w:val="single" w:sz="2" w:space="0" w:color="auto"/>
              <w:left w:val="single" w:sz="2" w:space="0" w:color="auto"/>
              <w:bottom w:val="single" w:sz="2" w:space="0" w:color="auto"/>
              <w:right w:val="single" w:sz="2" w:space="0" w:color="auto"/>
            </w:tcBorders>
          </w:tcPr>
          <w:p w14:paraId="4B59418D" w14:textId="77777777" w:rsidR="00FF5BA6" w:rsidRPr="004E5748" w:rsidRDefault="00FF5BA6" w:rsidP="00FF0B3F">
            <w:pPr>
              <w:pStyle w:val="NormalLeft"/>
              <w:rPr>
                <w:lang w:val="en-GB"/>
              </w:rPr>
            </w:pPr>
            <w:r w:rsidRPr="004E5748">
              <w:rPr>
                <w:lang w:val="en-GB"/>
              </w:rPr>
              <w:t>Deferred tax assets are the amounts of income taxes recoverable in future periods in respect of:</w:t>
            </w:r>
          </w:p>
          <w:p w14:paraId="3A349AAF" w14:textId="1971DB02" w:rsidR="00FF5BA6" w:rsidRPr="004E5748" w:rsidRDefault="00FF5BA6" w:rsidP="00FF0B3F">
            <w:pPr>
              <w:pStyle w:val="Point0"/>
              <w:rPr>
                <w:lang w:val="en-GB"/>
              </w:rPr>
            </w:pPr>
            <w:r w:rsidRPr="004E5748">
              <w:rPr>
                <w:lang w:val="en-GB"/>
              </w:rPr>
              <w:t>(a)</w:t>
            </w:r>
            <w:r w:rsidRPr="004E5748">
              <w:rPr>
                <w:lang w:val="en-GB"/>
              </w:rPr>
              <w:tab/>
              <w:t xml:space="preserve">deductible temporary </w:t>
            </w:r>
            <w:proofErr w:type="gramStart"/>
            <w:r w:rsidRPr="004E5748">
              <w:rPr>
                <w:lang w:val="en-GB"/>
              </w:rPr>
              <w:t>differences;</w:t>
            </w:r>
            <w:proofErr w:type="gramEnd"/>
          </w:p>
          <w:p w14:paraId="0F1F0AF6" w14:textId="1947A31B" w:rsidR="00FF5BA6" w:rsidRPr="004E5748" w:rsidRDefault="00FF5BA6" w:rsidP="00FF0B3F">
            <w:pPr>
              <w:pStyle w:val="Point0"/>
              <w:rPr>
                <w:lang w:val="en-GB"/>
              </w:rPr>
            </w:pPr>
            <w:r w:rsidRPr="004E5748">
              <w:rPr>
                <w:lang w:val="en-GB"/>
              </w:rPr>
              <w:t>(b)</w:t>
            </w:r>
            <w:r w:rsidRPr="004E5748">
              <w:rPr>
                <w:lang w:val="en-GB"/>
              </w:rPr>
              <w:tab/>
              <w:t>the carry forward of unused tax losses; or</w:t>
            </w:r>
          </w:p>
          <w:p w14:paraId="34F43B9C" w14:textId="6B436FAA" w:rsidR="00FF5BA6" w:rsidRPr="004E5748" w:rsidRDefault="00FF5BA6" w:rsidP="00FF0B3F">
            <w:pPr>
              <w:pStyle w:val="Point0"/>
              <w:rPr>
                <w:lang w:val="en-GB"/>
              </w:rPr>
            </w:pPr>
            <w:r w:rsidRPr="004E5748">
              <w:rPr>
                <w:lang w:val="en-GB"/>
              </w:rPr>
              <w:t>(c)</w:t>
            </w:r>
            <w:r w:rsidRPr="004E5748">
              <w:rPr>
                <w:lang w:val="en-GB"/>
              </w:rPr>
              <w:tab/>
              <w:t>the carry forward of unused tax credits.</w:t>
            </w:r>
          </w:p>
        </w:tc>
      </w:tr>
      <w:tr w:rsidR="00F672D2" w:rsidRPr="00846C12" w14:paraId="36523B07" w14:textId="77777777" w:rsidTr="00FF0B3F">
        <w:tc>
          <w:tcPr>
            <w:tcW w:w="1671" w:type="dxa"/>
            <w:tcBorders>
              <w:top w:val="single" w:sz="2" w:space="0" w:color="auto"/>
              <w:left w:val="single" w:sz="2" w:space="0" w:color="auto"/>
              <w:bottom w:val="single" w:sz="2" w:space="0" w:color="auto"/>
              <w:right w:val="single" w:sz="2" w:space="0" w:color="auto"/>
            </w:tcBorders>
          </w:tcPr>
          <w:p w14:paraId="407055AD" w14:textId="77777777" w:rsidR="00FF5BA6" w:rsidRPr="004E5748" w:rsidRDefault="00FF5BA6" w:rsidP="00FF0B3F">
            <w:pPr>
              <w:pStyle w:val="NormalLeft"/>
              <w:rPr>
                <w:lang w:val="en-GB"/>
              </w:rPr>
            </w:pPr>
            <w:r w:rsidRPr="004E5748">
              <w:rPr>
                <w:lang w:val="en-GB"/>
              </w:rPr>
              <w:t>C0010/R0050</w:t>
            </w:r>
          </w:p>
        </w:tc>
        <w:tc>
          <w:tcPr>
            <w:tcW w:w="1858" w:type="dxa"/>
            <w:tcBorders>
              <w:top w:val="single" w:sz="2" w:space="0" w:color="auto"/>
              <w:left w:val="single" w:sz="2" w:space="0" w:color="auto"/>
              <w:bottom w:val="single" w:sz="2" w:space="0" w:color="auto"/>
              <w:right w:val="single" w:sz="2" w:space="0" w:color="auto"/>
            </w:tcBorders>
          </w:tcPr>
          <w:p w14:paraId="3093A18B" w14:textId="77777777" w:rsidR="00FF5BA6" w:rsidRPr="004E5748" w:rsidRDefault="00FF5BA6" w:rsidP="00FF0B3F">
            <w:pPr>
              <w:pStyle w:val="NormalLeft"/>
              <w:rPr>
                <w:lang w:val="en-GB"/>
              </w:rPr>
            </w:pPr>
            <w:r w:rsidRPr="004E5748">
              <w:rPr>
                <w:lang w:val="en-GB"/>
              </w:rPr>
              <w:t>Pension benefit surplus</w:t>
            </w:r>
          </w:p>
        </w:tc>
        <w:tc>
          <w:tcPr>
            <w:tcW w:w="5757" w:type="dxa"/>
            <w:tcBorders>
              <w:top w:val="single" w:sz="2" w:space="0" w:color="auto"/>
              <w:left w:val="single" w:sz="2" w:space="0" w:color="auto"/>
              <w:bottom w:val="single" w:sz="2" w:space="0" w:color="auto"/>
              <w:right w:val="single" w:sz="2" w:space="0" w:color="auto"/>
            </w:tcBorders>
          </w:tcPr>
          <w:p w14:paraId="2AA92737" w14:textId="77777777" w:rsidR="00FF5BA6" w:rsidRPr="004E5748" w:rsidRDefault="00FF5BA6" w:rsidP="00FF0B3F">
            <w:pPr>
              <w:pStyle w:val="NormalLeft"/>
              <w:rPr>
                <w:lang w:val="en-GB"/>
              </w:rPr>
            </w:pPr>
            <w:r w:rsidRPr="004E5748">
              <w:rPr>
                <w:lang w:val="en-GB"/>
              </w:rPr>
              <w:t>This is the total of net surplus related to employees' pension scheme.</w:t>
            </w:r>
          </w:p>
        </w:tc>
      </w:tr>
      <w:tr w:rsidR="00F672D2" w:rsidRPr="004E5748" w14:paraId="5447DBC4" w14:textId="77777777" w:rsidTr="00FF0B3F">
        <w:tc>
          <w:tcPr>
            <w:tcW w:w="1671" w:type="dxa"/>
            <w:tcBorders>
              <w:top w:val="single" w:sz="2" w:space="0" w:color="auto"/>
              <w:left w:val="single" w:sz="2" w:space="0" w:color="auto"/>
              <w:bottom w:val="single" w:sz="2" w:space="0" w:color="auto"/>
              <w:right w:val="single" w:sz="2" w:space="0" w:color="auto"/>
            </w:tcBorders>
          </w:tcPr>
          <w:p w14:paraId="0BAF516A" w14:textId="77777777" w:rsidR="00FF5BA6" w:rsidRPr="004E5748" w:rsidRDefault="00FF5BA6" w:rsidP="00FF0B3F">
            <w:pPr>
              <w:pStyle w:val="NormalLeft"/>
              <w:rPr>
                <w:lang w:val="en-GB"/>
              </w:rPr>
            </w:pPr>
            <w:r w:rsidRPr="004E5748">
              <w:rPr>
                <w:lang w:val="en-GB"/>
              </w:rPr>
              <w:t>C0010/R0060</w:t>
            </w:r>
          </w:p>
        </w:tc>
        <w:tc>
          <w:tcPr>
            <w:tcW w:w="1858" w:type="dxa"/>
            <w:tcBorders>
              <w:top w:val="single" w:sz="2" w:space="0" w:color="auto"/>
              <w:left w:val="single" w:sz="2" w:space="0" w:color="auto"/>
              <w:bottom w:val="single" w:sz="2" w:space="0" w:color="auto"/>
              <w:right w:val="single" w:sz="2" w:space="0" w:color="auto"/>
            </w:tcBorders>
          </w:tcPr>
          <w:p w14:paraId="5FD30920" w14:textId="77777777" w:rsidR="00FF5BA6" w:rsidRPr="004E5748" w:rsidRDefault="00FF5BA6" w:rsidP="00FF0B3F">
            <w:pPr>
              <w:pStyle w:val="NormalLeft"/>
              <w:rPr>
                <w:lang w:val="en-GB"/>
              </w:rPr>
            </w:pPr>
            <w:r w:rsidRPr="004E5748">
              <w:rPr>
                <w:lang w:val="en-GB"/>
              </w:rPr>
              <w:t>Property, plant &amp; equipment held for own use</w:t>
            </w:r>
          </w:p>
        </w:tc>
        <w:tc>
          <w:tcPr>
            <w:tcW w:w="5757" w:type="dxa"/>
            <w:tcBorders>
              <w:top w:val="single" w:sz="2" w:space="0" w:color="auto"/>
              <w:left w:val="single" w:sz="2" w:space="0" w:color="auto"/>
              <w:bottom w:val="single" w:sz="2" w:space="0" w:color="auto"/>
              <w:right w:val="single" w:sz="2" w:space="0" w:color="auto"/>
            </w:tcBorders>
          </w:tcPr>
          <w:p w14:paraId="3E12049D" w14:textId="6C490950" w:rsidR="00FF5BA6" w:rsidRPr="004E5748" w:rsidRDefault="00FF5BA6" w:rsidP="004E5748">
            <w:pPr>
              <w:pStyle w:val="NormalLeft"/>
              <w:rPr>
                <w:lang w:val="en-GB"/>
              </w:rPr>
            </w:pPr>
            <w:r w:rsidRPr="004E5748">
              <w:rPr>
                <w:lang w:val="en-GB"/>
              </w:rPr>
              <w:t xml:space="preserve">Tangible assets which are intended for permanent use and property held by the undertaking for own use. It </w:t>
            </w:r>
            <w:r w:rsidR="004E5748" w:rsidRPr="004E5748">
              <w:rPr>
                <w:lang w:val="en-GB"/>
              </w:rPr>
              <w:t xml:space="preserve">also </w:t>
            </w:r>
            <w:r w:rsidRPr="004E5748">
              <w:rPr>
                <w:lang w:val="en-GB"/>
              </w:rPr>
              <w:t>includes property for own use under construction.</w:t>
            </w:r>
          </w:p>
        </w:tc>
      </w:tr>
      <w:tr w:rsidR="00F672D2" w:rsidRPr="00846C12" w14:paraId="436C9F85" w14:textId="77777777" w:rsidTr="00FF0B3F">
        <w:tc>
          <w:tcPr>
            <w:tcW w:w="1671" w:type="dxa"/>
            <w:tcBorders>
              <w:top w:val="single" w:sz="2" w:space="0" w:color="auto"/>
              <w:left w:val="single" w:sz="2" w:space="0" w:color="auto"/>
              <w:bottom w:val="single" w:sz="2" w:space="0" w:color="auto"/>
              <w:right w:val="single" w:sz="2" w:space="0" w:color="auto"/>
            </w:tcBorders>
          </w:tcPr>
          <w:p w14:paraId="63C6DB26" w14:textId="77777777" w:rsidR="00FF5BA6" w:rsidRPr="004E5748" w:rsidRDefault="00FF5BA6" w:rsidP="00FF0B3F">
            <w:pPr>
              <w:pStyle w:val="NormalLeft"/>
              <w:rPr>
                <w:lang w:val="en-GB"/>
              </w:rPr>
            </w:pPr>
            <w:r w:rsidRPr="004E5748">
              <w:rPr>
                <w:lang w:val="en-GB"/>
              </w:rPr>
              <w:t>C0010/R0070</w:t>
            </w:r>
          </w:p>
        </w:tc>
        <w:tc>
          <w:tcPr>
            <w:tcW w:w="1858" w:type="dxa"/>
            <w:tcBorders>
              <w:top w:val="single" w:sz="2" w:space="0" w:color="auto"/>
              <w:left w:val="single" w:sz="2" w:space="0" w:color="auto"/>
              <w:bottom w:val="single" w:sz="2" w:space="0" w:color="auto"/>
              <w:right w:val="single" w:sz="2" w:space="0" w:color="auto"/>
            </w:tcBorders>
          </w:tcPr>
          <w:p w14:paraId="5ED21EB0" w14:textId="77777777" w:rsidR="00FF5BA6" w:rsidRPr="004E5748" w:rsidRDefault="00FF5BA6" w:rsidP="00FF0B3F">
            <w:pPr>
              <w:pStyle w:val="NormalLeft"/>
              <w:rPr>
                <w:lang w:val="en-GB"/>
              </w:rPr>
            </w:pPr>
            <w:r w:rsidRPr="004E5748">
              <w:rPr>
                <w:lang w:val="en-GB"/>
              </w:rPr>
              <w:t>Investments (other than assets held for index–linked and unit–linked contracts)</w:t>
            </w:r>
          </w:p>
        </w:tc>
        <w:tc>
          <w:tcPr>
            <w:tcW w:w="5757" w:type="dxa"/>
            <w:tcBorders>
              <w:top w:val="single" w:sz="2" w:space="0" w:color="auto"/>
              <w:left w:val="single" w:sz="2" w:space="0" w:color="auto"/>
              <w:bottom w:val="single" w:sz="2" w:space="0" w:color="auto"/>
              <w:right w:val="single" w:sz="2" w:space="0" w:color="auto"/>
            </w:tcBorders>
          </w:tcPr>
          <w:p w14:paraId="3DF036A1" w14:textId="77777777" w:rsidR="00FF5BA6" w:rsidRPr="004E5748" w:rsidRDefault="00FF5BA6" w:rsidP="00FF0B3F">
            <w:pPr>
              <w:pStyle w:val="NormalLeft"/>
              <w:rPr>
                <w:lang w:val="en-GB"/>
              </w:rPr>
            </w:pPr>
            <w:r w:rsidRPr="004E5748">
              <w:rPr>
                <w:lang w:val="en-GB"/>
              </w:rPr>
              <w:t>This is the total amount of investments, excluding assets held for index–linked and unit–linked contracts.</w:t>
            </w:r>
          </w:p>
        </w:tc>
      </w:tr>
      <w:tr w:rsidR="00F672D2" w:rsidRPr="00846C12" w14:paraId="6E173AB2" w14:textId="77777777" w:rsidTr="00FF0B3F">
        <w:tc>
          <w:tcPr>
            <w:tcW w:w="1671" w:type="dxa"/>
            <w:tcBorders>
              <w:top w:val="single" w:sz="2" w:space="0" w:color="auto"/>
              <w:left w:val="single" w:sz="2" w:space="0" w:color="auto"/>
              <w:bottom w:val="single" w:sz="2" w:space="0" w:color="auto"/>
              <w:right w:val="single" w:sz="2" w:space="0" w:color="auto"/>
            </w:tcBorders>
          </w:tcPr>
          <w:p w14:paraId="393093C6" w14:textId="77777777" w:rsidR="00FF5BA6" w:rsidRPr="004E5748" w:rsidRDefault="00FF5BA6" w:rsidP="00FF0B3F">
            <w:pPr>
              <w:pStyle w:val="NormalLeft"/>
              <w:rPr>
                <w:lang w:val="en-GB"/>
              </w:rPr>
            </w:pPr>
            <w:r w:rsidRPr="004E5748">
              <w:rPr>
                <w:lang w:val="en-GB"/>
              </w:rPr>
              <w:lastRenderedPageBreak/>
              <w:t>C0010/R0080</w:t>
            </w:r>
          </w:p>
        </w:tc>
        <w:tc>
          <w:tcPr>
            <w:tcW w:w="1858" w:type="dxa"/>
            <w:tcBorders>
              <w:top w:val="single" w:sz="2" w:space="0" w:color="auto"/>
              <w:left w:val="single" w:sz="2" w:space="0" w:color="auto"/>
              <w:bottom w:val="single" w:sz="2" w:space="0" w:color="auto"/>
              <w:right w:val="single" w:sz="2" w:space="0" w:color="auto"/>
            </w:tcBorders>
          </w:tcPr>
          <w:p w14:paraId="17A1E055" w14:textId="77777777" w:rsidR="00FF5BA6" w:rsidRPr="004E5748" w:rsidRDefault="00FF5BA6" w:rsidP="00FF0B3F">
            <w:pPr>
              <w:pStyle w:val="NormalLeft"/>
              <w:rPr>
                <w:lang w:val="en-GB"/>
              </w:rPr>
            </w:pPr>
            <w:r w:rsidRPr="004E5748">
              <w:rPr>
                <w:lang w:val="en-GB"/>
              </w:rPr>
              <w:t>Property (other than for own use)</w:t>
            </w:r>
          </w:p>
        </w:tc>
        <w:tc>
          <w:tcPr>
            <w:tcW w:w="5757" w:type="dxa"/>
            <w:tcBorders>
              <w:top w:val="single" w:sz="2" w:space="0" w:color="auto"/>
              <w:left w:val="single" w:sz="2" w:space="0" w:color="auto"/>
              <w:bottom w:val="single" w:sz="2" w:space="0" w:color="auto"/>
              <w:right w:val="single" w:sz="2" w:space="0" w:color="auto"/>
            </w:tcBorders>
          </w:tcPr>
          <w:p w14:paraId="3827E8B5" w14:textId="48F73F58" w:rsidR="00FF5BA6" w:rsidRPr="004E5748" w:rsidRDefault="00FF5BA6" w:rsidP="004E5748">
            <w:pPr>
              <w:pStyle w:val="NormalLeft"/>
              <w:rPr>
                <w:lang w:val="en-GB"/>
              </w:rPr>
            </w:pPr>
            <w:r w:rsidRPr="004E5748">
              <w:rPr>
                <w:lang w:val="en-GB"/>
              </w:rPr>
              <w:t xml:space="preserve">Amount of the property, other than for own use. It </w:t>
            </w:r>
            <w:r w:rsidR="004E5748" w:rsidRPr="004E5748">
              <w:rPr>
                <w:lang w:val="en-GB"/>
              </w:rPr>
              <w:t xml:space="preserve">also </w:t>
            </w:r>
            <w:r w:rsidRPr="004E5748">
              <w:rPr>
                <w:lang w:val="en-GB"/>
              </w:rPr>
              <w:t>includes property under construction other than for own use.</w:t>
            </w:r>
          </w:p>
        </w:tc>
      </w:tr>
      <w:tr w:rsidR="00F672D2" w:rsidRPr="00846C12" w14:paraId="5728909E" w14:textId="77777777" w:rsidTr="00FF0B3F">
        <w:tc>
          <w:tcPr>
            <w:tcW w:w="1671" w:type="dxa"/>
            <w:tcBorders>
              <w:top w:val="single" w:sz="2" w:space="0" w:color="auto"/>
              <w:left w:val="single" w:sz="2" w:space="0" w:color="auto"/>
              <w:bottom w:val="single" w:sz="2" w:space="0" w:color="auto"/>
              <w:right w:val="single" w:sz="2" w:space="0" w:color="auto"/>
            </w:tcBorders>
          </w:tcPr>
          <w:p w14:paraId="0C33C1CB" w14:textId="77777777" w:rsidR="00FF5BA6" w:rsidRPr="004E5748" w:rsidRDefault="00FF5BA6" w:rsidP="00FF0B3F">
            <w:pPr>
              <w:pStyle w:val="NormalLeft"/>
              <w:rPr>
                <w:lang w:val="en-GB"/>
              </w:rPr>
            </w:pPr>
            <w:r w:rsidRPr="004E5748">
              <w:rPr>
                <w:lang w:val="en-GB"/>
              </w:rPr>
              <w:t>C0010/R0090</w:t>
            </w:r>
          </w:p>
        </w:tc>
        <w:tc>
          <w:tcPr>
            <w:tcW w:w="1858" w:type="dxa"/>
            <w:tcBorders>
              <w:top w:val="single" w:sz="2" w:space="0" w:color="auto"/>
              <w:left w:val="single" w:sz="2" w:space="0" w:color="auto"/>
              <w:bottom w:val="single" w:sz="2" w:space="0" w:color="auto"/>
              <w:right w:val="single" w:sz="2" w:space="0" w:color="auto"/>
            </w:tcBorders>
          </w:tcPr>
          <w:p w14:paraId="389E376D" w14:textId="77777777" w:rsidR="00FF5BA6" w:rsidRPr="004E5748" w:rsidRDefault="00FF5BA6" w:rsidP="00FF0B3F">
            <w:pPr>
              <w:pStyle w:val="NormalLeft"/>
              <w:rPr>
                <w:lang w:val="en-GB"/>
              </w:rPr>
            </w:pPr>
            <w:r w:rsidRPr="004E5748">
              <w:rPr>
                <w:lang w:val="en-GB"/>
              </w:rPr>
              <w:t>Holdings in related undertakings, including participations</w:t>
            </w:r>
          </w:p>
        </w:tc>
        <w:tc>
          <w:tcPr>
            <w:tcW w:w="5757" w:type="dxa"/>
            <w:tcBorders>
              <w:top w:val="single" w:sz="2" w:space="0" w:color="auto"/>
              <w:left w:val="single" w:sz="2" w:space="0" w:color="auto"/>
              <w:bottom w:val="single" w:sz="2" w:space="0" w:color="auto"/>
              <w:right w:val="single" w:sz="2" w:space="0" w:color="auto"/>
            </w:tcBorders>
          </w:tcPr>
          <w:p w14:paraId="28C130A8" w14:textId="5BB40C4B" w:rsidR="00FF5BA6" w:rsidRPr="004E5748" w:rsidRDefault="00FF5BA6" w:rsidP="00FF0B3F">
            <w:pPr>
              <w:pStyle w:val="NormalLeft"/>
              <w:rPr>
                <w:lang w:val="en-GB"/>
              </w:rPr>
            </w:pPr>
            <w:r w:rsidRPr="004E5748">
              <w:rPr>
                <w:lang w:val="en-GB"/>
              </w:rPr>
              <w:t>Participations as defined in Article 13(20)</w:t>
            </w:r>
            <w:r w:rsidR="004E5748" w:rsidRPr="004E5748">
              <w:rPr>
                <w:lang w:val="en-GB"/>
              </w:rPr>
              <w:t xml:space="preserve"> Directive 2009/138/EC</w:t>
            </w:r>
            <w:r w:rsidR="00890DA2">
              <w:rPr>
                <w:lang w:val="en-GB"/>
              </w:rPr>
              <w:t xml:space="preserve"> and 212(2) </w:t>
            </w:r>
            <w:r w:rsidR="00C227FB">
              <w:rPr>
                <w:lang w:val="en-IE"/>
              </w:rPr>
              <w:t xml:space="preserve">of </w:t>
            </w:r>
            <w:r w:rsidR="00C227FB" w:rsidRPr="004E5748">
              <w:rPr>
                <w:lang w:val="en-GB"/>
              </w:rPr>
              <w:t xml:space="preserve">Directive 2009/138/EC </w:t>
            </w:r>
            <w:r w:rsidRPr="004E5748">
              <w:rPr>
                <w:lang w:val="en-GB"/>
              </w:rPr>
              <w:t xml:space="preserve">and holdings in related undertakings </w:t>
            </w:r>
            <w:r w:rsidR="004E5748" w:rsidRPr="004E5748">
              <w:rPr>
                <w:lang w:val="en-GB"/>
              </w:rPr>
              <w:t xml:space="preserve">as defined </w:t>
            </w:r>
            <w:r w:rsidRPr="004E5748">
              <w:rPr>
                <w:lang w:val="en-GB"/>
              </w:rPr>
              <w:t>in Article 212(1)</w:t>
            </w:r>
            <w:r w:rsidR="004E5748" w:rsidRPr="004E5748">
              <w:rPr>
                <w:lang w:val="en-GB"/>
              </w:rPr>
              <w:t>, point </w:t>
            </w:r>
            <w:r w:rsidRPr="004E5748">
              <w:rPr>
                <w:lang w:val="en-GB"/>
              </w:rPr>
              <w:t>(b)</w:t>
            </w:r>
            <w:r w:rsidR="004E5748" w:rsidRPr="004E5748">
              <w:rPr>
                <w:lang w:val="en-GB"/>
              </w:rPr>
              <w:t>,</w:t>
            </w:r>
            <w:r w:rsidRPr="004E5748">
              <w:rPr>
                <w:lang w:val="en-GB"/>
              </w:rPr>
              <w:t xml:space="preserve"> of Directive 2009/138/EC.</w:t>
            </w:r>
          </w:p>
          <w:p w14:paraId="167471A1" w14:textId="77777777" w:rsidR="00FF5BA6" w:rsidRPr="004E5748" w:rsidRDefault="00FF5BA6" w:rsidP="00FF0B3F">
            <w:pPr>
              <w:pStyle w:val="NormalLeft"/>
              <w:rPr>
                <w:lang w:val="en-GB"/>
              </w:rPr>
            </w:pPr>
          </w:p>
          <w:p w14:paraId="0C37E3BD" w14:textId="3C326F05" w:rsidR="00FF5BA6" w:rsidRPr="004E5748" w:rsidRDefault="00FF5BA6" w:rsidP="00FF0B3F">
            <w:pPr>
              <w:pStyle w:val="NormalLeft"/>
              <w:rPr>
                <w:lang w:val="en-GB"/>
              </w:rPr>
            </w:pPr>
            <w:r w:rsidRPr="004E5748">
              <w:rPr>
                <w:lang w:val="en-GB"/>
              </w:rPr>
              <w:t>Whe</w:t>
            </w:r>
            <w:r w:rsidR="004E5748" w:rsidRPr="004E5748">
              <w:rPr>
                <w:lang w:val="en-GB"/>
              </w:rPr>
              <w:t>re</w:t>
            </w:r>
            <w:r w:rsidRPr="004E5748">
              <w:rPr>
                <w:lang w:val="en-GB"/>
              </w:rPr>
              <w:t xml:space="preserve"> part</w:t>
            </w:r>
            <w:r w:rsidR="004E5748" w:rsidRPr="004E5748">
              <w:rPr>
                <w:lang w:val="en-GB"/>
              </w:rPr>
              <w:t>s</w:t>
            </w:r>
            <w:r w:rsidRPr="004E5748">
              <w:rPr>
                <w:lang w:val="en-GB"/>
              </w:rPr>
              <w:t xml:space="preserve"> of the assets regarding participation and related undertakings refer to unit and index linked contracts, th</w:t>
            </w:r>
            <w:r w:rsidR="004E5748" w:rsidRPr="004E5748">
              <w:rPr>
                <w:lang w:val="en-GB"/>
              </w:rPr>
              <w:t>o</w:t>
            </w:r>
            <w:r w:rsidRPr="004E5748">
              <w:rPr>
                <w:lang w:val="en-GB"/>
              </w:rPr>
              <w:t>se parts shall be disclosed in ‘Assets held for index–linked and unit–linked contracts’ in C0010/R0220.</w:t>
            </w:r>
          </w:p>
        </w:tc>
      </w:tr>
      <w:tr w:rsidR="00F672D2" w:rsidRPr="00846C12" w14:paraId="4BF64936" w14:textId="77777777" w:rsidTr="00FF0B3F">
        <w:tc>
          <w:tcPr>
            <w:tcW w:w="1671" w:type="dxa"/>
            <w:tcBorders>
              <w:top w:val="single" w:sz="2" w:space="0" w:color="auto"/>
              <w:left w:val="single" w:sz="2" w:space="0" w:color="auto"/>
              <w:bottom w:val="single" w:sz="2" w:space="0" w:color="auto"/>
              <w:right w:val="single" w:sz="2" w:space="0" w:color="auto"/>
            </w:tcBorders>
          </w:tcPr>
          <w:p w14:paraId="4A40D7C3" w14:textId="77777777" w:rsidR="00FF5BA6" w:rsidRPr="004E5748" w:rsidRDefault="00FF5BA6" w:rsidP="00FF0B3F">
            <w:pPr>
              <w:pStyle w:val="NormalLeft"/>
              <w:rPr>
                <w:lang w:val="en-GB"/>
              </w:rPr>
            </w:pPr>
            <w:r w:rsidRPr="004E5748">
              <w:rPr>
                <w:lang w:val="en-GB"/>
              </w:rPr>
              <w:t>C0010/R0100</w:t>
            </w:r>
          </w:p>
        </w:tc>
        <w:tc>
          <w:tcPr>
            <w:tcW w:w="1858" w:type="dxa"/>
            <w:tcBorders>
              <w:top w:val="single" w:sz="2" w:space="0" w:color="auto"/>
              <w:left w:val="single" w:sz="2" w:space="0" w:color="auto"/>
              <w:bottom w:val="single" w:sz="2" w:space="0" w:color="auto"/>
              <w:right w:val="single" w:sz="2" w:space="0" w:color="auto"/>
            </w:tcBorders>
          </w:tcPr>
          <w:p w14:paraId="34A22FED" w14:textId="77777777" w:rsidR="00FF5BA6" w:rsidRPr="004E5748" w:rsidRDefault="00FF5BA6" w:rsidP="00FF0B3F">
            <w:pPr>
              <w:pStyle w:val="NormalLeft"/>
              <w:rPr>
                <w:lang w:val="en-GB"/>
              </w:rPr>
            </w:pPr>
            <w:r w:rsidRPr="004E5748">
              <w:rPr>
                <w:lang w:val="en-GB"/>
              </w:rPr>
              <w:t>Equities</w:t>
            </w:r>
          </w:p>
        </w:tc>
        <w:tc>
          <w:tcPr>
            <w:tcW w:w="5757" w:type="dxa"/>
            <w:tcBorders>
              <w:top w:val="single" w:sz="2" w:space="0" w:color="auto"/>
              <w:left w:val="single" w:sz="2" w:space="0" w:color="auto"/>
              <w:bottom w:val="single" w:sz="2" w:space="0" w:color="auto"/>
              <w:right w:val="single" w:sz="2" w:space="0" w:color="auto"/>
            </w:tcBorders>
          </w:tcPr>
          <w:p w14:paraId="4D157A01" w14:textId="77777777" w:rsidR="00FF5BA6" w:rsidRPr="004E5748" w:rsidRDefault="00FF5BA6" w:rsidP="00FF0B3F">
            <w:pPr>
              <w:pStyle w:val="NormalLeft"/>
              <w:rPr>
                <w:lang w:val="en-GB"/>
              </w:rPr>
            </w:pPr>
            <w:r w:rsidRPr="004E5748">
              <w:rPr>
                <w:lang w:val="en-GB"/>
              </w:rPr>
              <w:t>This is the total amount of equities, listed and unlisted.</w:t>
            </w:r>
          </w:p>
        </w:tc>
      </w:tr>
      <w:tr w:rsidR="00F672D2" w:rsidRPr="00846C12" w14:paraId="382CE260" w14:textId="77777777" w:rsidTr="00FF0B3F">
        <w:tc>
          <w:tcPr>
            <w:tcW w:w="1671" w:type="dxa"/>
            <w:tcBorders>
              <w:top w:val="single" w:sz="2" w:space="0" w:color="auto"/>
              <w:left w:val="single" w:sz="2" w:space="0" w:color="auto"/>
              <w:bottom w:val="single" w:sz="2" w:space="0" w:color="auto"/>
              <w:right w:val="single" w:sz="2" w:space="0" w:color="auto"/>
            </w:tcBorders>
          </w:tcPr>
          <w:p w14:paraId="42637615" w14:textId="77777777" w:rsidR="00FF5BA6" w:rsidRPr="004E5748" w:rsidRDefault="00FF5BA6" w:rsidP="00FF0B3F">
            <w:pPr>
              <w:pStyle w:val="NormalLeft"/>
              <w:rPr>
                <w:lang w:val="en-GB"/>
              </w:rPr>
            </w:pPr>
            <w:r w:rsidRPr="004E5748">
              <w:rPr>
                <w:lang w:val="en-GB"/>
              </w:rPr>
              <w:t>C0010/R0110</w:t>
            </w:r>
          </w:p>
        </w:tc>
        <w:tc>
          <w:tcPr>
            <w:tcW w:w="1858" w:type="dxa"/>
            <w:tcBorders>
              <w:top w:val="single" w:sz="2" w:space="0" w:color="auto"/>
              <w:left w:val="single" w:sz="2" w:space="0" w:color="auto"/>
              <w:bottom w:val="single" w:sz="2" w:space="0" w:color="auto"/>
              <w:right w:val="single" w:sz="2" w:space="0" w:color="auto"/>
            </w:tcBorders>
          </w:tcPr>
          <w:p w14:paraId="7CB5D8D2" w14:textId="77777777" w:rsidR="00FF5BA6" w:rsidRPr="004E5748" w:rsidRDefault="00FF5BA6" w:rsidP="00FF0B3F">
            <w:pPr>
              <w:pStyle w:val="NormalLeft"/>
              <w:rPr>
                <w:lang w:val="en-GB"/>
              </w:rPr>
            </w:pPr>
            <w:r w:rsidRPr="004E5748">
              <w:rPr>
                <w:lang w:val="en-GB"/>
              </w:rPr>
              <w:t>Equities — listed</w:t>
            </w:r>
          </w:p>
        </w:tc>
        <w:tc>
          <w:tcPr>
            <w:tcW w:w="5757" w:type="dxa"/>
            <w:tcBorders>
              <w:top w:val="single" w:sz="2" w:space="0" w:color="auto"/>
              <w:left w:val="single" w:sz="2" w:space="0" w:color="auto"/>
              <w:bottom w:val="single" w:sz="2" w:space="0" w:color="auto"/>
              <w:right w:val="single" w:sz="2" w:space="0" w:color="auto"/>
            </w:tcBorders>
          </w:tcPr>
          <w:p w14:paraId="674BDE48" w14:textId="4E6F25F6" w:rsidR="00FF5BA6" w:rsidRPr="004E5748" w:rsidRDefault="00FF5BA6" w:rsidP="00FF0B3F">
            <w:pPr>
              <w:pStyle w:val="NormalLeft"/>
              <w:rPr>
                <w:lang w:val="en-GB"/>
              </w:rPr>
            </w:pPr>
            <w:r w:rsidRPr="004E5748">
              <w:rPr>
                <w:lang w:val="en-GB"/>
              </w:rPr>
              <w:t xml:space="preserve">Shares representing corporations' capital, e.g. representing ownership in a corporation, negotiated on a regulated market or on a multilateral trading facility, as </w:t>
            </w:r>
            <w:r w:rsidR="002D0170">
              <w:rPr>
                <w:lang w:val="en-GB"/>
              </w:rPr>
              <w:t xml:space="preserve">specified </w:t>
            </w:r>
            <w:r w:rsidRPr="004E5748">
              <w:rPr>
                <w:lang w:val="en-GB"/>
              </w:rPr>
              <w:t>by Directive 20</w:t>
            </w:r>
            <w:r w:rsidR="006E7762">
              <w:rPr>
                <w:lang w:val="en-GB"/>
              </w:rPr>
              <w:t>1</w:t>
            </w:r>
            <w:r w:rsidRPr="004E5748">
              <w:rPr>
                <w:lang w:val="en-GB"/>
              </w:rPr>
              <w:t>4/</w:t>
            </w:r>
            <w:r w:rsidR="006E7762">
              <w:rPr>
                <w:lang w:val="en-GB"/>
              </w:rPr>
              <w:t>65</w:t>
            </w:r>
            <w:r w:rsidR="00103636">
              <w:rPr>
                <w:lang w:val="en-GB"/>
              </w:rPr>
              <w:t>/EU</w:t>
            </w:r>
            <w:r w:rsidRPr="004E5748">
              <w:rPr>
                <w:lang w:val="en-GB"/>
              </w:rPr>
              <w:t>.</w:t>
            </w:r>
          </w:p>
          <w:p w14:paraId="649B62DF" w14:textId="23A04B0F" w:rsidR="00FF5BA6" w:rsidRPr="004E5748" w:rsidRDefault="00F35ED9" w:rsidP="00FF0B3F">
            <w:pPr>
              <w:pStyle w:val="NormalLeft"/>
              <w:rPr>
                <w:lang w:val="en-GB"/>
              </w:rPr>
            </w:pPr>
            <w:r>
              <w:rPr>
                <w:lang w:val="en-GB"/>
              </w:rPr>
              <w:t>Equities listed</w:t>
            </w:r>
            <w:r w:rsidRPr="004E5748">
              <w:rPr>
                <w:lang w:val="en-GB"/>
              </w:rPr>
              <w:t xml:space="preserve"> </w:t>
            </w:r>
            <w:r w:rsidR="00FF5BA6" w:rsidRPr="004E5748">
              <w:rPr>
                <w:lang w:val="en-GB"/>
              </w:rPr>
              <w:t>shall exclude holdings in related undertakings, including participations.</w:t>
            </w:r>
          </w:p>
        </w:tc>
      </w:tr>
      <w:tr w:rsidR="00F672D2" w:rsidRPr="00846C12" w14:paraId="6F80A593" w14:textId="77777777" w:rsidTr="00FF0B3F">
        <w:tc>
          <w:tcPr>
            <w:tcW w:w="1671" w:type="dxa"/>
            <w:tcBorders>
              <w:top w:val="single" w:sz="2" w:space="0" w:color="auto"/>
              <w:left w:val="single" w:sz="2" w:space="0" w:color="auto"/>
              <w:bottom w:val="single" w:sz="2" w:space="0" w:color="auto"/>
              <w:right w:val="single" w:sz="2" w:space="0" w:color="auto"/>
            </w:tcBorders>
          </w:tcPr>
          <w:p w14:paraId="2CF53CCA" w14:textId="77777777" w:rsidR="00FF5BA6" w:rsidRPr="004E5748" w:rsidRDefault="00FF5BA6" w:rsidP="00FF0B3F">
            <w:pPr>
              <w:pStyle w:val="NormalLeft"/>
              <w:rPr>
                <w:lang w:val="en-GB"/>
              </w:rPr>
            </w:pPr>
            <w:r w:rsidRPr="004E5748">
              <w:rPr>
                <w:lang w:val="en-GB"/>
              </w:rPr>
              <w:t>C0010/R0120</w:t>
            </w:r>
          </w:p>
        </w:tc>
        <w:tc>
          <w:tcPr>
            <w:tcW w:w="1858" w:type="dxa"/>
            <w:tcBorders>
              <w:top w:val="single" w:sz="2" w:space="0" w:color="auto"/>
              <w:left w:val="single" w:sz="2" w:space="0" w:color="auto"/>
              <w:bottom w:val="single" w:sz="2" w:space="0" w:color="auto"/>
              <w:right w:val="single" w:sz="2" w:space="0" w:color="auto"/>
            </w:tcBorders>
          </w:tcPr>
          <w:p w14:paraId="5729E8E6" w14:textId="77777777" w:rsidR="00FF5BA6" w:rsidRPr="004E5748" w:rsidRDefault="00FF5BA6" w:rsidP="00FF0B3F">
            <w:pPr>
              <w:pStyle w:val="NormalLeft"/>
              <w:rPr>
                <w:lang w:val="en-GB"/>
              </w:rPr>
            </w:pPr>
            <w:r w:rsidRPr="004E5748">
              <w:rPr>
                <w:lang w:val="en-GB"/>
              </w:rPr>
              <w:t>Equities — unlisted</w:t>
            </w:r>
          </w:p>
        </w:tc>
        <w:tc>
          <w:tcPr>
            <w:tcW w:w="5757" w:type="dxa"/>
            <w:tcBorders>
              <w:top w:val="single" w:sz="2" w:space="0" w:color="auto"/>
              <w:left w:val="single" w:sz="2" w:space="0" w:color="auto"/>
              <w:bottom w:val="single" w:sz="2" w:space="0" w:color="auto"/>
              <w:right w:val="single" w:sz="2" w:space="0" w:color="auto"/>
            </w:tcBorders>
          </w:tcPr>
          <w:p w14:paraId="7DD89F62" w14:textId="7FC4DE6D" w:rsidR="00FF5BA6" w:rsidRPr="004E5748" w:rsidRDefault="00FF5BA6" w:rsidP="00FF0B3F">
            <w:pPr>
              <w:pStyle w:val="NormalLeft"/>
              <w:rPr>
                <w:lang w:val="en-GB"/>
              </w:rPr>
            </w:pPr>
            <w:r w:rsidRPr="004E5748">
              <w:rPr>
                <w:lang w:val="en-GB"/>
              </w:rPr>
              <w:t xml:space="preserve">Shares representing corporations' capital, e.g. representing ownership in a corporation, not negotiated on a regulated market or on a multilateral trading facility, as </w:t>
            </w:r>
            <w:r w:rsidR="002D0170">
              <w:rPr>
                <w:lang w:val="en-GB"/>
              </w:rPr>
              <w:t xml:space="preserve">specified </w:t>
            </w:r>
            <w:r w:rsidRPr="004E5748">
              <w:rPr>
                <w:lang w:val="en-GB"/>
              </w:rPr>
              <w:t>by Directive 20</w:t>
            </w:r>
            <w:r w:rsidR="006E7762">
              <w:rPr>
                <w:lang w:val="en-GB"/>
              </w:rPr>
              <w:t>1</w:t>
            </w:r>
            <w:r w:rsidRPr="004E5748">
              <w:rPr>
                <w:lang w:val="en-GB"/>
              </w:rPr>
              <w:t>4/</w:t>
            </w:r>
            <w:r w:rsidR="006E7762">
              <w:rPr>
                <w:lang w:val="en-GB"/>
              </w:rPr>
              <w:t>65</w:t>
            </w:r>
            <w:r w:rsidR="00103636">
              <w:rPr>
                <w:lang w:val="en-GB"/>
              </w:rPr>
              <w:t>/EU</w:t>
            </w:r>
            <w:r w:rsidRPr="004E5748">
              <w:rPr>
                <w:lang w:val="en-GB"/>
              </w:rPr>
              <w:t>.</w:t>
            </w:r>
          </w:p>
          <w:p w14:paraId="7A677F04" w14:textId="576C40FC" w:rsidR="00FF5BA6" w:rsidRPr="004E5748" w:rsidRDefault="00F35ED9" w:rsidP="00FF0B3F">
            <w:pPr>
              <w:pStyle w:val="NormalLeft"/>
              <w:rPr>
                <w:lang w:val="en-GB"/>
              </w:rPr>
            </w:pPr>
            <w:r>
              <w:rPr>
                <w:lang w:val="en-GB"/>
              </w:rPr>
              <w:t>Equities unlisted</w:t>
            </w:r>
            <w:r w:rsidR="00FF5BA6" w:rsidRPr="004E5748">
              <w:rPr>
                <w:lang w:val="en-GB"/>
              </w:rPr>
              <w:t xml:space="preserve"> shall exclude holdings in related undertakings, including participations.</w:t>
            </w:r>
          </w:p>
        </w:tc>
      </w:tr>
      <w:tr w:rsidR="00F672D2" w:rsidRPr="00846C12" w14:paraId="1565884D" w14:textId="77777777" w:rsidTr="00FF0B3F">
        <w:tc>
          <w:tcPr>
            <w:tcW w:w="1671" w:type="dxa"/>
            <w:tcBorders>
              <w:top w:val="single" w:sz="2" w:space="0" w:color="auto"/>
              <w:left w:val="single" w:sz="2" w:space="0" w:color="auto"/>
              <w:bottom w:val="single" w:sz="2" w:space="0" w:color="auto"/>
              <w:right w:val="single" w:sz="2" w:space="0" w:color="auto"/>
            </w:tcBorders>
          </w:tcPr>
          <w:p w14:paraId="355CF29D" w14:textId="77777777" w:rsidR="00FF5BA6" w:rsidRPr="004E5748" w:rsidRDefault="00FF5BA6" w:rsidP="00FF0B3F">
            <w:pPr>
              <w:pStyle w:val="NormalLeft"/>
              <w:rPr>
                <w:lang w:val="en-GB"/>
              </w:rPr>
            </w:pPr>
            <w:r w:rsidRPr="004E5748">
              <w:rPr>
                <w:lang w:val="en-GB"/>
              </w:rPr>
              <w:t>C0010/R0130</w:t>
            </w:r>
          </w:p>
        </w:tc>
        <w:tc>
          <w:tcPr>
            <w:tcW w:w="1858" w:type="dxa"/>
            <w:tcBorders>
              <w:top w:val="single" w:sz="2" w:space="0" w:color="auto"/>
              <w:left w:val="single" w:sz="2" w:space="0" w:color="auto"/>
              <w:bottom w:val="single" w:sz="2" w:space="0" w:color="auto"/>
              <w:right w:val="single" w:sz="2" w:space="0" w:color="auto"/>
            </w:tcBorders>
          </w:tcPr>
          <w:p w14:paraId="49D42E67" w14:textId="77777777" w:rsidR="00FF5BA6" w:rsidRPr="004E5748" w:rsidRDefault="00FF5BA6" w:rsidP="00FF0B3F">
            <w:pPr>
              <w:pStyle w:val="NormalLeft"/>
              <w:rPr>
                <w:lang w:val="en-GB"/>
              </w:rPr>
            </w:pPr>
            <w:r w:rsidRPr="004E5748">
              <w:rPr>
                <w:lang w:val="en-GB"/>
              </w:rPr>
              <w:t>Bonds</w:t>
            </w:r>
          </w:p>
        </w:tc>
        <w:tc>
          <w:tcPr>
            <w:tcW w:w="5757" w:type="dxa"/>
            <w:tcBorders>
              <w:top w:val="single" w:sz="2" w:space="0" w:color="auto"/>
              <w:left w:val="single" w:sz="2" w:space="0" w:color="auto"/>
              <w:bottom w:val="single" w:sz="2" w:space="0" w:color="auto"/>
              <w:right w:val="single" w:sz="2" w:space="0" w:color="auto"/>
            </w:tcBorders>
          </w:tcPr>
          <w:p w14:paraId="6C04F630" w14:textId="77777777" w:rsidR="00FF5BA6" w:rsidRPr="004E5748" w:rsidRDefault="00FF5BA6" w:rsidP="00FF0B3F">
            <w:pPr>
              <w:pStyle w:val="NormalLeft"/>
              <w:rPr>
                <w:lang w:val="en-GB"/>
              </w:rPr>
            </w:pPr>
            <w:r w:rsidRPr="004E5748">
              <w:rPr>
                <w:lang w:val="en-GB"/>
              </w:rPr>
              <w:t>This is the total amount of government bonds, corporate bonds, structured notes and collateralised securities.</w:t>
            </w:r>
          </w:p>
        </w:tc>
      </w:tr>
      <w:tr w:rsidR="00F672D2" w:rsidRPr="00846C12" w14:paraId="15436DA2" w14:textId="77777777" w:rsidTr="00FF0B3F">
        <w:tc>
          <w:tcPr>
            <w:tcW w:w="1671" w:type="dxa"/>
            <w:tcBorders>
              <w:top w:val="single" w:sz="2" w:space="0" w:color="auto"/>
              <w:left w:val="single" w:sz="2" w:space="0" w:color="auto"/>
              <w:bottom w:val="single" w:sz="2" w:space="0" w:color="auto"/>
              <w:right w:val="single" w:sz="2" w:space="0" w:color="auto"/>
            </w:tcBorders>
          </w:tcPr>
          <w:p w14:paraId="732AA4FF" w14:textId="77777777" w:rsidR="00FF5BA6" w:rsidRPr="004E5748" w:rsidRDefault="00FF5BA6" w:rsidP="00FF0B3F">
            <w:pPr>
              <w:pStyle w:val="NormalLeft"/>
              <w:rPr>
                <w:lang w:val="en-GB"/>
              </w:rPr>
            </w:pPr>
            <w:r w:rsidRPr="004E5748">
              <w:rPr>
                <w:lang w:val="en-GB"/>
              </w:rPr>
              <w:t>C0010/R0140</w:t>
            </w:r>
          </w:p>
        </w:tc>
        <w:tc>
          <w:tcPr>
            <w:tcW w:w="1858" w:type="dxa"/>
            <w:tcBorders>
              <w:top w:val="single" w:sz="2" w:space="0" w:color="auto"/>
              <w:left w:val="single" w:sz="2" w:space="0" w:color="auto"/>
              <w:bottom w:val="single" w:sz="2" w:space="0" w:color="auto"/>
              <w:right w:val="single" w:sz="2" w:space="0" w:color="auto"/>
            </w:tcBorders>
          </w:tcPr>
          <w:p w14:paraId="4608BF3A" w14:textId="77777777" w:rsidR="00FF5BA6" w:rsidRPr="004E5748" w:rsidRDefault="00FF5BA6" w:rsidP="00FF0B3F">
            <w:pPr>
              <w:pStyle w:val="NormalLeft"/>
              <w:rPr>
                <w:lang w:val="en-GB"/>
              </w:rPr>
            </w:pPr>
            <w:r w:rsidRPr="004E5748">
              <w:rPr>
                <w:lang w:val="en-GB"/>
              </w:rPr>
              <w:t>Government Bonds</w:t>
            </w:r>
          </w:p>
        </w:tc>
        <w:tc>
          <w:tcPr>
            <w:tcW w:w="5757" w:type="dxa"/>
            <w:tcBorders>
              <w:top w:val="single" w:sz="2" w:space="0" w:color="auto"/>
              <w:left w:val="single" w:sz="2" w:space="0" w:color="auto"/>
              <w:bottom w:val="single" w:sz="2" w:space="0" w:color="auto"/>
              <w:right w:val="single" w:sz="2" w:space="0" w:color="auto"/>
            </w:tcBorders>
          </w:tcPr>
          <w:p w14:paraId="589CDFD2" w14:textId="46061C2F" w:rsidR="00FF5BA6" w:rsidRPr="004E5748" w:rsidRDefault="00FF5BA6" w:rsidP="00A64C9B">
            <w:pPr>
              <w:pStyle w:val="NormalLeft"/>
              <w:rPr>
                <w:lang w:val="en-GB"/>
              </w:rPr>
            </w:pPr>
            <w:r w:rsidRPr="004E5748">
              <w:rPr>
                <w:lang w:val="en-GB"/>
              </w:rPr>
              <w:t>Bonds issued by public authorities, whether by central governments, supranational government institutions, regional governments</w:t>
            </w:r>
            <w:ins w:id="0" w:author="Author">
              <w:r w:rsidR="00041B9F">
                <w:rPr>
                  <w:lang w:val="en-GB"/>
                </w:rPr>
                <w:t>,</w:t>
              </w:r>
            </w:ins>
            <w:r w:rsidRPr="004E5748">
              <w:rPr>
                <w:lang w:val="en-GB"/>
              </w:rPr>
              <w:t xml:space="preserve"> </w:t>
            </w:r>
            <w:del w:id="1" w:author="Author">
              <w:r w:rsidRPr="004E5748" w:rsidDel="00041B9F">
                <w:rPr>
                  <w:lang w:val="en-GB"/>
                </w:rPr>
                <w:delText>or</w:delText>
              </w:r>
            </w:del>
            <w:r w:rsidRPr="004E5748">
              <w:rPr>
                <w:lang w:val="en-GB"/>
              </w:rPr>
              <w:t xml:space="preserve"> local authorities </w:t>
            </w:r>
            <w:ins w:id="2" w:author="Author">
              <w:r w:rsidR="00041B9F">
                <w:rPr>
                  <w:lang w:val="en-GB"/>
                </w:rPr>
                <w:t xml:space="preserve">or central banks </w:t>
              </w:r>
            </w:ins>
            <w:r w:rsidRPr="004E5748">
              <w:rPr>
                <w:lang w:val="en-GB"/>
              </w:rPr>
              <w:t>and bonds that are fully, unconditionally and irrevocably guarantee</w:t>
            </w:r>
            <w:r w:rsidR="00A64C9B">
              <w:rPr>
                <w:lang w:val="en-GB"/>
              </w:rPr>
              <w:t xml:space="preserve">d by the </w:t>
            </w:r>
            <w:r w:rsidRPr="004E5748">
              <w:rPr>
                <w:lang w:val="en-GB"/>
              </w:rPr>
              <w:t xml:space="preserve">European Central Bank, Member States' central government and central banks, multilateral development banks </w:t>
            </w:r>
            <w:r w:rsidR="00A64C9B">
              <w:rPr>
                <w:lang w:val="en-GB"/>
              </w:rPr>
              <w:t xml:space="preserve">as </w:t>
            </w:r>
            <w:r w:rsidRPr="004E5748">
              <w:rPr>
                <w:lang w:val="en-GB"/>
              </w:rPr>
              <w:t>referred to in Article 117</w:t>
            </w:r>
            <w:r w:rsidR="00A64C9B">
              <w:rPr>
                <w:lang w:val="en-GB"/>
              </w:rPr>
              <w:t>(2)</w:t>
            </w:r>
            <w:r w:rsidRPr="004E5748">
              <w:rPr>
                <w:lang w:val="en-GB"/>
              </w:rPr>
              <w:t xml:space="preserve"> of Regulation (EU) No 575/2013</w:t>
            </w:r>
            <w:r w:rsidR="00A64C9B">
              <w:rPr>
                <w:lang w:val="en-GB"/>
              </w:rPr>
              <w:t xml:space="preserve"> of the European Parliament and of the Council</w:t>
            </w:r>
            <w:r w:rsidR="00A64C9B">
              <w:rPr>
                <w:rStyle w:val="FootnoteReference"/>
                <w:lang w:val="en-GB"/>
              </w:rPr>
              <w:footnoteReference w:id="2"/>
            </w:r>
            <w:r w:rsidR="00A64C9B">
              <w:rPr>
                <w:lang w:val="en-GB"/>
              </w:rPr>
              <w:t>,</w:t>
            </w:r>
            <w:r w:rsidRPr="004E5748">
              <w:rPr>
                <w:lang w:val="en-GB"/>
              </w:rPr>
              <w:t xml:space="preserve"> or international</w:t>
            </w:r>
            <w:r w:rsidR="00A64C9B">
              <w:rPr>
                <w:lang w:val="en-GB"/>
              </w:rPr>
              <w:t xml:space="preserve"> </w:t>
            </w:r>
            <w:r w:rsidRPr="004E5748">
              <w:rPr>
                <w:lang w:val="en-GB"/>
              </w:rPr>
              <w:lastRenderedPageBreak/>
              <w:t xml:space="preserve">organisations </w:t>
            </w:r>
            <w:r w:rsidR="00A64C9B">
              <w:rPr>
                <w:lang w:val="en-GB"/>
              </w:rPr>
              <w:t xml:space="preserve">as </w:t>
            </w:r>
            <w:r w:rsidRPr="004E5748">
              <w:rPr>
                <w:lang w:val="en-GB"/>
              </w:rPr>
              <w:t xml:space="preserve">referred to in Article 118 of </w:t>
            </w:r>
            <w:r w:rsidR="00A64C9B">
              <w:rPr>
                <w:lang w:val="en-GB"/>
              </w:rPr>
              <w:t xml:space="preserve">that </w:t>
            </w:r>
            <w:r w:rsidRPr="004E5748">
              <w:rPr>
                <w:lang w:val="en-GB"/>
              </w:rPr>
              <w:t xml:space="preserve">Regulation , </w:t>
            </w:r>
            <w:r w:rsidR="00A64C9B">
              <w:rPr>
                <w:lang w:val="en-GB"/>
              </w:rPr>
              <w:t xml:space="preserve">the </w:t>
            </w:r>
            <w:r w:rsidR="00193DC9" w:rsidRPr="004E5748">
              <w:rPr>
                <w:lang w:val="en-GB"/>
              </w:rPr>
              <w:t xml:space="preserve">regional governments and local authorities listed in Article 1 of </w:t>
            </w:r>
            <w:r w:rsidR="00A64C9B">
              <w:rPr>
                <w:lang w:val="en-GB"/>
              </w:rPr>
              <w:t xml:space="preserve">Commission </w:t>
            </w:r>
            <w:r w:rsidR="00193DC9" w:rsidRPr="004E5748">
              <w:rPr>
                <w:lang w:val="en-GB"/>
              </w:rPr>
              <w:t>Implementing Regulation (EU) 2015/2011</w:t>
            </w:r>
            <w:r w:rsidR="00A64C9B">
              <w:rPr>
                <w:rStyle w:val="FootnoteReference"/>
                <w:lang w:val="en-GB"/>
              </w:rPr>
              <w:footnoteReference w:id="3"/>
            </w:r>
            <w:r w:rsidR="00193DC9" w:rsidRPr="004E5748">
              <w:rPr>
                <w:lang w:val="en-GB"/>
              </w:rPr>
              <w:t xml:space="preserve">, </w:t>
            </w:r>
            <w:r w:rsidRPr="004E5748">
              <w:rPr>
                <w:lang w:val="en-GB"/>
              </w:rPr>
              <w:t>where the guarantee meets the requirements set out in Article 215 of Delegated Regulation (EU) 2015/35.</w:t>
            </w:r>
          </w:p>
        </w:tc>
      </w:tr>
      <w:tr w:rsidR="00F672D2" w:rsidRPr="004E5748" w14:paraId="57A02F4D" w14:textId="77777777" w:rsidTr="00FF0B3F">
        <w:tc>
          <w:tcPr>
            <w:tcW w:w="1671" w:type="dxa"/>
            <w:tcBorders>
              <w:top w:val="single" w:sz="2" w:space="0" w:color="auto"/>
              <w:left w:val="single" w:sz="2" w:space="0" w:color="auto"/>
              <w:bottom w:val="single" w:sz="2" w:space="0" w:color="auto"/>
              <w:right w:val="single" w:sz="2" w:space="0" w:color="auto"/>
            </w:tcBorders>
          </w:tcPr>
          <w:p w14:paraId="56D19A5F" w14:textId="77777777" w:rsidR="00FF5BA6" w:rsidRPr="004E5748" w:rsidRDefault="00FF5BA6" w:rsidP="00FF0B3F">
            <w:pPr>
              <w:pStyle w:val="NormalLeft"/>
              <w:rPr>
                <w:lang w:val="en-GB"/>
              </w:rPr>
            </w:pPr>
            <w:r w:rsidRPr="004E5748">
              <w:rPr>
                <w:lang w:val="en-GB"/>
              </w:rPr>
              <w:lastRenderedPageBreak/>
              <w:t>C0010/R0150</w:t>
            </w:r>
          </w:p>
        </w:tc>
        <w:tc>
          <w:tcPr>
            <w:tcW w:w="1858" w:type="dxa"/>
            <w:tcBorders>
              <w:top w:val="single" w:sz="2" w:space="0" w:color="auto"/>
              <w:left w:val="single" w:sz="2" w:space="0" w:color="auto"/>
              <w:bottom w:val="single" w:sz="2" w:space="0" w:color="auto"/>
              <w:right w:val="single" w:sz="2" w:space="0" w:color="auto"/>
            </w:tcBorders>
          </w:tcPr>
          <w:p w14:paraId="421C0308" w14:textId="77777777" w:rsidR="00FF5BA6" w:rsidRPr="004E5748" w:rsidRDefault="00FF5BA6" w:rsidP="00FF0B3F">
            <w:pPr>
              <w:pStyle w:val="NormalLeft"/>
              <w:rPr>
                <w:lang w:val="en-GB"/>
              </w:rPr>
            </w:pPr>
            <w:r w:rsidRPr="004E5748">
              <w:rPr>
                <w:lang w:val="en-GB"/>
              </w:rPr>
              <w:t>Corporate Bonds</w:t>
            </w:r>
          </w:p>
        </w:tc>
        <w:tc>
          <w:tcPr>
            <w:tcW w:w="5757" w:type="dxa"/>
            <w:tcBorders>
              <w:top w:val="single" w:sz="2" w:space="0" w:color="auto"/>
              <w:left w:val="single" w:sz="2" w:space="0" w:color="auto"/>
              <w:bottom w:val="single" w:sz="2" w:space="0" w:color="auto"/>
              <w:right w:val="single" w:sz="2" w:space="0" w:color="auto"/>
            </w:tcBorders>
          </w:tcPr>
          <w:p w14:paraId="47AD1F8D" w14:textId="77777777" w:rsidR="00FF5BA6" w:rsidRPr="004E5748" w:rsidRDefault="00FF5BA6" w:rsidP="00FF0B3F">
            <w:pPr>
              <w:pStyle w:val="NormalLeft"/>
              <w:rPr>
                <w:lang w:val="en-GB"/>
              </w:rPr>
            </w:pPr>
            <w:r w:rsidRPr="004E5748">
              <w:rPr>
                <w:lang w:val="en-GB"/>
              </w:rPr>
              <w:t>Bonds issued by corporations</w:t>
            </w:r>
          </w:p>
        </w:tc>
      </w:tr>
      <w:tr w:rsidR="00F672D2" w:rsidRPr="00846C12" w14:paraId="5359AE11" w14:textId="77777777" w:rsidTr="00FF0B3F">
        <w:tc>
          <w:tcPr>
            <w:tcW w:w="1671" w:type="dxa"/>
            <w:tcBorders>
              <w:top w:val="single" w:sz="2" w:space="0" w:color="auto"/>
              <w:left w:val="single" w:sz="2" w:space="0" w:color="auto"/>
              <w:bottom w:val="single" w:sz="2" w:space="0" w:color="auto"/>
              <w:right w:val="single" w:sz="2" w:space="0" w:color="auto"/>
            </w:tcBorders>
          </w:tcPr>
          <w:p w14:paraId="374376F6" w14:textId="77777777" w:rsidR="00FF5BA6" w:rsidRPr="004E5748" w:rsidRDefault="00FF5BA6" w:rsidP="00FF0B3F">
            <w:pPr>
              <w:pStyle w:val="NormalLeft"/>
              <w:rPr>
                <w:lang w:val="en-GB"/>
              </w:rPr>
            </w:pPr>
            <w:r w:rsidRPr="004E5748">
              <w:rPr>
                <w:lang w:val="en-GB"/>
              </w:rPr>
              <w:t>C0010/R0160</w:t>
            </w:r>
          </w:p>
        </w:tc>
        <w:tc>
          <w:tcPr>
            <w:tcW w:w="1858" w:type="dxa"/>
            <w:tcBorders>
              <w:top w:val="single" w:sz="2" w:space="0" w:color="auto"/>
              <w:left w:val="single" w:sz="2" w:space="0" w:color="auto"/>
              <w:bottom w:val="single" w:sz="2" w:space="0" w:color="auto"/>
              <w:right w:val="single" w:sz="2" w:space="0" w:color="auto"/>
            </w:tcBorders>
          </w:tcPr>
          <w:p w14:paraId="32379AFA" w14:textId="77777777" w:rsidR="00FF5BA6" w:rsidRPr="004E5748" w:rsidRDefault="00FF5BA6" w:rsidP="00FF0B3F">
            <w:pPr>
              <w:pStyle w:val="NormalLeft"/>
              <w:rPr>
                <w:lang w:val="en-GB"/>
              </w:rPr>
            </w:pPr>
            <w:r w:rsidRPr="004E5748">
              <w:rPr>
                <w:lang w:val="en-GB"/>
              </w:rPr>
              <w:t>Structured notes</w:t>
            </w:r>
          </w:p>
        </w:tc>
        <w:tc>
          <w:tcPr>
            <w:tcW w:w="5757" w:type="dxa"/>
            <w:tcBorders>
              <w:top w:val="single" w:sz="2" w:space="0" w:color="auto"/>
              <w:left w:val="single" w:sz="2" w:space="0" w:color="auto"/>
              <w:bottom w:val="single" w:sz="2" w:space="0" w:color="auto"/>
              <w:right w:val="single" w:sz="2" w:space="0" w:color="auto"/>
            </w:tcBorders>
          </w:tcPr>
          <w:p w14:paraId="1A4139F8" w14:textId="2DD8D535" w:rsidR="00FF5BA6" w:rsidRPr="004E5748" w:rsidRDefault="00FF5BA6" w:rsidP="00193DC9">
            <w:pPr>
              <w:pStyle w:val="NormalLeft"/>
              <w:rPr>
                <w:lang w:val="en-GB"/>
              </w:rPr>
            </w:pPr>
            <w:r w:rsidRPr="004E5748">
              <w:rPr>
                <w:lang w:val="en-GB"/>
              </w:rPr>
              <w:t>Hybrid securities, combining a fixed income (return in a form of fixed payments) instrument with a series of derivative components. Excluded from this category are fixed income securities that are issued by sovereign governments. Concerns securities that have embedded any categories of derivatives, including Credit Default Swaps (‘CDS’), Constant Maturity Swaps (‘CMS’), Credit Default Options (‘</w:t>
            </w:r>
            <w:proofErr w:type="spellStart"/>
            <w:r w:rsidRPr="004E5748">
              <w:rPr>
                <w:lang w:val="en-GB"/>
              </w:rPr>
              <w:t>CDOp</w:t>
            </w:r>
            <w:proofErr w:type="spellEnd"/>
            <w:r w:rsidRPr="004E5748">
              <w:rPr>
                <w:lang w:val="en-GB"/>
              </w:rPr>
              <w:t xml:space="preserve">’). </w:t>
            </w:r>
          </w:p>
        </w:tc>
      </w:tr>
      <w:tr w:rsidR="00F672D2" w:rsidRPr="00846C12" w14:paraId="02427652" w14:textId="77777777" w:rsidTr="00FF0B3F">
        <w:tc>
          <w:tcPr>
            <w:tcW w:w="1671" w:type="dxa"/>
            <w:tcBorders>
              <w:top w:val="single" w:sz="2" w:space="0" w:color="auto"/>
              <w:left w:val="single" w:sz="2" w:space="0" w:color="auto"/>
              <w:bottom w:val="single" w:sz="2" w:space="0" w:color="auto"/>
              <w:right w:val="single" w:sz="2" w:space="0" w:color="auto"/>
            </w:tcBorders>
          </w:tcPr>
          <w:p w14:paraId="3277AD40" w14:textId="77777777" w:rsidR="00FF5BA6" w:rsidRPr="004E5748" w:rsidRDefault="00FF5BA6" w:rsidP="00FF0B3F">
            <w:pPr>
              <w:pStyle w:val="NormalLeft"/>
              <w:rPr>
                <w:lang w:val="en-GB"/>
              </w:rPr>
            </w:pPr>
            <w:r w:rsidRPr="004E5748">
              <w:rPr>
                <w:lang w:val="en-GB"/>
              </w:rPr>
              <w:t>C0010/R0170</w:t>
            </w:r>
          </w:p>
        </w:tc>
        <w:tc>
          <w:tcPr>
            <w:tcW w:w="1858" w:type="dxa"/>
            <w:tcBorders>
              <w:top w:val="single" w:sz="2" w:space="0" w:color="auto"/>
              <w:left w:val="single" w:sz="2" w:space="0" w:color="auto"/>
              <w:bottom w:val="single" w:sz="2" w:space="0" w:color="auto"/>
              <w:right w:val="single" w:sz="2" w:space="0" w:color="auto"/>
            </w:tcBorders>
          </w:tcPr>
          <w:p w14:paraId="343E3962" w14:textId="77777777" w:rsidR="00FF5BA6" w:rsidRPr="004E5748" w:rsidRDefault="00FF5BA6" w:rsidP="00FF0B3F">
            <w:pPr>
              <w:pStyle w:val="NormalLeft"/>
              <w:rPr>
                <w:lang w:val="en-GB"/>
              </w:rPr>
            </w:pPr>
            <w:r w:rsidRPr="004E5748">
              <w:rPr>
                <w:lang w:val="en-GB"/>
              </w:rPr>
              <w:t>Collateralised securities</w:t>
            </w:r>
          </w:p>
        </w:tc>
        <w:tc>
          <w:tcPr>
            <w:tcW w:w="5757" w:type="dxa"/>
            <w:tcBorders>
              <w:top w:val="single" w:sz="2" w:space="0" w:color="auto"/>
              <w:left w:val="single" w:sz="2" w:space="0" w:color="auto"/>
              <w:bottom w:val="single" w:sz="2" w:space="0" w:color="auto"/>
              <w:right w:val="single" w:sz="2" w:space="0" w:color="auto"/>
            </w:tcBorders>
          </w:tcPr>
          <w:p w14:paraId="522C22DE" w14:textId="7F33E5D4" w:rsidR="00FF5BA6" w:rsidRPr="004E5748" w:rsidRDefault="00FF5BA6" w:rsidP="00A30E0E">
            <w:pPr>
              <w:pStyle w:val="NormalLeft"/>
              <w:rPr>
                <w:lang w:val="en-GB"/>
              </w:rPr>
            </w:pPr>
            <w:r w:rsidRPr="004E5748">
              <w:rPr>
                <w:lang w:val="en-GB"/>
              </w:rPr>
              <w:t>Securities whose value and payments are derived from a portfolio of underlying assets</w:t>
            </w:r>
            <w:r w:rsidR="00A30E0E">
              <w:rPr>
                <w:lang w:val="en-GB"/>
              </w:rPr>
              <w:t>, including</w:t>
            </w:r>
            <w:r w:rsidRPr="004E5748">
              <w:rPr>
                <w:lang w:val="en-GB"/>
              </w:rPr>
              <w:t xml:space="preserve"> Asset Backed Securities (‘ABS’), </w:t>
            </w:r>
            <w:proofErr w:type="gramStart"/>
            <w:r w:rsidRPr="004E5748">
              <w:rPr>
                <w:lang w:val="en-GB"/>
              </w:rPr>
              <w:t>Mortgage Backed</w:t>
            </w:r>
            <w:proofErr w:type="gramEnd"/>
            <w:r w:rsidRPr="004E5748">
              <w:rPr>
                <w:lang w:val="en-GB"/>
              </w:rPr>
              <w:t xml:space="preserve"> securities (‘MBS’), Commercial </w:t>
            </w:r>
            <w:proofErr w:type="gramStart"/>
            <w:r w:rsidRPr="004E5748">
              <w:rPr>
                <w:lang w:val="en-GB"/>
              </w:rPr>
              <w:t>Mortgage Backed</w:t>
            </w:r>
            <w:proofErr w:type="gramEnd"/>
            <w:r w:rsidRPr="004E5748">
              <w:rPr>
                <w:lang w:val="en-GB"/>
              </w:rPr>
              <w:t xml:space="preserve"> securities (‘CMBS’), Collateralised Debt Obligations (‘CDO’), Collateralised Loan Obligations (‘CLO’), Collateralised Mortgage Obligations (‘CMO’)</w:t>
            </w:r>
          </w:p>
        </w:tc>
      </w:tr>
      <w:tr w:rsidR="00F672D2" w:rsidRPr="00846C12" w14:paraId="006D0A59" w14:textId="77777777" w:rsidTr="00FF0B3F">
        <w:tc>
          <w:tcPr>
            <w:tcW w:w="1671" w:type="dxa"/>
            <w:tcBorders>
              <w:top w:val="single" w:sz="2" w:space="0" w:color="auto"/>
              <w:left w:val="single" w:sz="2" w:space="0" w:color="auto"/>
              <w:bottom w:val="single" w:sz="2" w:space="0" w:color="auto"/>
              <w:right w:val="single" w:sz="2" w:space="0" w:color="auto"/>
            </w:tcBorders>
          </w:tcPr>
          <w:p w14:paraId="4AC1C8D5" w14:textId="77777777" w:rsidR="00FF5BA6" w:rsidRPr="004E5748" w:rsidRDefault="00FF5BA6" w:rsidP="00FF0B3F">
            <w:pPr>
              <w:pStyle w:val="NormalLeft"/>
              <w:rPr>
                <w:lang w:val="en-GB"/>
              </w:rPr>
            </w:pPr>
            <w:r w:rsidRPr="004E5748">
              <w:rPr>
                <w:lang w:val="en-GB"/>
              </w:rPr>
              <w:t>C0010/R0180</w:t>
            </w:r>
          </w:p>
        </w:tc>
        <w:tc>
          <w:tcPr>
            <w:tcW w:w="1858" w:type="dxa"/>
            <w:tcBorders>
              <w:top w:val="single" w:sz="2" w:space="0" w:color="auto"/>
              <w:left w:val="single" w:sz="2" w:space="0" w:color="auto"/>
              <w:bottom w:val="single" w:sz="2" w:space="0" w:color="auto"/>
              <w:right w:val="single" w:sz="2" w:space="0" w:color="auto"/>
            </w:tcBorders>
          </w:tcPr>
          <w:p w14:paraId="07427132" w14:textId="77777777" w:rsidR="00FF5BA6" w:rsidRPr="004E5748" w:rsidRDefault="00FF5BA6" w:rsidP="00FF0B3F">
            <w:pPr>
              <w:pStyle w:val="NormalLeft"/>
              <w:rPr>
                <w:lang w:val="en-GB"/>
              </w:rPr>
            </w:pPr>
            <w:r w:rsidRPr="004E5748">
              <w:rPr>
                <w:lang w:val="en-GB"/>
              </w:rPr>
              <w:t>Collective Investments Undertakings</w:t>
            </w:r>
          </w:p>
        </w:tc>
        <w:tc>
          <w:tcPr>
            <w:tcW w:w="5757" w:type="dxa"/>
            <w:tcBorders>
              <w:top w:val="single" w:sz="2" w:space="0" w:color="auto"/>
              <w:left w:val="single" w:sz="2" w:space="0" w:color="auto"/>
              <w:bottom w:val="single" w:sz="2" w:space="0" w:color="auto"/>
              <w:right w:val="single" w:sz="2" w:space="0" w:color="auto"/>
            </w:tcBorders>
          </w:tcPr>
          <w:p w14:paraId="1AFD3F2B" w14:textId="284A2C68" w:rsidR="00FF5BA6" w:rsidRPr="004E5748" w:rsidRDefault="00FF5BA6" w:rsidP="00FF0B3F">
            <w:pPr>
              <w:pStyle w:val="NormalLeft"/>
              <w:rPr>
                <w:lang w:val="en-GB"/>
              </w:rPr>
            </w:pPr>
            <w:r w:rsidRPr="004E5748">
              <w:rPr>
                <w:lang w:val="en-GB"/>
              </w:rPr>
              <w:t>Collective investment undertaking means an undertaking for collective investment in transferable securities (‘UCITS’) as defined in Article 1(2) of Directive 2009/65/EC of the European Parliament and of the Council</w:t>
            </w:r>
            <w:r w:rsidR="00A30E0E">
              <w:rPr>
                <w:rStyle w:val="FootnoteReference"/>
                <w:lang w:val="en-GB"/>
              </w:rPr>
              <w:footnoteReference w:id="4"/>
            </w:r>
            <w:r w:rsidRPr="004E5748">
              <w:rPr>
                <w:lang w:val="en-GB"/>
              </w:rPr>
              <w:t xml:space="preserve"> or an alternative investment fund (‘AIF’) as defined in Article 4(1)</w:t>
            </w:r>
            <w:r w:rsidR="00A30E0E">
              <w:rPr>
                <w:lang w:val="en-GB"/>
              </w:rPr>
              <w:t>, point </w:t>
            </w:r>
            <w:r w:rsidRPr="004E5748">
              <w:rPr>
                <w:lang w:val="en-GB"/>
              </w:rPr>
              <w:t>(a)</w:t>
            </w:r>
            <w:r w:rsidR="00A30E0E">
              <w:rPr>
                <w:lang w:val="en-GB"/>
              </w:rPr>
              <w:t>,</w:t>
            </w:r>
            <w:r w:rsidRPr="004E5748">
              <w:rPr>
                <w:lang w:val="en-GB"/>
              </w:rPr>
              <w:t xml:space="preserve"> of Directive 2011/61/EU of the European Parliament and of the Council</w:t>
            </w:r>
            <w:r w:rsidR="00A30E0E">
              <w:rPr>
                <w:rStyle w:val="FootnoteReference"/>
                <w:lang w:val="en-GB"/>
              </w:rPr>
              <w:footnoteReference w:id="5"/>
            </w:r>
            <w:r w:rsidRPr="004E5748">
              <w:rPr>
                <w:lang w:val="en-GB"/>
              </w:rPr>
              <w:t>.</w:t>
            </w:r>
          </w:p>
        </w:tc>
      </w:tr>
      <w:tr w:rsidR="00F672D2" w:rsidRPr="00846C12" w14:paraId="39F62452" w14:textId="77777777" w:rsidTr="00FF0B3F">
        <w:tc>
          <w:tcPr>
            <w:tcW w:w="1671" w:type="dxa"/>
            <w:tcBorders>
              <w:top w:val="single" w:sz="2" w:space="0" w:color="auto"/>
              <w:left w:val="single" w:sz="2" w:space="0" w:color="auto"/>
              <w:bottom w:val="single" w:sz="2" w:space="0" w:color="auto"/>
              <w:right w:val="single" w:sz="2" w:space="0" w:color="auto"/>
            </w:tcBorders>
          </w:tcPr>
          <w:p w14:paraId="7232B4DF" w14:textId="77777777" w:rsidR="00FF5BA6" w:rsidRPr="004E5748" w:rsidRDefault="00FF5BA6" w:rsidP="00FF0B3F">
            <w:pPr>
              <w:pStyle w:val="NormalLeft"/>
              <w:rPr>
                <w:lang w:val="en-GB"/>
              </w:rPr>
            </w:pPr>
            <w:r w:rsidRPr="004E5748">
              <w:rPr>
                <w:lang w:val="en-GB"/>
              </w:rPr>
              <w:t>C0010/R0190</w:t>
            </w:r>
          </w:p>
        </w:tc>
        <w:tc>
          <w:tcPr>
            <w:tcW w:w="1858" w:type="dxa"/>
            <w:tcBorders>
              <w:top w:val="single" w:sz="2" w:space="0" w:color="auto"/>
              <w:left w:val="single" w:sz="2" w:space="0" w:color="auto"/>
              <w:bottom w:val="single" w:sz="2" w:space="0" w:color="auto"/>
              <w:right w:val="single" w:sz="2" w:space="0" w:color="auto"/>
            </w:tcBorders>
          </w:tcPr>
          <w:p w14:paraId="1E51C63A" w14:textId="77777777" w:rsidR="00FF5BA6" w:rsidRPr="004E5748" w:rsidRDefault="00FF5BA6" w:rsidP="00FF0B3F">
            <w:pPr>
              <w:pStyle w:val="NormalLeft"/>
              <w:rPr>
                <w:lang w:val="en-GB"/>
              </w:rPr>
            </w:pPr>
            <w:r w:rsidRPr="004E5748">
              <w:rPr>
                <w:lang w:val="en-GB"/>
              </w:rPr>
              <w:t>Derivatives</w:t>
            </w:r>
          </w:p>
        </w:tc>
        <w:tc>
          <w:tcPr>
            <w:tcW w:w="5757" w:type="dxa"/>
            <w:tcBorders>
              <w:top w:val="single" w:sz="2" w:space="0" w:color="auto"/>
              <w:left w:val="single" w:sz="2" w:space="0" w:color="auto"/>
              <w:bottom w:val="single" w:sz="2" w:space="0" w:color="auto"/>
              <w:right w:val="single" w:sz="2" w:space="0" w:color="auto"/>
            </w:tcBorders>
          </w:tcPr>
          <w:p w14:paraId="422E5DC9" w14:textId="77777777" w:rsidR="00FF5BA6" w:rsidRPr="004E5748" w:rsidRDefault="00FF5BA6" w:rsidP="00FF0B3F">
            <w:pPr>
              <w:pStyle w:val="NormalLeft"/>
              <w:rPr>
                <w:lang w:val="en-GB"/>
              </w:rPr>
            </w:pPr>
            <w:r w:rsidRPr="004E5748">
              <w:rPr>
                <w:lang w:val="en-GB"/>
              </w:rPr>
              <w:t>A financial instrument or other contract with all three of the following characteristics:</w:t>
            </w:r>
          </w:p>
          <w:p w14:paraId="07D0C323" w14:textId="65EBAB75" w:rsidR="00FF5BA6" w:rsidRPr="004E5748" w:rsidRDefault="00FF5BA6" w:rsidP="00FF0B3F">
            <w:pPr>
              <w:pStyle w:val="Point0"/>
              <w:rPr>
                <w:lang w:val="en-GB"/>
              </w:rPr>
            </w:pPr>
            <w:r w:rsidRPr="004E5748">
              <w:rPr>
                <w:lang w:val="en-GB"/>
              </w:rPr>
              <w:t>(a)</w:t>
            </w:r>
            <w:r w:rsidRPr="004E5748">
              <w:rPr>
                <w:lang w:val="en-GB"/>
              </w:rPr>
              <w:tab/>
            </w:r>
            <w:r w:rsidR="00F35ED9">
              <w:rPr>
                <w:lang w:val="en-GB"/>
              </w:rPr>
              <w:t>i</w:t>
            </w:r>
            <w:r w:rsidRPr="004E5748">
              <w:rPr>
                <w:lang w:val="en-GB"/>
              </w:rPr>
              <w:t xml:space="preserve">ts value changes in response to the change in a specified interest rate, financial instrument price, </w:t>
            </w:r>
            <w:r w:rsidRPr="004E5748">
              <w:rPr>
                <w:lang w:val="en-GB"/>
              </w:rPr>
              <w:lastRenderedPageBreak/>
              <w:t>commodity price, foreign exchange rate, index of prices or rates, credit rating or credit index, or other variable, provided in the case of a non–financial variable that the variable is not specific to a party to the contract (sometimes called the ‘underlying’).</w:t>
            </w:r>
          </w:p>
          <w:p w14:paraId="6EDAC465" w14:textId="62054E76" w:rsidR="00FF5BA6" w:rsidRPr="004E5748" w:rsidRDefault="00FF5BA6" w:rsidP="00FF0B3F">
            <w:pPr>
              <w:pStyle w:val="Point0"/>
              <w:rPr>
                <w:lang w:val="en-GB"/>
              </w:rPr>
            </w:pPr>
            <w:r w:rsidRPr="004E5748">
              <w:rPr>
                <w:lang w:val="en-GB"/>
              </w:rPr>
              <w:t>(b)</w:t>
            </w:r>
            <w:r w:rsidRPr="004E5748">
              <w:rPr>
                <w:lang w:val="en-GB"/>
              </w:rPr>
              <w:tab/>
            </w:r>
            <w:r w:rsidR="00A30E0E">
              <w:rPr>
                <w:lang w:val="en-GB"/>
              </w:rPr>
              <w:t>i</w:t>
            </w:r>
            <w:r w:rsidRPr="004E5748">
              <w:rPr>
                <w:lang w:val="en-GB"/>
              </w:rPr>
              <w:t>t requires no initial net investment or an initial net investment that is smaller than would be required for other types of contracts that would be expected to have a similar response to changes in market factors.</w:t>
            </w:r>
          </w:p>
          <w:p w14:paraId="59AD36C0" w14:textId="00A00141" w:rsidR="00FF5BA6" w:rsidRPr="004E5748" w:rsidRDefault="00FF5BA6" w:rsidP="00FF0B3F">
            <w:pPr>
              <w:pStyle w:val="Point0"/>
              <w:rPr>
                <w:lang w:val="en-GB"/>
              </w:rPr>
            </w:pPr>
            <w:r w:rsidRPr="004E5748">
              <w:rPr>
                <w:lang w:val="en-GB"/>
              </w:rPr>
              <w:t>(c)</w:t>
            </w:r>
            <w:r w:rsidRPr="004E5748">
              <w:rPr>
                <w:lang w:val="en-GB"/>
              </w:rPr>
              <w:tab/>
            </w:r>
            <w:r w:rsidR="00A30E0E">
              <w:rPr>
                <w:lang w:val="en-GB"/>
              </w:rPr>
              <w:t>i</w:t>
            </w:r>
            <w:r w:rsidRPr="004E5748">
              <w:rPr>
                <w:lang w:val="en-GB"/>
              </w:rPr>
              <w:t>t is settled at a future date.</w:t>
            </w:r>
          </w:p>
          <w:p w14:paraId="651A387E" w14:textId="77777777" w:rsidR="00FF5BA6" w:rsidRPr="004E5748" w:rsidRDefault="00FF5BA6" w:rsidP="00FF0B3F">
            <w:pPr>
              <w:pStyle w:val="NormalLeft"/>
              <w:rPr>
                <w:lang w:val="en-GB"/>
              </w:rPr>
            </w:pPr>
            <w:r w:rsidRPr="004E5748">
              <w:rPr>
                <w:lang w:val="en-GB"/>
              </w:rPr>
              <w:t>Solvency II value, only if positive, of the derivative as of the reporting date is reported here (in case of negative value, see C0010/R0790).</w:t>
            </w:r>
          </w:p>
        </w:tc>
      </w:tr>
      <w:tr w:rsidR="00F672D2" w:rsidRPr="00846C12" w14:paraId="345A1829" w14:textId="77777777" w:rsidTr="00FF0B3F">
        <w:tc>
          <w:tcPr>
            <w:tcW w:w="1671" w:type="dxa"/>
            <w:tcBorders>
              <w:top w:val="single" w:sz="2" w:space="0" w:color="auto"/>
              <w:left w:val="single" w:sz="2" w:space="0" w:color="auto"/>
              <w:bottom w:val="single" w:sz="2" w:space="0" w:color="auto"/>
              <w:right w:val="single" w:sz="2" w:space="0" w:color="auto"/>
            </w:tcBorders>
          </w:tcPr>
          <w:p w14:paraId="32DC42DE" w14:textId="77777777" w:rsidR="00FF5BA6" w:rsidRPr="004E5748" w:rsidRDefault="00FF5BA6" w:rsidP="00FF0B3F">
            <w:pPr>
              <w:pStyle w:val="NormalLeft"/>
              <w:rPr>
                <w:lang w:val="en-GB"/>
              </w:rPr>
            </w:pPr>
            <w:r w:rsidRPr="004E5748">
              <w:rPr>
                <w:lang w:val="en-GB"/>
              </w:rPr>
              <w:lastRenderedPageBreak/>
              <w:t>C0010/R0200</w:t>
            </w:r>
          </w:p>
        </w:tc>
        <w:tc>
          <w:tcPr>
            <w:tcW w:w="1858" w:type="dxa"/>
            <w:tcBorders>
              <w:top w:val="single" w:sz="2" w:space="0" w:color="auto"/>
              <w:left w:val="single" w:sz="2" w:space="0" w:color="auto"/>
              <w:bottom w:val="single" w:sz="2" w:space="0" w:color="auto"/>
              <w:right w:val="single" w:sz="2" w:space="0" w:color="auto"/>
            </w:tcBorders>
          </w:tcPr>
          <w:p w14:paraId="46FE19C3" w14:textId="77777777" w:rsidR="00FF5BA6" w:rsidRPr="004E5748" w:rsidRDefault="00FF5BA6" w:rsidP="00FF0B3F">
            <w:pPr>
              <w:pStyle w:val="NormalLeft"/>
              <w:rPr>
                <w:lang w:val="en-GB"/>
              </w:rPr>
            </w:pPr>
            <w:r w:rsidRPr="004E5748">
              <w:rPr>
                <w:lang w:val="en-GB"/>
              </w:rPr>
              <w:t>Deposits other than cash equivalents</w:t>
            </w:r>
          </w:p>
        </w:tc>
        <w:tc>
          <w:tcPr>
            <w:tcW w:w="5757" w:type="dxa"/>
            <w:tcBorders>
              <w:top w:val="single" w:sz="2" w:space="0" w:color="auto"/>
              <w:left w:val="single" w:sz="2" w:space="0" w:color="auto"/>
              <w:bottom w:val="single" w:sz="2" w:space="0" w:color="auto"/>
              <w:right w:val="single" w:sz="2" w:space="0" w:color="auto"/>
            </w:tcBorders>
          </w:tcPr>
          <w:p w14:paraId="1D2F22E3" w14:textId="155CBBCF" w:rsidR="00FF5BA6" w:rsidRPr="004E5748" w:rsidRDefault="00FF5BA6" w:rsidP="00FF0B3F">
            <w:pPr>
              <w:pStyle w:val="NormalLeft"/>
              <w:rPr>
                <w:lang w:val="en-GB"/>
              </w:rPr>
            </w:pPr>
            <w:r w:rsidRPr="004E5748">
              <w:rPr>
                <w:lang w:val="en-GB"/>
              </w:rPr>
              <w:t>Deposits other than cash equivalents that cannot be used to make payments until before a specific maturity date</w:t>
            </w:r>
            <w:r w:rsidR="00A30E0E">
              <w:rPr>
                <w:lang w:val="en-GB"/>
              </w:rPr>
              <w:t xml:space="preserve"> </w:t>
            </w:r>
            <w:r w:rsidRPr="004E5748">
              <w:rPr>
                <w:lang w:val="en-GB"/>
              </w:rPr>
              <w:t>and that are not exchangeable for currency or transferable deposits without any kind of significant restriction or penalty.</w:t>
            </w:r>
          </w:p>
        </w:tc>
      </w:tr>
      <w:tr w:rsidR="00F672D2" w:rsidRPr="00846C12" w14:paraId="0FDABF15" w14:textId="77777777" w:rsidTr="00FF0B3F">
        <w:tc>
          <w:tcPr>
            <w:tcW w:w="1671" w:type="dxa"/>
            <w:tcBorders>
              <w:top w:val="single" w:sz="2" w:space="0" w:color="auto"/>
              <w:left w:val="single" w:sz="2" w:space="0" w:color="auto"/>
              <w:bottom w:val="single" w:sz="2" w:space="0" w:color="auto"/>
              <w:right w:val="single" w:sz="2" w:space="0" w:color="auto"/>
            </w:tcBorders>
          </w:tcPr>
          <w:p w14:paraId="7F5DB17C" w14:textId="77777777" w:rsidR="00FF5BA6" w:rsidRPr="004E5748" w:rsidRDefault="00FF5BA6" w:rsidP="00FF0B3F">
            <w:pPr>
              <w:pStyle w:val="NormalLeft"/>
              <w:rPr>
                <w:lang w:val="en-GB"/>
              </w:rPr>
            </w:pPr>
            <w:r w:rsidRPr="004E5748">
              <w:rPr>
                <w:lang w:val="en-GB"/>
              </w:rPr>
              <w:t>C0010/R0210</w:t>
            </w:r>
          </w:p>
        </w:tc>
        <w:tc>
          <w:tcPr>
            <w:tcW w:w="1858" w:type="dxa"/>
            <w:tcBorders>
              <w:top w:val="single" w:sz="2" w:space="0" w:color="auto"/>
              <w:left w:val="single" w:sz="2" w:space="0" w:color="auto"/>
              <w:bottom w:val="single" w:sz="2" w:space="0" w:color="auto"/>
              <w:right w:val="single" w:sz="2" w:space="0" w:color="auto"/>
            </w:tcBorders>
          </w:tcPr>
          <w:p w14:paraId="486EE505" w14:textId="77777777" w:rsidR="00FF5BA6" w:rsidRPr="004E5748" w:rsidRDefault="00FF5BA6" w:rsidP="00FF0B3F">
            <w:pPr>
              <w:pStyle w:val="NormalLeft"/>
              <w:rPr>
                <w:lang w:val="en-GB"/>
              </w:rPr>
            </w:pPr>
            <w:r w:rsidRPr="004E5748">
              <w:rPr>
                <w:lang w:val="en-GB"/>
              </w:rPr>
              <w:t>Other investments</w:t>
            </w:r>
          </w:p>
        </w:tc>
        <w:tc>
          <w:tcPr>
            <w:tcW w:w="5757" w:type="dxa"/>
            <w:tcBorders>
              <w:top w:val="single" w:sz="2" w:space="0" w:color="auto"/>
              <w:left w:val="single" w:sz="2" w:space="0" w:color="auto"/>
              <w:bottom w:val="single" w:sz="2" w:space="0" w:color="auto"/>
              <w:right w:val="single" w:sz="2" w:space="0" w:color="auto"/>
            </w:tcBorders>
          </w:tcPr>
          <w:p w14:paraId="6154DE23" w14:textId="7C8880E7" w:rsidR="00FF5BA6" w:rsidRPr="004E5748" w:rsidRDefault="00FF5BA6" w:rsidP="006F7B0F">
            <w:pPr>
              <w:pStyle w:val="NormalLeft"/>
              <w:rPr>
                <w:lang w:val="en-GB"/>
              </w:rPr>
            </w:pPr>
            <w:r w:rsidRPr="004E5748">
              <w:rPr>
                <w:lang w:val="en-GB"/>
              </w:rPr>
              <w:t xml:space="preserve">Other investments not covered already within investments disclosed </w:t>
            </w:r>
            <w:r w:rsidR="006F7B0F">
              <w:rPr>
                <w:lang w:val="en-GB"/>
              </w:rPr>
              <w:t>between R00</w:t>
            </w:r>
            <w:ins w:id="3" w:author="Author">
              <w:r w:rsidR="000F4EE5">
                <w:rPr>
                  <w:lang w:val="en-GB"/>
                </w:rPr>
                <w:t>8</w:t>
              </w:r>
            </w:ins>
            <w:del w:id="4" w:author="Author">
              <w:r w:rsidR="006F7B0F" w:rsidDel="000F4EE5">
                <w:rPr>
                  <w:lang w:val="en-GB"/>
                </w:rPr>
                <w:delText>7</w:delText>
              </w:r>
            </w:del>
            <w:r w:rsidR="006F7B0F">
              <w:rPr>
                <w:lang w:val="en-GB"/>
              </w:rPr>
              <w:t>0 and R0200</w:t>
            </w:r>
            <w:r w:rsidRPr="004E5748">
              <w:rPr>
                <w:lang w:val="en-GB"/>
              </w:rPr>
              <w:t>.</w:t>
            </w:r>
          </w:p>
        </w:tc>
      </w:tr>
      <w:tr w:rsidR="00F672D2" w:rsidRPr="00846C12" w14:paraId="2BBAE636" w14:textId="77777777" w:rsidTr="00FF0B3F">
        <w:tc>
          <w:tcPr>
            <w:tcW w:w="1671" w:type="dxa"/>
            <w:tcBorders>
              <w:top w:val="single" w:sz="2" w:space="0" w:color="auto"/>
              <w:left w:val="single" w:sz="2" w:space="0" w:color="auto"/>
              <w:bottom w:val="single" w:sz="2" w:space="0" w:color="auto"/>
              <w:right w:val="single" w:sz="2" w:space="0" w:color="auto"/>
            </w:tcBorders>
          </w:tcPr>
          <w:p w14:paraId="55E13E5A" w14:textId="77777777" w:rsidR="00FF5BA6" w:rsidRPr="004E5748" w:rsidRDefault="00FF5BA6" w:rsidP="00FF0B3F">
            <w:pPr>
              <w:pStyle w:val="NormalLeft"/>
              <w:rPr>
                <w:lang w:val="en-GB"/>
              </w:rPr>
            </w:pPr>
            <w:r w:rsidRPr="004E5748">
              <w:rPr>
                <w:lang w:val="en-GB"/>
              </w:rPr>
              <w:t>C0010/R0220</w:t>
            </w:r>
          </w:p>
        </w:tc>
        <w:tc>
          <w:tcPr>
            <w:tcW w:w="1858" w:type="dxa"/>
            <w:tcBorders>
              <w:top w:val="single" w:sz="2" w:space="0" w:color="auto"/>
              <w:left w:val="single" w:sz="2" w:space="0" w:color="auto"/>
              <w:bottom w:val="single" w:sz="2" w:space="0" w:color="auto"/>
              <w:right w:val="single" w:sz="2" w:space="0" w:color="auto"/>
            </w:tcBorders>
          </w:tcPr>
          <w:p w14:paraId="3D21E59A" w14:textId="77777777" w:rsidR="00FF5BA6" w:rsidRPr="004E5748" w:rsidRDefault="00FF5BA6" w:rsidP="00FF0B3F">
            <w:pPr>
              <w:pStyle w:val="NormalLeft"/>
              <w:rPr>
                <w:lang w:val="en-GB"/>
              </w:rPr>
            </w:pPr>
            <w:r w:rsidRPr="004E5748">
              <w:rPr>
                <w:lang w:val="en-GB"/>
              </w:rPr>
              <w:t>Assets held for index–linked and unit–linked contracts</w:t>
            </w:r>
          </w:p>
        </w:tc>
        <w:tc>
          <w:tcPr>
            <w:tcW w:w="5757" w:type="dxa"/>
            <w:tcBorders>
              <w:top w:val="single" w:sz="2" w:space="0" w:color="auto"/>
              <w:left w:val="single" w:sz="2" w:space="0" w:color="auto"/>
              <w:bottom w:val="single" w:sz="2" w:space="0" w:color="auto"/>
              <w:right w:val="single" w:sz="2" w:space="0" w:color="auto"/>
            </w:tcBorders>
          </w:tcPr>
          <w:p w14:paraId="587215CB" w14:textId="0FF104BA" w:rsidR="00FF5BA6" w:rsidRPr="004E5748" w:rsidRDefault="00FF5BA6" w:rsidP="00A30E0E">
            <w:pPr>
              <w:pStyle w:val="NormalLeft"/>
              <w:rPr>
                <w:lang w:val="en-GB"/>
              </w:rPr>
            </w:pPr>
            <w:r w:rsidRPr="004E5748">
              <w:rPr>
                <w:lang w:val="en-GB"/>
              </w:rPr>
              <w:t xml:space="preserve">Assets held for index–linked and unit–linked contracts (classified in line of business 31 as </w:t>
            </w:r>
            <w:r w:rsidR="00A30E0E">
              <w:rPr>
                <w:lang w:val="en-GB"/>
              </w:rPr>
              <w:t>specified</w:t>
            </w:r>
            <w:r w:rsidR="00A30E0E" w:rsidRPr="004E5748">
              <w:rPr>
                <w:lang w:val="en-GB"/>
              </w:rPr>
              <w:t xml:space="preserve"> </w:t>
            </w:r>
            <w:r w:rsidRPr="004E5748">
              <w:rPr>
                <w:lang w:val="en-GB"/>
              </w:rPr>
              <w:t xml:space="preserve">in Annex I </w:t>
            </w:r>
            <w:r w:rsidR="00A30E0E">
              <w:rPr>
                <w:lang w:val="en-GB"/>
              </w:rPr>
              <w:t>to</w:t>
            </w:r>
            <w:r w:rsidRPr="004E5748">
              <w:rPr>
                <w:lang w:val="en-GB"/>
              </w:rPr>
              <w:t xml:space="preserve"> Delegated Regulation (EU) 2015/35).</w:t>
            </w:r>
          </w:p>
        </w:tc>
      </w:tr>
      <w:tr w:rsidR="00F672D2" w:rsidRPr="00846C12" w14:paraId="134CB464" w14:textId="77777777" w:rsidTr="00FF0B3F">
        <w:tc>
          <w:tcPr>
            <w:tcW w:w="1671" w:type="dxa"/>
            <w:tcBorders>
              <w:top w:val="single" w:sz="2" w:space="0" w:color="auto"/>
              <w:left w:val="single" w:sz="2" w:space="0" w:color="auto"/>
              <w:bottom w:val="single" w:sz="2" w:space="0" w:color="auto"/>
              <w:right w:val="single" w:sz="2" w:space="0" w:color="auto"/>
            </w:tcBorders>
          </w:tcPr>
          <w:p w14:paraId="3C1E7AD0" w14:textId="77777777" w:rsidR="00FF5BA6" w:rsidRPr="004E5748" w:rsidRDefault="00FF5BA6" w:rsidP="00FF0B3F">
            <w:pPr>
              <w:pStyle w:val="NormalLeft"/>
              <w:rPr>
                <w:lang w:val="en-GB"/>
              </w:rPr>
            </w:pPr>
            <w:r w:rsidRPr="004E5748">
              <w:rPr>
                <w:lang w:val="en-GB"/>
              </w:rPr>
              <w:t>C0010/R0230</w:t>
            </w:r>
          </w:p>
        </w:tc>
        <w:tc>
          <w:tcPr>
            <w:tcW w:w="1858" w:type="dxa"/>
            <w:tcBorders>
              <w:top w:val="single" w:sz="2" w:space="0" w:color="auto"/>
              <w:left w:val="single" w:sz="2" w:space="0" w:color="auto"/>
              <w:bottom w:val="single" w:sz="2" w:space="0" w:color="auto"/>
              <w:right w:val="single" w:sz="2" w:space="0" w:color="auto"/>
            </w:tcBorders>
          </w:tcPr>
          <w:p w14:paraId="785A4531" w14:textId="77777777" w:rsidR="00FF5BA6" w:rsidRPr="004E5748" w:rsidRDefault="00FF5BA6" w:rsidP="00FF0B3F">
            <w:pPr>
              <w:pStyle w:val="NormalLeft"/>
              <w:rPr>
                <w:lang w:val="en-GB"/>
              </w:rPr>
            </w:pPr>
            <w:r w:rsidRPr="004E5748">
              <w:rPr>
                <w:lang w:val="en-GB"/>
              </w:rPr>
              <w:t>Loans and mortgages</w:t>
            </w:r>
          </w:p>
        </w:tc>
        <w:tc>
          <w:tcPr>
            <w:tcW w:w="5757" w:type="dxa"/>
            <w:tcBorders>
              <w:top w:val="single" w:sz="2" w:space="0" w:color="auto"/>
              <w:left w:val="single" w:sz="2" w:space="0" w:color="auto"/>
              <w:bottom w:val="single" w:sz="2" w:space="0" w:color="auto"/>
              <w:right w:val="single" w:sz="2" w:space="0" w:color="auto"/>
            </w:tcBorders>
          </w:tcPr>
          <w:p w14:paraId="3A1D5B84" w14:textId="77777777" w:rsidR="00FF5BA6" w:rsidRPr="004E5748" w:rsidRDefault="00FF5BA6" w:rsidP="00FF0B3F">
            <w:pPr>
              <w:pStyle w:val="NormalLeft"/>
              <w:rPr>
                <w:lang w:val="en-GB"/>
              </w:rPr>
            </w:pPr>
            <w:r w:rsidRPr="004E5748">
              <w:rPr>
                <w:lang w:val="en-GB"/>
              </w:rPr>
              <w:t>This is the total amount of loans and mortgages, i.e. financial assets created when undertakings lend funds, either with or without collateral, including cash pools.</w:t>
            </w:r>
          </w:p>
        </w:tc>
      </w:tr>
      <w:tr w:rsidR="00F672D2" w:rsidRPr="00846C12" w14:paraId="021ABEA5" w14:textId="77777777" w:rsidTr="00FF0B3F">
        <w:tc>
          <w:tcPr>
            <w:tcW w:w="1671" w:type="dxa"/>
            <w:tcBorders>
              <w:top w:val="single" w:sz="2" w:space="0" w:color="auto"/>
              <w:left w:val="single" w:sz="2" w:space="0" w:color="auto"/>
              <w:bottom w:val="single" w:sz="2" w:space="0" w:color="auto"/>
              <w:right w:val="single" w:sz="2" w:space="0" w:color="auto"/>
            </w:tcBorders>
          </w:tcPr>
          <w:p w14:paraId="00B12737" w14:textId="77777777" w:rsidR="00FF5BA6" w:rsidRPr="004E5748" w:rsidRDefault="00FF5BA6" w:rsidP="00FF0B3F">
            <w:pPr>
              <w:pStyle w:val="NormalLeft"/>
              <w:rPr>
                <w:lang w:val="en-GB"/>
              </w:rPr>
            </w:pPr>
            <w:r w:rsidRPr="004E5748">
              <w:rPr>
                <w:lang w:val="en-GB"/>
              </w:rPr>
              <w:t>C0010/R0240</w:t>
            </w:r>
          </w:p>
        </w:tc>
        <w:tc>
          <w:tcPr>
            <w:tcW w:w="1858" w:type="dxa"/>
            <w:tcBorders>
              <w:top w:val="single" w:sz="2" w:space="0" w:color="auto"/>
              <w:left w:val="single" w:sz="2" w:space="0" w:color="auto"/>
              <w:bottom w:val="single" w:sz="2" w:space="0" w:color="auto"/>
              <w:right w:val="single" w:sz="2" w:space="0" w:color="auto"/>
            </w:tcBorders>
          </w:tcPr>
          <w:p w14:paraId="273A1604" w14:textId="77777777" w:rsidR="00FF5BA6" w:rsidRPr="004E5748" w:rsidRDefault="00FF5BA6" w:rsidP="00FF0B3F">
            <w:pPr>
              <w:pStyle w:val="NormalLeft"/>
              <w:rPr>
                <w:lang w:val="en-GB"/>
              </w:rPr>
            </w:pPr>
            <w:r w:rsidRPr="004E5748">
              <w:rPr>
                <w:lang w:val="en-GB"/>
              </w:rPr>
              <w:t>Loans on policies</w:t>
            </w:r>
          </w:p>
        </w:tc>
        <w:tc>
          <w:tcPr>
            <w:tcW w:w="5757" w:type="dxa"/>
            <w:tcBorders>
              <w:top w:val="single" w:sz="2" w:space="0" w:color="auto"/>
              <w:left w:val="single" w:sz="2" w:space="0" w:color="auto"/>
              <w:bottom w:val="single" w:sz="2" w:space="0" w:color="auto"/>
              <w:right w:val="single" w:sz="2" w:space="0" w:color="auto"/>
            </w:tcBorders>
          </w:tcPr>
          <w:p w14:paraId="7A6B514C" w14:textId="77777777" w:rsidR="00FF5BA6" w:rsidRPr="004E5748" w:rsidRDefault="00FF5BA6" w:rsidP="00FF0B3F">
            <w:pPr>
              <w:pStyle w:val="NormalLeft"/>
              <w:rPr>
                <w:lang w:val="en-GB"/>
              </w:rPr>
            </w:pPr>
            <w:r w:rsidRPr="004E5748">
              <w:rPr>
                <w:lang w:val="en-GB"/>
              </w:rPr>
              <w:t>Loans made to policyholders, collateralised on policies (underlying technical provisions).</w:t>
            </w:r>
          </w:p>
        </w:tc>
      </w:tr>
      <w:tr w:rsidR="00F672D2" w:rsidRPr="00846C12" w14:paraId="25456622" w14:textId="77777777" w:rsidTr="00FF0B3F">
        <w:tc>
          <w:tcPr>
            <w:tcW w:w="1671" w:type="dxa"/>
            <w:tcBorders>
              <w:top w:val="single" w:sz="2" w:space="0" w:color="auto"/>
              <w:left w:val="single" w:sz="2" w:space="0" w:color="auto"/>
              <w:bottom w:val="single" w:sz="2" w:space="0" w:color="auto"/>
              <w:right w:val="single" w:sz="2" w:space="0" w:color="auto"/>
            </w:tcBorders>
          </w:tcPr>
          <w:p w14:paraId="57107CB5" w14:textId="77777777" w:rsidR="00FF5BA6" w:rsidRPr="004E5748" w:rsidRDefault="00FF5BA6" w:rsidP="00FF0B3F">
            <w:pPr>
              <w:pStyle w:val="NormalLeft"/>
              <w:rPr>
                <w:lang w:val="en-GB"/>
              </w:rPr>
            </w:pPr>
            <w:r w:rsidRPr="004E5748">
              <w:rPr>
                <w:lang w:val="en-GB"/>
              </w:rPr>
              <w:t>C0010/R0250</w:t>
            </w:r>
          </w:p>
        </w:tc>
        <w:tc>
          <w:tcPr>
            <w:tcW w:w="1858" w:type="dxa"/>
            <w:tcBorders>
              <w:top w:val="single" w:sz="2" w:space="0" w:color="auto"/>
              <w:left w:val="single" w:sz="2" w:space="0" w:color="auto"/>
              <w:bottom w:val="single" w:sz="2" w:space="0" w:color="auto"/>
              <w:right w:val="single" w:sz="2" w:space="0" w:color="auto"/>
            </w:tcBorders>
          </w:tcPr>
          <w:p w14:paraId="2E8D1183" w14:textId="77777777" w:rsidR="00FF5BA6" w:rsidRPr="004E5748" w:rsidRDefault="00FF5BA6" w:rsidP="00FF0B3F">
            <w:pPr>
              <w:pStyle w:val="NormalLeft"/>
              <w:rPr>
                <w:lang w:val="en-GB"/>
              </w:rPr>
            </w:pPr>
            <w:r w:rsidRPr="004E5748">
              <w:rPr>
                <w:lang w:val="en-GB"/>
              </w:rPr>
              <w:t>Loans and mortgages to individuals</w:t>
            </w:r>
          </w:p>
        </w:tc>
        <w:tc>
          <w:tcPr>
            <w:tcW w:w="5757" w:type="dxa"/>
            <w:tcBorders>
              <w:top w:val="single" w:sz="2" w:space="0" w:color="auto"/>
              <w:left w:val="single" w:sz="2" w:space="0" w:color="auto"/>
              <w:bottom w:val="single" w:sz="2" w:space="0" w:color="auto"/>
              <w:right w:val="single" w:sz="2" w:space="0" w:color="auto"/>
            </w:tcBorders>
          </w:tcPr>
          <w:p w14:paraId="45811E7B" w14:textId="77777777" w:rsidR="00FF5BA6" w:rsidRDefault="00FF5BA6" w:rsidP="00FF0B3F">
            <w:pPr>
              <w:pStyle w:val="NormalLeft"/>
              <w:rPr>
                <w:ins w:id="5" w:author="Author"/>
                <w:lang w:val="en-GB"/>
              </w:rPr>
            </w:pPr>
            <w:r w:rsidRPr="004E5748">
              <w:rPr>
                <w:lang w:val="en-GB"/>
              </w:rPr>
              <w:t>Financial assets created when creditors lend funds to debtors — individuals, with collateral or not, including cash pools.</w:t>
            </w:r>
          </w:p>
          <w:p w14:paraId="74E58C54" w14:textId="4574D9EA" w:rsidR="00700E8C" w:rsidRPr="004E5748" w:rsidRDefault="00700E8C" w:rsidP="00FF0B3F">
            <w:pPr>
              <w:pStyle w:val="NormalLeft"/>
              <w:rPr>
                <w:lang w:val="en-GB"/>
              </w:rPr>
            </w:pPr>
            <w:ins w:id="6" w:author="Author">
              <w:r w:rsidRPr="00700E8C">
                <w:rPr>
                  <w:lang w:val="en-GB"/>
                </w:rPr>
                <w:t>Loans to natural persons in case of AMSB, no matter if mortgage or loans on policies or uncollateralized</w:t>
              </w:r>
              <w:r w:rsidR="00195BA1">
                <w:rPr>
                  <w:lang w:val="en-GB"/>
                </w:rPr>
                <w:t xml:space="preserve"> are to be included as well</w:t>
              </w:r>
              <w:r w:rsidRPr="00700E8C">
                <w:rPr>
                  <w:lang w:val="en-GB"/>
                </w:rPr>
                <w:t>,</w:t>
              </w:r>
              <w:del w:id="7" w:author="Author">
                <w:r w:rsidRPr="00700E8C" w:rsidDel="00195BA1">
                  <w:rPr>
                    <w:lang w:val="en-GB"/>
                  </w:rPr>
                  <w:delText xml:space="preserve"> are to be categorized as 88 or 87</w:delText>
                </w:r>
              </w:del>
              <w:r w:rsidRPr="00700E8C">
                <w:rPr>
                  <w:lang w:val="en-GB"/>
                </w:rPr>
                <w:t>.</w:t>
              </w:r>
            </w:ins>
          </w:p>
        </w:tc>
      </w:tr>
      <w:tr w:rsidR="00F672D2" w:rsidRPr="00846C12" w14:paraId="1BF3B8DF" w14:textId="77777777" w:rsidTr="00FF0B3F">
        <w:tc>
          <w:tcPr>
            <w:tcW w:w="1671" w:type="dxa"/>
            <w:tcBorders>
              <w:top w:val="single" w:sz="2" w:space="0" w:color="auto"/>
              <w:left w:val="single" w:sz="2" w:space="0" w:color="auto"/>
              <w:bottom w:val="single" w:sz="2" w:space="0" w:color="auto"/>
              <w:right w:val="single" w:sz="2" w:space="0" w:color="auto"/>
            </w:tcBorders>
          </w:tcPr>
          <w:p w14:paraId="726BE451" w14:textId="77777777" w:rsidR="00FF5BA6" w:rsidRPr="004E5748" w:rsidRDefault="00FF5BA6" w:rsidP="00FF0B3F">
            <w:pPr>
              <w:pStyle w:val="NormalLeft"/>
              <w:rPr>
                <w:lang w:val="en-GB"/>
              </w:rPr>
            </w:pPr>
            <w:r w:rsidRPr="004E5748">
              <w:rPr>
                <w:lang w:val="en-GB"/>
              </w:rPr>
              <w:t>C0010/R0260</w:t>
            </w:r>
          </w:p>
        </w:tc>
        <w:tc>
          <w:tcPr>
            <w:tcW w:w="1858" w:type="dxa"/>
            <w:tcBorders>
              <w:top w:val="single" w:sz="2" w:space="0" w:color="auto"/>
              <w:left w:val="single" w:sz="2" w:space="0" w:color="auto"/>
              <w:bottom w:val="single" w:sz="2" w:space="0" w:color="auto"/>
              <w:right w:val="single" w:sz="2" w:space="0" w:color="auto"/>
            </w:tcBorders>
          </w:tcPr>
          <w:p w14:paraId="3022D995" w14:textId="77777777" w:rsidR="00FF5BA6" w:rsidRPr="004E5748" w:rsidRDefault="00FF5BA6" w:rsidP="00FF0B3F">
            <w:pPr>
              <w:pStyle w:val="NormalLeft"/>
              <w:rPr>
                <w:lang w:val="en-GB"/>
              </w:rPr>
            </w:pPr>
            <w:r w:rsidRPr="004E5748">
              <w:rPr>
                <w:lang w:val="en-GB"/>
              </w:rPr>
              <w:t>Other loans and mortgages</w:t>
            </w:r>
          </w:p>
        </w:tc>
        <w:tc>
          <w:tcPr>
            <w:tcW w:w="5757" w:type="dxa"/>
            <w:tcBorders>
              <w:top w:val="single" w:sz="2" w:space="0" w:color="auto"/>
              <w:left w:val="single" w:sz="2" w:space="0" w:color="auto"/>
              <w:bottom w:val="single" w:sz="2" w:space="0" w:color="auto"/>
              <w:right w:val="single" w:sz="2" w:space="0" w:color="auto"/>
            </w:tcBorders>
          </w:tcPr>
          <w:p w14:paraId="4402012B" w14:textId="77777777" w:rsidR="00FF5BA6" w:rsidRPr="004E5748" w:rsidRDefault="00FF5BA6" w:rsidP="00FF0B3F">
            <w:pPr>
              <w:pStyle w:val="NormalLeft"/>
              <w:rPr>
                <w:lang w:val="en-GB"/>
              </w:rPr>
            </w:pPr>
            <w:r w:rsidRPr="004E5748">
              <w:rPr>
                <w:lang w:val="en-GB"/>
              </w:rPr>
              <w:t>Financial assets created when creditors lend funds to debtors — others, not classifiable in item R0240 or R0250, with collateral or not, including cash pools.</w:t>
            </w:r>
          </w:p>
        </w:tc>
      </w:tr>
      <w:tr w:rsidR="00F672D2" w:rsidRPr="00846C12" w14:paraId="00608EEC" w14:textId="77777777" w:rsidTr="00FF0B3F">
        <w:tc>
          <w:tcPr>
            <w:tcW w:w="1671" w:type="dxa"/>
            <w:tcBorders>
              <w:top w:val="single" w:sz="2" w:space="0" w:color="auto"/>
              <w:left w:val="single" w:sz="2" w:space="0" w:color="auto"/>
              <w:bottom w:val="single" w:sz="2" w:space="0" w:color="auto"/>
              <w:right w:val="single" w:sz="2" w:space="0" w:color="auto"/>
            </w:tcBorders>
          </w:tcPr>
          <w:p w14:paraId="70080C37" w14:textId="77777777" w:rsidR="00FF5BA6" w:rsidRPr="004E5748" w:rsidRDefault="00FF5BA6" w:rsidP="00FF0B3F">
            <w:pPr>
              <w:pStyle w:val="NormalLeft"/>
              <w:rPr>
                <w:lang w:val="en-GB"/>
              </w:rPr>
            </w:pPr>
            <w:r w:rsidRPr="004E5748">
              <w:rPr>
                <w:lang w:val="en-GB"/>
              </w:rPr>
              <w:lastRenderedPageBreak/>
              <w:t>C0010/R0270</w:t>
            </w:r>
          </w:p>
        </w:tc>
        <w:tc>
          <w:tcPr>
            <w:tcW w:w="1858" w:type="dxa"/>
            <w:tcBorders>
              <w:top w:val="single" w:sz="2" w:space="0" w:color="auto"/>
              <w:left w:val="single" w:sz="2" w:space="0" w:color="auto"/>
              <w:bottom w:val="single" w:sz="2" w:space="0" w:color="auto"/>
              <w:right w:val="single" w:sz="2" w:space="0" w:color="auto"/>
            </w:tcBorders>
          </w:tcPr>
          <w:p w14:paraId="7FC98593" w14:textId="77777777" w:rsidR="00FF5BA6" w:rsidRPr="004E5748" w:rsidRDefault="00FF5BA6" w:rsidP="00FF0B3F">
            <w:pPr>
              <w:pStyle w:val="NormalLeft"/>
              <w:rPr>
                <w:lang w:val="en-GB"/>
              </w:rPr>
            </w:pPr>
            <w:r w:rsidRPr="004E5748">
              <w:rPr>
                <w:lang w:val="en-GB"/>
              </w:rPr>
              <w:t>Reinsurance recoverables from:</w:t>
            </w:r>
          </w:p>
        </w:tc>
        <w:tc>
          <w:tcPr>
            <w:tcW w:w="5757" w:type="dxa"/>
            <w:tcBorders>
              <w:top w:val="single" w:sz="2" w:space="0" w:color="auto"/>
              <w:left w:val="single" w:sz="2" w:space="0" w:color="auto"/>
              <w:bottom w:val="single" w:sz="2" w:space="0" w:color="auto"/>
              <w:right w:val="single" w:sz="2" w:space="0" w:color="auto"/>
            </w:tcBorders>
          </w:tcPr>
          <w:p w14:paraId="731D7933" w14:textId="72782280" w:rsidR="00FF5BA6" w:rsidRPr="004E5748" w:rsidRDefault="00FF5BA6" w:rsidP="00FF0B3F">
            <w:pPr>
              <w:pStyle w:val="NormalLeft"/>
              <w:rPr>
                <w:lang w:val="en-GB"/>
              </w:rPr>
            </w:pPr>
            <w:r w:rsidRPr="004E5748">
              <w:rPr>
                <w:lang w:val="en-GB"/>
              </w:rPr>
              <w:t xml:space="preserve">This is the total amount of reinsurance recoverables. It corresponds to the amount of reinsurer share of technical provisions (including Finite </w:t>
            </w:r>
            <w:r w:rsidR="00C07132" w:rsidRPr="004E5748">
              <w:rPr>
                <w:lang w:val="en-GB"/>
              </w:rPr>
              <w:t>reinsurance</w:t>
            </w:r>
            <w:r w:rsidRPr="004E5748">
              <w:rPr>
                <w:lang w:val="en-GB"/>
              </w:rPr>
              <w:t xml:space="preserve"> and SPV).</w:t>
            </w:r>
          </w:p>
          <w:p w14:paraId="7116524F" w14:textId="6E44D4AA" w:rsidR="00193DC9" w:rsidRPr="004E5748" w:rsidRDefault="00546F05" w:rsidP="00D67F01">
            <w:pPr>
              <w:pStyle w:val="NormalLeft"/>
              <w:rPr>
                <w:lang w:val="en-GB"/>
              </w:rPr>
            </w:pPr>
            <w:r w:rsidRPr="004E5748">
              <w:rPr>
                <w:lang w:val="en-GB"/>
              </w:rPr>
              <w:t>This cell</w:t>
            </w:r>
            <w:r w:rsidR="00193DC9" w:rsidRPr="004E5748">
              <w:rPr>
                <w:lang w:val="en-GB"/>
              </w:rPr>
              <w:t xml:space="preserve"> </w:t>
            </w:r>
            <w:proofErr w:type="gramStart"/>
            <w:r w:rsidR="009111B1" w:rsidRPr="004E5748">
              <w:rPr>
                <w:lang w:val="en-GB"/>
              </w:rPr>
              <w:t xml:space="preserve">in particular </w:t>
            </w:r>
            <w:ins w:id="8" w:author="Author">
              <w:r w:rsidR="003F03E2">
                <w:rPr>
                  <w:lang w:val="en-GB"/>
                </w:rPr>
                <w:t>shall</w:t>
              </w:r>
              <w:proofErr w:type="gramEnd"/>
              <w:r w:rsidR="003F03E2">
                <w:rPr>
                  <w:lang w:val="en-GB"/>
                </w:rPr>
                <w:t xml:space="preserve"> </w:t>
              </w:r>
            </w:ins>
            <w:r w:rsidR="002A085A">
              <w:rPr>
                <w:lang w:val="en-GB"/>
              </w:rPr>
              <w:t>include</w:t>
            </w:r>
            <w:del w:id="9" w:author="Author">
              <w:r w:rsidR="002A085A" w:rsidDel="003F03E2">
                <w:rPr>
                  <w:lang w:val="en-GB"/>
                </w:rPr>
                <w:delText>s</w:delText>
              </w:r>
            </w:del>
            <w:r w:rsidR="00193DC9" w:rsidRPr="004E5748">
              <w:rPr>
                <w:lang w:val="en-GB"/>
              </w:rPr>
              <w:t xml:space="preserve"> </w:t>
            </w:r>
            <w:r w:rsidR="009111B1" w:rsidRPr="004E5748">
              <w:rPr>
                <w:lang w:val="en-GB"/>
              </w:rPr>
              <w:t xml:space="preserve">all </w:t>
            </w:r>
            <w:r w:rsidR="00193DC9" w:rsidRPr="004E5748">
              <w:rPr>
                <w:lang w:val="en-GB"/>
              </w:rPr>
              <w:t xml:space="preserve">expected payments from reinsurers </w:t>
            </w:r>
            <w:r w:rsidR="009111B1" w:rsidRPr="004E5748">
              <w:rPr>
                <w:lang w:val="en-GB"/>
              </w:rPr>
              <w:t>to the undertaking (or vice versa)</w:t>
            </w:r>
            <w:r w:rsidR="00D67F01">
              <w:rPr>
                <w:lang w:val="en-GB"/>
              </w:rPr>
              <w:t xml:space="preserve"> which</w:t>
            </w:r>
            <w:r w:rsidR="009111B1" w:rsidRPr="004E5748">
              <w:rPr>
                <w:lang w:val="en-GB"/>
              </w:rPr>
              <w:t xml:space="preserve"> </w:t>
            </w:r>
            <w:r w:rsidRPr="004E5748">
              <w:rPr>
                <w:lang w:val="en-GB"/>
              </w:rPr>
              <w:t xml:space="preserve">correspond to payments not yet made by </w:t>
            </w:r>
            <w:r w:rsidR="00193DC9" w:rsidRPr="004E5748">
              <w:rPr>
                <w:lang w:val="en-GB"/>
              </w:rPr>
              <w:t xml:space="preserve">the undertaking </w:t>
            </w:r>
            <w:r w:rsidRPr="004E5748">
              <w:rPr>
                <w:lang w:val="en-GB"/>
              </w:rPr>
              <w:t>to</w:t>
            </w:r>
            <w:r w:rsidR="00193DC9" w:rsidRPr="004E5748">
              <w:rPr>
                <w:lang w:val="en-GB"/>
              </w:rPr>
              <w:t xml:space="preserve"> policyholder</w:t>
            </w:r>
            <w:r w:rsidRPr="004E5748">
              <w:rPr>
                <w:lang w:val="en-GB"/>
              </w:rPr>
              <w:t>s</w:t>
            </w:r>
            <w:r w:rsidR="009111B1" w:rsidRPr="004E5748">
              <w:rPr>
                <w:lang w:val="en-GB"/>
              </w:rPr>
              <w:t xml:space="preserve"> (or by policyholders to the undertaking).</w:t>
            </w:r>
            <w:r w:rsidR="00193DC9" w:rsidRPr="004E5748">
              <w:rPr>
                <w:lang w:val="en-GB"/>
              </w:rPr>
              <w:t xml:space="preserve"> </w:t>
            </w:r>
            <w:r w:rsidR="00D67F01">
              <w:rPr>
                <w:lang w:val="en-GB"/>
              </w:rPr>
              <w:t>A</w:t>
            </w:r>
            <w:r w:rsidR="009111B1" w:rsidRPr="004E5748">
              <w:rPr>
                <w:lang w:val="en-GB"/>
              </w:rPr>
              <w:t>ll</w:t>
            </w:r>
            <w:r w:rsidR="00193DC9" w:rsidRPr="004E5748">
              <w:rPr>
                <w:lang w:val="en-GB"/>
              </w:rPr>
              <w:t xml:space="preserve"> expected payments from reinsurers </w:t>
            </w:r>
            <w:r w:rsidR="009111B1" w:rsidRPr="004E5748">
              <w:rPr>
                <w:lang w:val="en-GB"/>
              </w:rPr>
              <w:t xml:space="preserve">to the undertaking (or vice versa) </w:t>
            </w:r>
            <w:r w:rsidRPr="004E5748">
              <w:rPr>
                <w:lang w:val="en-GB"/>
              </w:rPr>
              <w:t xml:space="preserve">corresponding to payments already made </w:t>
            </w:r>
            <w:r w:rsidR="009111B1" w:rsidRPr="004E5748">
              <w:rPr>
                <w:lang w:val="en-GB"/>
              </w:rPr>
              <w:t>by the undertaking to policyholders (or by policyholders to the undertaking) sh</w:t>
            </w:r>
            <w:ins w:id="10" w:author="Author">
              <w:r w:rsidR="003F03E2">
                <w:rPr>
                  <w:lang w:val="en-GB"/>
                </w:rPr>
                <w:t>all</w:t>
              </w:r>
            </w:ins>
            <w:del w:id="11" w:author="Author">
              <w:r w:rsidR="009111B1" w:rsidRPr="004E5748" w:rsidDel="003F03E2">
                <w:rPr>
                  <w:lang w:val="en-GB"/>
                </w:rPr>
                <w:delText>ould</w:delText>
              </w:r>
            </w:del>
            <w:r w:rsidR="009111B1" w:rsidRPr="004E5748">
              <w:rPr>
                <w:lang w:val="en-GB"/>
              </w:rPr>
              <w:t xml:space="preserve"> be </w:t>
            </w:r>
            <w:r w:rsidR="00193DC9" w:rsidRPr="004E5748">
              <w:rPr>
                <w:lang w:val="en-GB"/>
              </w:rPr>
              <w:t>included in reinsurance receivables</w:t>
            </w:r>
            <w:r w:rsidR="009111B1" w:rsidRPr="004E5748">
              <w:rPr>
                <w:lang w:val="en-GB"/>
              </w:rPr>
              <w:t xml:space="preserve"> (or reinsurance payables)</w:t>
            </w:r>
            <w:r w:rsidR="00193DC9" w:rsidRPr="004E5748">
              <w:rPr>
                <w:lang w:val="en-GB"/>
              </w:rPr>
              <w:t>.</w:t>
            </w:r>
          </w:p>
        </w:tc>
      </w:tr>
      <w:tr w:rsidR="00F672D2" w:rsidRPr="00846C12" w14:paraId="56FE3327" w14:textId="77777777" w:rsidTr="00FF0B3F">
        <w:tc>
          <w:tcPr>
            <w:tcW w:w="1671" w:type="dxa"/>
            <w:tcBorders>
              <w:top w:val="single" w:sz="2" w:space="0" w:color="auto"/>
              <w:left w:val="single" w:sz="2" w:space="0" w:color="auto"/>
              <w:bottom w:val="single" w:sz="2" w:space="0" w:color="auto"/>
              <w:right w:val="single" w:sz="2" w:space="0" w:color="auto"/>
            </w:tcBorders>
          </w:tcPr>
          <w:p w14:paraId="1357AEB5" w14:textId="77777777" w:rsidR="00FF5BA6" w:rsidRPr="004E5748" w:rsidRDefault="00FF5BA6" w:rsidP="00FF0B3F">
            <w:pPr>
              <w:pStyle w:val="NormalLeft"/>
              <w:rPr>
                <w:lang w:val="en-GB"/>
              </w:rPr>
            </w:pPr>
            <w:r w:rsidRPr="004E5748">
              <w:rPr>
                <w:lang w:val="en-GB"/>
              </w:rPr>
              <w:t>C0010/R0280</w:t>
            </w:r>
          </w:p>
        </w:tc>
        <w:tc>
          <w:tcPr>
            <w:tcW w:w="1858" w:type="dxa"/>
            <w:tcBorders>
              <w:top w:val="single" w:sz="2" w:space="0" w:color="auto"/>
              <w:left w:val="single" w:sz="2" w:space="0" w:color="auto"/>
              <w:bottom w:val="single" w:sz="2" w:space="0" w:color="auto"/>
              <w:right w:val="single" w:sz="2" w:space="0" w:color="auto"/>
            </w:tcBorders>
          </w:tcPr>
          <w:p w14:paraId="25D6075C" w14:textId="77777777" w:rsidR="00FF5BA6" w:rsidRPr="004E5748" w:rsidRDefault="00FF5BA6" w:rsidP="00FF0B3F">
            <w:pPr>
              <w:pStyle w:val="NormalLeft"/>
              <w:rPr>
                <w:lang w:val="en-GB"/>
              </w:rPr>
            </w:pPr>
            <w:r w:rsidRPr="004E5748">
              <w:rPr>
                <w:lang w:val="en-GB"/>
              </w:rPr>
              <w:t xml:space="preserve">Non–life and health </w:t>
            </w:r>
            <w:proofErr w:type="gramStart"/>
            <w:r w:rsidRPr="004E5748">
              <w:rPr>
                <w:lang w:val="en-GB"/>
              </w:rPr>
              <w:t>similar to</w:t>
            </w:r>
            <w:proofErr w:type="gramEnd"/>
            <w:r w:rsidRPr="004E5748">
              <w:rPr>
                <w:lang w:val="en-GB"/>
              </w:rPr>
              <w:t xml:space="preserve"> non–life</w:t>
            </w:r>
          </w:p>
        </w:tc>
        <w:tc>
          <w:tcPr>
            <w:tcW w:w="5757" w:type="dxa"/>
            <w:tcBorders>
              <w:top w:val="single" w:sz="2" w:space="0" w:color="auto"/>
              <w:left w:val="single" w:sz="2" w:space="0" w:color="auto"/>
              <w:bottom w:val="single" w:sz="2" w:space="0" w:color="auto"/>
              <w:right w:val="single" w:sz="2" w:space="0" w:color="auto"/>
            </w:tcBorders>
          </w:tcPr>
          <w:p w14:paraId="1EE51FB5" w14:textId="77777777" w:rsidR="00FF5BA6" w:rsidRPr="004E5748" w:rsidRDefault="00FF5BA6" w:rsidP="00FF0B3F">
            <w:pPr>
              <w:pStyle w:val="NormalLeft"/>
              <w:rPr>
                <w:lang w:val="en-GB"/>
              </w:rPr>
            </w:pPr>
            <w:r w:rsidRPr="004E5748">
              <w:rPr>
                <w:lang w:val="en-GB"/>
              </w:rPr>
              <w:t xml:space="preserve">Reinsurance recoverables in respect of technical provisions for non–life and health </w:t>
            </w:r>
            <w:proofErr w:type="gramStart"/>
            <w:r w:rsidRPr="004E5748">
              <w:rPr>
                <w:lang w:val="en-GB"/>
              </w:rPr>
              <w:t>similar to</w:t>
            </w:r>
            <w:proofErr w:type="gramEnd"/>
            <w:r w:rsidRPr="004E5748">
              <w:rPr>
                <w:lang w:val="en-GB"/>
              </w:rPr>
              <w:t xml:space="preserve"> non–life.</w:t>
            </w:r>
          </w:p>
        </w:tc>
      </w:tr>
      <w:tr w:rsidR="00F672D2" w:rsidRPr="00846C12" w14:paraId="4C1DCE2B" w14:textId="77777777" w:rsidTr="00FF0B3F">
        <w:tc>
          <w:tcPr>
            <w:tcW w:w="1671" w:type="dxa"/>
            <w:tcBorders>
              <w:top w:val="single" w:sz="2" w:space="0" w:color="auto"/>
              <w:left w:val="single" w:sz="2" w:space="0" w:color="auto"/>
              <w:bottom w:val="single" w:sz="2" w:space="0" w:color="auto"/>
              <w:right w:val="single" w:sz="2" w:space="0" w:color="auto"/>
            </w:tcBorders>
          </w:tcPr>
          <w:p w14:paraId="70FD352F" w14:textId="77777777" w:rsidR="00FF5BA6" w:rsidRPr="004E5748" w:rsidRDefault="00FF5BA6" w:rsidP="00FF0B3F">
            <w:pPr>
              <w:pStyle w:val="NormalLeft"/>
              <w:rPr>
                <w:lang w:val="en-GB"/>
              </w:rPr>
            </w:pPr>
            <w:r w:rsidRPr="004E5748">
              <w:rPr>
                <w:lang w:val="en-GB"/>
              </w:rPr>
              <w:t>C0010/R0290</w:t>
            </w:r>
          </w:p>
        </w:tc>
        <w:tc>
          <w:tcPr>
            <w:tcW w:w="1858" w:type="dxa"/>
            <w:tcBorders>
              <w:top w:val="single" w:sz="2" w:space="0" w:color="auto"/>
              <w:left w:val="single" w:sz="2" w:space="0" w:color="auto"/>
              <w:bottom w:val="single" w:sz="2" w:space="0" w:color="auto"/>
              <w:right w:val="single" w:sz="2" w:space="0" w:color="auto"/>
            </w:tcBorders>
          </w:tcPr>
          <w:p w14:paraId="3CEE39FF" w14:textId="77777777" w:rsidR="00FF5BA6" w:rsidRPr="004E5748" w:rsidRDefault="00FF5BA6" w:rsidP="00FF0B3F">
            <w:pPr>
              <w:pStyle w:val="NormalLeft"/>
              <w:rPr>
                <w:lang w:val="en-GB"/>
              </w:rPr>
            </w:pPr>
            <w:r w:rsidRPr="004E5748">
              <w:rPr>
                <w:lang w:val="en-GB"/>
              </w:rPr>
              <w:t>Non–life excluding health</w:t>
            </w:r>
          </w:p>
        </w:tc>
        <w:tc>
          <w:tcPr>
            <w:tcW w:w="5757" w:type="dxa"/>
            <w:tcBorders>
              <w:top w:val="single" w:sz="2" w:space="0" w:color="auto"/>
              <w:left w:val="single" w:sz="2" w:space="0" w:color="auto"/>
              <w:bottom w:val="single" w:sz="2" w:space="0" w:color="auto"/>
              <w:right w:val="single" w:sz="2" w:space="0" w:color="auto"/>
            </w:tcBorders>
          </w:tcPr>
          <w:p w14:paraId="1A33B119" w14:textId="77777777" w:rsidR="00FF5BA6" w:rsidRPr="004E5748" w:rsidRDefault="00FF5BA6" w:rsidP="00FF0B3F">
            <w:pPr>
              <w:pStyle w:val="NormalLeft"/>
              <w:rPr>
                <w:lang w:val="en-GB"/>
              </w:rPr>
            </w:pPr>
            <w:r w:rsidRPr="004E5748">
              <w:rPr>
                <w:lang w:val="en-GB"/>
              </w:rPr>
              <w:t xml:space="preserve">Reinsurance recoverables in respect of technical provisions for non–life business, excluding technical provisions for health– </w:t>
            </w:r>
            <w:proofErr w:type="gramStart"/>
            <w:r w:rsidRPr="004E5748">
              <w:rPr>
                <w:lang w:val="en-GB"/>
              </w:rPr>
              <w:t>similar to</w:t>
            </w:r>
            <w:proofErr w:type="gramEnd"/>
            <w:r w:rsidRPr="004E5748">
              <w:rPr>
                <w:lang w:val="en-GB"/>
              </w:rPr>
              <w:t xml:space="preserve"> non –life</w:t>
            </w:r>
          </w:p>
        </w:tc>
      </w:tr>
      <w:tr w:rsidR="00F672D2" w:rsidRPr="00846C12" w14:paraId="6A944865" w14:textId="77777777" w:rsidTr="00FF0B3F">
        <w:tc>
          <w:tcPr>
            <w:tcW w:w="1671" w:type="dxa"/>
            <w:tcBorders>
              <w:top w:val="single" w:sz="2" w:space="0" w:color="auto"/>
              <w:left w:val="single" w:sz="2" w:space="0" w:color="auto"/>
              <w:bottom w:val="single" w:sz="2" w:space="0" w:color="auto"/>
              <w:right w:val="single" w:sz="2" w:space="0" w:color="auto"/>
            </w:tcBorders>
          </w:tcPr>
          <w:p w14:paraId="2E7B2967" w14:textId="77777777" w:rsidR="00FF5BA6" w:rsidRPr="004E5748" w:rsidRDefault="00FF5BA6" w:rsidP="00FF0B3F">
            <w:pPr>
              <w:pStyle w:val="NormalLeft"/>
              <w:rPr>
                <w:lang w:val="en-GB"/>
              </w:rPr>
            </w:pPr>
            <w:r w:rsidRPr="004E5748">
              <w:rPr>
                <w:lang w:val="en-GB"/>
              </w:rPr>
              <w:t>C0010/R0300</w:t>
            </w:r>
          </w:p>
        </w:tc>
        <w:tc>
          <w:tcPr>
            <w:tcW w:w="1858" w:type="dxa"/>
            <w:tcBorders>
              <w:top w:val="single" w:sz="2" w:space="0" w:color="auto"/>
              <w:left w:val="single" w:sz="2" w:space="0" w:color="auto"/>
              <w:bottom w:val="single" w:sz="2" w:space="0" w:color="auto"/>
              <w:right w:val="single" w:sz="2" w:space="0" w:color="auto"/>
            </w:tcBorders>
          </w:tcPr>
          <w:p w14:paraId="45F02FD5" w14:textId="77777777" w:rsidR="00FF5BA6" w:rsidRPr="004E5748" w:rsidRDefault="00FF5BA6" w:rsidP="00FF0B3F">
            <w:pPr>
              <w:pStyle w:val="NormalLeft"/>
              <w:rPr>
                <w:lang w:val="en-GB"/>
              </w:rPr>
            </w:pPr>
            <w:r w:rsidRPr="004E5748">
              <w:rPr>
                <w:lang w:val="en-GB"/>
              </w:rPr>
              <w:t xml:space="preserve">Health </w:t>
            </w:r>
            <w:proofErr w:type="gramStart"/>
            <w:r w:rsidRPr="004E5748">
              <w:rPr>
                <w:lang w:val="en-GB"/>
              </w:rPr>
              <w:t>similar to</w:t>
            </w:r>
            <w:proofErr w:type="gramEnd"/>
            <w:r w:rsidRPr="004E5748">
              <w:rPr>
                <w:lang w:val="en-GB"/>
              </w:rPr>
              <w:t xml:space="preserve"> non–life</w:t>
            </w:r>
          </w:p>
        </w:tc>
        <w:tc>
          <w:tcPr>
            <w:tcW w:w="5757" w:type="dxa"/>
            <w:tcBorders>
              <w:top w:val="single" w:sz="2" w:space="0" w:color="auto"/>
              <w:left w:val="single" w:sz="2" w:space="0" w:color="auto"/>
              <w:bottom w:val="single" w:sz="2" w:space="0" w:color="auto"/>
              <w:right w:val="single" w:sz="2" w:space="0" w:color="auto"/>
            </w:tcBorders>
          </w:tcPr>
          <w:p w14:paraId="2A67C8EF" w14:textId="77777777" w:rsidR="00FF5BA6" w:rsidRPr="004E5748" w:rsidRDefault="00FF5BA6" w:rsidP="00FF0B3F">
            <w:pPr>
              <w:pStyle w:val="NormalLeft"/>
              <w:rPr>
                <w:lang w:val="en-GB"/>
              </w:rPr>
            </w:pPr>
            <w:r w:rsidRPr="004E5748">
              <w:rPr>
                <w:lang w:val="en-GB"/>
              </w:rPr>
              <w:t xml:space="preserve">Reinsurance recoverables in respect of technical provisions for health </w:t>
            </w:r>
            <w:proofErr w:type="gramStart"/>
            <w:r w:rsidRPr="004E5748">
              <w:rPr>
                <w:lang w:val="en-GB"/>
              </w:rPr>
              <w:t>similar to</w:t>
            </w:r>
            <w:proofErr w:type="gramEnd"/>
            <w:r w:rsidRPr="004E5748">
              <w:rPr>
                <w:lang w:val="en-GB"/>
              </w:rPr>
              <w:t xml:space="preserve"> non — life.</w:t>
            </w:r>
          </w:p>
        </w:tc>
      </w:tr>
      <w:tr w:rsidR="00F672D2" w:rsidRPr="00846C12" w14:paraId="5EDAEFEF" w14:textId="77777777" w:rsidTr="00FF0B3F">
        <w:tc>
          <w:tcPr>
            <w:tcW w:w="1671" w:type="dxa"/>
            <w:tcBorders>
              <w:top w:val="single" w:sz="2" w:space="0" w:color="auto"/>
              <w:left w:val="single" w:sz="2" w:space="0" w:color="auto"/>
              <w:bottom w:val="single" w:sz="2" w:space="0" w:color="auto"/>
              <w:right w:val="single" w:sz="2" w:space="0" w:color="auto"/>
            </w:tcBorders>
          </w:tcPr>
          <w:p w14:paraId="55AA4725" w14:textId="77777777" w:rsidR="00FF5BA6" w:rsidRPr="004E5748" w:rsidRDefault="00FF5BA6" w:rsidP="00FF0B3F">
            <w:pPr>
              <w:pStyle w:val="NormalLeft"/>
              <w:rPr>
                <w:lang w:val="en-GB"/>
              </w:rPr>
            </w:pPr>
            <w:r w:rsidRPr="004E5748">
              <w:rPr>
                <w:lang w:val="en-GB"/>
              </w:rPr>
              <w:t>C0010/R0310</w:t>
            </w:r>
          </w:p>
        </w:tc>
        <w:tc>
          <w:tcPr>
            <w:tcW w:w="1858" w:type="dxa"/>
            <w:tcBorders>
              <w:top w:val="single" w:sz="2" w:space="0" w:color="auto"/>
              <w:left w:val="single" w:sz="2" w:space="0" w:color="auto"/>
              <w:bottom w:val="single" w:sz="2" w:space="0" w:color="auto"/>
              <w:right w:val="single" w:sz="2" w:space="0" w:color="auto"/>
            </w:tcBorders>
          </w:tcPr>
          <w:p w14:paraId="00784B55" w14:textId="77777777" w:rsidR="00FF5BA6" w:rsidRPr="004E5748" w:rsidRDefault="00FF5BA6" w:rsidP="00FF0B3F">
            <w:pPr>
              <w:pStyle w:val="NormalLeft"/>
              <w:rPr>
                <w:lang w:val="en-GB"/>
              </w:rPr>
            </w:pPr>
            <w:r w:rsidRPr="004E5748">
              <w:rPr>
                <w:lang w:val="en-GB"/>
              </w:rPr>
              <w:t xml:space="preserve">Life and health </w:t>
            </w:r>
            <w:proofErr w:type="gramStart"/>
            <w:r w:rsidRPr="004E5748">
              <w:rPr>
                <w:lang w:val="en-GB"/>
              </w:rPr>
              <w:t>similar to</w:t>
            </w:r>
            <w:proofErr w:type="gramEnd"/>
            <w:r w:rsidRPr="004E5748">
              <w:rPr>
                <w:lang w:val="en-GB"/>
              </w:rPr>
              <w:t xml:space="preserve"> life, excluding health and index–linked and unit–linked</w:t>
            </w:r>
          </w:p>
        </w:tc>
        <w:tc>
          <w:tcPr>
            <w:tcW w:w="5757" w:type="dxa"/>
            <w:tcBorders>
              <w:top w:val="single" w:sz="2" w:space="0" w:color="auto"/>
              <w:left w:val="single" w:sz="2" w:space="0" w:color="auto"/>
              <w:bottom w:val="single" w:sz="2" w:space="0" w:color="auto"/>
              <w:right w:val="single" w:sz="2" w:space="0" w:color="auto"/>
            </w:tcBorders>
          </w:tcPr>
          <w:p w14:paraId="21EEBD25" w14:textId="0CC760C4" w:rsidR="00FF5BA6" w:rsidRPr="004E5748" w:rsidRDefault="00FF5BA6" w:rsidP="00FF0B3F">
            <w:pPr>
              <w:pStyle w:val="NormalLeft"/>
              <w:rPr>
                <w:lang w:val="en-GB"/>
              </w:rPr>
            </w:pPr>
            <w:r w:rsidRPr="004E5748">
              <w:rPr>
                <w:lang w:val="en-GB"/>
              </w:rPr>
              <w:t xml:space="preserve">Reinsurance recoverable in respect of technical provisions for life and health </w:t>
            </w:r>
            <w:proofErr w:type="gramStart"/>
            <w:r w:rsidRPr="004E5748">
              <w:rPr>
                <w:lang w:val="en-GB"/>
              </w:rPr>
              <w:t>similar to</w:t>
            </w:r>
            <w:proofErr w:type="gramEnd"/>
            <w:r w:rsidRPr="004E5748">
              <w:rPr>
                <w:lang w:val="en-GB"/>
              </w:rPr>
              <w:t xml:space="preserve"> life, excluding health and index–linked and unit–linked</w:t>
            </w:r>
            <w:r w:rsidR="00D67F01">
              <w:rPr>
                <w:lang w:val="en-GB"/>
              </w:rPr>
              <w:t>.</w:t>
            </w:r>
          </w:p>
        </w:tc>
      </w:tr>
      <w:tr w:rsidR="00F672D2" w:rsidRPr="00846C12" w14:paraId="55DA831B" w14:textId="77777777" w:rsidTr="00FF0B3F">
        <w:tc>
          <w:tcPr>
            <w:tcW w:w="1671" w:type="dxa"/>
            <w:tcBorders>
              <w:top w:val="single" w:sz="2" w:space="0" w:color="auto"/>
              <w:left w:val="single" w:sz="2" w:space="0" w:color="auto"/>
              <w:bottom w:val="single" w:sz="2" w:space="0" w:color="auto"/>
              <w:right w:val="single" w:sz="2" w:space="0" w:color="auto"/>
            </w:tcBorders>
          </w:tcPr>
          <w:p w14:paraId="103391B6" w14:textId="77777777" w:rsidR="00FF5BA6" w:rsidRPr="004E5748" w:rsidRDefault="00FF5BA6" w:rsidP="00FF0B3F">
            <w:pPr>
              <w:pStyle w:val="NormalLeft"/>
              <w:rPr>
                <w:lang w:val="en-GB"/>
              </w:rPr>
            </w:pPr>
            <w:r w:rsidRPr="004E5748">
              <w:rPr>
                <w:lang w:val="en-GB"/>
              </w:rPr>
              <w:t>C0010/R0320</w:t>
            </w:r>
          </w:p>
        </w:tc>
        <w:tc>
          <w:tcPr>
            <w:tcW w:w="1858" w:type="dxa"/>
            <w:tcBorders>
              <w:top w:val="single" w:sz="2" w:space="0" w:color="auto"/>
              <w:left w:val="single" w:sz="2" w:space="0" w:color="auto"/>
              <w:bottom w:val="single" w:sz="2" w:space="0" w:color="auto"/>
              <w:right w:val="single" w:sz="2" w:space="0" w:color="auto"/>
            </w:tcBorders>
          </w:tcPr>
          <w:p w14:paraId="2569A1E0" w14:textId="77777777" w:rsidR="00FF5BA6" w:rsidRPr="004E5748" w:rsidRDefault="00FF5BA6" w:rsidP="00FF0B3F">
            <w:pPr>
              <w:pStyle w:val="NormalLeft"/>
              <w:rPr>
                <w:lang w:val="en-GB"/>
              </w:rPr>
            </w:pPr>
            <w:r w:rsidRPr="004E5748">
              <w:rPr>
                <w:lang w:val="en-GB"/>
              </w:rPr>
              <w:t xml:space="preserve">Health </w:t>
            </w:r>
            <w:proofErr w:type="gramStart"/>
            <w:r w:rsidRPr="004E5748">
              <w:rPr>
                <w:lang w:val="en-GB"/>
              </w:rPr>
              <w:t>similar to</w:t>
            </w:r>
            <w:proofErr w:type="gramEnd"/>
            <w:r w:rsidRPr="004E5748">
              <w:rPr>
                <w:lang w:val="en-GB"/>
              </w:rPr>
              <w:t xml:space="preserve"> life</w:t>
            </w:r>
          </w:p>
        </w:tc>
        <w:tc>
          <w:tcPr>
            <w:tcW w:w="5757" w:type="dxa"/>
            <w:tcBorders>
              <w:top w:val="single" w:sz="2" w:space="0" w:color="auto"/>
              <w:left w:val="single" w:sz="2" w:space="0" w:color="auto"/>
              <w:bottom w:val="single" w:sz="2" w:space="0" w:color="auto"/>
              <w:right w:val="single" w:sz="2" w:space="0" w:color="auto"/>
            </w:tcBorders>
          </w:tcPr>
          <w:p w14:paraId="6073CF09" w14:textId="77777777" w:rsidR="00FF5BA6" w:rsidRPr="004E5748" w:rsidRDefault="00FF5BA6" w:rsidP="00FF0B3F">
            <w:pPr>
              <w:pStyle w:val="NormalLeft"/>
              <w:rPr>
                <w:lang w:val="en-GB"/>
              </w:rPr>
            </w:pPr>
            <w:r w:rsidRPr="004E5748">
              <w:rPr>
                <w:lang w:val="en-GB"/>
              </w:rPr>
              <w:t>Reinsurance recoverables in respect of technical provisions for health–</w:t>
            </w:r>
            <w:proofErr w:type="gramStart"/>
            <w:r w:rsidRPr="004E5748">
              <w:rPr>
                <w:lang w:val="en-GB"/>
              </w:rPr>
              <w:t>similar to</w:t>
            </w:r>
            <w:proofErr w:type="gramEnd"/>
            <w:r w:rsidRPr="004E5748">
              <w:rPr>
                <w:lang w:val="en-GB"/>
              </w:rPr>
              <w:t xml:space="preserve"> life.</w:t>
            </w:r>
          </w:p>
        </w:tc>
      </w:tr>
      <w:tr w:rsidR="00F672D2" w:rsidRPr="00846C12" w14:paraId="0D5C8370" w14:textId="77777777" w:rsidTr="00FF0B3F">
        <w:tc>
          <w:tcPr>
            <w:tcW w:w="1671" w:type="dxa"/>
            <w:tcBorders>
              <w:top w:val="single" w:sz="2" w:space="0" w:color="auto"/>
              <w:left w:val="single" w:sz="2" w:space="0" w:color="auto"/>
              <w:bottom w:val="single" w:sz="2" w:space="0" w:color="auto"/>
              <w:right w:val="single" w:sz="2" w:space="0" w:color="auto"/>
            </w:tcBorders>
          </w:tcPr>
          <w:p w14:paraId="3AE47FCC" w14:textId="77777777" w:rsidR="00FF5BA6" w:rsidRPr="004E5748" w:rsidRDefault="00FF5BA6" w:rsidP="00FF0B3F">
            <w:pPr>
              <w:pStyle w:val="NormalLeft"/>
              <w:rPr>
                <w:lang w:val="en-GB"/>
              </w:rPr>
            </w:pPr>
            <w:r w:rsidRPr="004E5748">
              <w:rPr>
                <w:lang w:val="en-GB"/>
              </w:rPr>
              <w:t>C0010/R0330</w:t>
            </w:r>
          </w:p>
        </w:tc>
        <w:tc>
          <w:tcPr>
            <w:tcW w:w="1858" w:type="dxa"/>
            <w:tcBorders>
              <w:top w:val="single" w:sz="2" w:space="0" w:color="auto"/>
              <w:left w:val="single" w:sz="2" w:space="0" w:color="auto"/>
              <w:bottom w:val="single" w:sz="2" w:space="0" w:color="auto"/>
              <w:right w:val="single" w:sz="2" w:space="0" w:color="auto"/>
            </w:tcBorders>
          </w:tcPr>
          <w:p w14:paraId="6B07788B" w14:textId="77777777" w:rsidR="00FF5BA6" w:rsidRPr="004E5748" w:rsidRDefault="00FF5BA6" w:rsidP="00FF0B3F">
            <w:pPr>
              <w:pStyle w:val="NormalLeft"/>
              <w:rPr>
                <w:lang w:val="en-GB"/>
              </w:rPr>
            </w:pPr>
            <w:r w:rsidRPr="004E5748">
              <w:rPr>
                <w:lang w:val="en-GB"/>
              </w:rPr>
              <w:t>Life excluding health and index–linked and unit–linked</w:t>
            </w:r>
          </w:p>
        </w:tc>
        <w:tc>
          <w:tcPr>
            <w:tcW w:w="5757" w:type="dxa"/>
            <w:tcBorders>
              <w:top w:val="single" w:sz="2" w:space="0" w:color="auto"/>
              <w:left w:val="single" w:sz="2" w:space="0" w:color="auto"/>
              <w:bottom w:val="single" w:sz="2" w:space="0" w:color="auto"/>
              <w:right w:val="single" w:sz="2" w:space="0" w:color="auto"/>
            </w:tcBorders>
          </w:tcPr>
          <w:p w14:paraId="18A8589F" w14:textId="77777777" w:rsidR="00FF5BA6" w:rsidRPr="004E5748" w:rsidRDefault="00FF5BA6" w:rsidP="00FF0B3F">
            <w:pPr>
              <w:pStyle w:val="NormalLeft"/>
              <w:rPr>
                <w:lang w:val="en-GB"/>
              </w:rPr>
            </w:pPr>
            <w:r w:rsidRPr="004E5748">
              <w:rPr>
                <w:lang w:val="en-GB"/>
              </w:rPr>
              <w:t>Reinsurance recoverables in respect of technical provisions for life business, excluding technical provisions health–</w:t>
            </w:r>
            <w:proofErr w:type="gramStart"/>
            <w:r w:rsidRPr="004E5748">
              <w:rPr>
                <w:lang w:val="en-GB"/>
              </w:rPr>
              <w:t>similar to</w:t>
            </w:r>
            <w:proofErr w:type="gramEnd"/>
            <w:r w:rsidRPr="004E5748">
              <w:rPr>
                <w:lang w:val="en-GB"/>
              </w:rPr>
              <w:t xml:space="preserve"> life techniques and technical provisions for index–linked and unit–linked.</w:t>
            </w:r>
          </w:p>
        </w:tc>
      </w:tr>
      <w:tr w:rsidR="00F672D2" w:rsidRPr="00846C12" w14:paraId="7158D729" w14:textId="77777777" w:rsidTr="00FF0B3F">
        <w:tc>
          <w:tcPr>
            <w:tcW w:w="1671" w:type="dxa"/>
            <w:tcBorders>
              <w:top w:val="single" w:sz="2" w:space="0" w:color="auto"/>
              <w:left w:val="single" w:sz="2" w:space="0" w:color="auto"/>
              <w:bottom w:val="single" w:sz="2" w:space="0" w:color="auto"/>
              <w:right w:val="single" w:sz="2" w:space="0" w:color="auto"/>
            </w:tcBorders>
          </w:tcPr>
          <w:p w14:paraId="312B1197" w14:textId="77777777" w:rsidR="00FF5BA6" w:rsidRPr="004E5748" w:rsidRDefault="00FF5BA6" w:rsidP="00FF0B3F">
            <w:pPr>
              <w:pStyle w:val="NormalLeft"/>
              <w:rPr>
                <w:lang w:val="en-GB"/>
              </w:rPr>
            </w:pPr>
            <w:r w:rsidRPr="004E5748">
              <w:rPr>
                <w:lang w:val="en-GB"/>
              </w:rPr>
              <w:t>C0010/R0340</w:t>
            </w:r>
          </w:p>
        </w:tc>
        <w:tc>
          <w:tcPr>
            <w:tcW w:w="1858" w:type="dxa"/>
            <w:tcBorders>
              <w:top w:val="single" w:sz="2" w:space="0" w:color="auto"/>
              <w:left w:val="single" w:sz="2" w:space="0" w:color="auto"/>
              <w:bottom w:val="single" w:sz="2" w:space="0" w:color="auto"/>
              <w:right w:val="single" w:sz="2" w:space="0" w:color="auto"/>
            </w:tcBorders>
          </w:tcPr>
          <w:p w14:paraId="5C4EA6A5" w14:textId="77777777" w:rsidR="00FF5BA6" w:rsidRPr="004E5748" w:rsidRDefault="00FF5BA6" w:rsidP="00FF0B3F">
            <w:pPr>
              <w:pStyle w:val="NormalLeft"/>
              <w:rPr>
                <w:lang w:val="en-GB"/>
              </w:rPr>
            </w:pPr>
            <w:r w:rsidRPr="004E5748">
              <w:rPr>
                <w:lang w:val="en-GB"/>
              </w:rPr>
              <w:t>Life index–linked and unit–linked</w:t>
            </w:r>
          </w:p>
        </w:tc>
        <w:tc>
          <w:tcPr>
            <w:tcW w:w="5757" w:type="dxa"/>
            <w:tcBorders>
              <w:top w:val="single" w:sz="2" w:space="0" w:color="auto"/>
              <w:left w:val="single" w:sz="2" w:space="0" w:color="auto"/>
              <w:bottom w:val="single" w:sz="2" w:space="0" w:color="auto"/>
              <w:right w:val="single" w:sz="2" w:space="0" w:color="auto"/>
            </w:tcBorders>
          </w:tcPr>
          <w:p w14:paraId="505BEB25" w14:textId="77777777" w:rsidR="00FF5BA6" w:rsidRPr="004E5748" w:rsidRDefault="00FF5BA6" w:rsidP="00FF0B3F">
            <w:pPr>
              <w:pStyle w:val="NormalLeft"/>
              <w:rPr>
                <w:lang w:val="en-GB"/>
              </w:rPr>
            </w:pPr>
            <w:r w:rsidRPr="004E5748">
              <w:rPr>
                <w:lang w:val="en-GB"/>
              </w:rPr>
              <w:t>Reinsurance recoverables in respect of technical provisions for life index–linked and unit–linked business.</w:t>
            </w:r>
          </w:p>
        </w:tc>
      </w:tr>
      <w:tr w:rsidR="00F672D2" w:rsidRPr="00846C12" w14:paraId="30A93A1F" w14:textId="77777777" w:rsidTr="00FF0B3F">
        <w:tc>
          <w:tcPr>
            <w:tcW w:w="1671" w:type="dxa"/>
            <w:tcBorders>
              <w:top w:val="single" w:sz="2" w:space="0" w:color="auto"/>
              <w:left w:val="single" w:sz="2" w:space="0" w:color="auto"/>
              <w:bottom w:val="single" w:sz="2" w:space="0" w:color="auto"/>
              <w:right w:val="single" w:sz="2" w:space="0" w:color="auto"/>
            </w:tcBorders>
          </w:tcPr>
          <w:p w14:paraId="78432F3C" w14:textId="77777777" w:rsidR="00FF5BA6" w:rsidRPr="004E5748" w:rsidRDefault="00FF5BA6" w:rsidP="00FF0B3F">
            <w:pPr>
              <w:pStyle w:val="NormalLeft"/>
              <w:rPr>
                <w:lang w:val="en-GB"/>
              </w:rPr>
            </w:pPr>
            <w:r w:rsidRPr="004E5748">
              <w:rPr>
                <w:lang w:val="en-GB"/>
              </w:rPr>
              <w:t>C0010/R0350</w:t>
            </w:r>
          </w:p>
        </w:tc>
        <w:tc>
          <w:tcPr>
            <w:tcW w:w="1858" w:type="dxa"/>
            <w:tcBorders>
              <w:top w:val="single" w:sz="2" w:space="0" w:color="auto"/>
              <w:left w:val="single" w:sz="2" w:space="0" w:color="auto"/>
              <w:bottom w:val="single" w:sz="2" w:space="0" w:color="auto"/>
              <w:right w:val="single" w:sz="2" w:space="0" w:color="auto"/>
            </w:tcBorders>
          </w:tcPr>
          <w:p w14:paraId="44780E01" w14:textId="77777777" w:rsidR="00FF5BA6" w:rsidRPr="004E5748" w:rsidRDefault="00FF5BA6" w:rsidP="00FF0B3F">
            <w:pPr>
              <w:pStyle w:val="NormalLeft"/>
              <w:rPr>
                <w:lang w:val="en-GB"/>
              </w:rPr>
            </w:pPr>
            <w:r w:rsidRPr="004E5748">
              <w:rPr>
                <w:lang w:val="en-GB"/>
              </w:rPr>
              <w:t>Deposits to cedants</w:t>
            </w:r>
          </w:p>
        </w:tc>
        <w:tc>
          <w:tcPr>
            <w:tcW w:w="5757" w:type="dxa"/>
            <w:tcBorders>
              <w:top w:val="single" w:sz="2" w:space="0" w:color="auto"/>
              <w:left w:val="single" w:sz="2" w:space="0" w:color="auto"/>
              <w:bottom w:val="single" w:sz="2" w:space="0" w:color="auto"/>
              <w:right w:val="single" w:sz="2" w:space="0" w:color="auto"/>
            </w:tcBorders>
          </w:tcPr>
          <w:p w14:paraId="4CBE03EB" w14:textId="77777777" w:rsidR="00FF5BA6" w:rsidRPr="004E5748" w:rsidRDefault="00FF5BA6" w:rsidP="00FF0B3F">
            <w:pPr>
              <w:pStyle w:val="NormalLeft"/>
              <w:rPr>
                <w:lang w:val="en-GB"/>
              </w:rPr>
            </w:pPr>
            <w:r w:rsidRPr="004E5748">
              <w:rPr>
                <w:lang w:val="en-GB"/>
              </w:rPr>
              <w:t>Deposits relating to reinsurance accepted.</w:t>
            </w:r>
          </w:p>
        </w:tc>
      </w:tr>
      <w:tr w:rsidR="00F672D2" w:rsidRPr="00846C12" w14:paraId="45AD2D82" w14:textId="77777777" w:rsidTr="00FF0B3F">
        <w:tc>
          <w:tcPr>
            <w:tcW w:w="1671" w:type="dxa"/>
            <w:tcBorders>
              <w:top w:val="single" w:sz="2" w:space="0" w:color="auto"/>
              <w:left w:val="single" w:sz="2" w:space="0" w:color="auto"/>
              <w:bottom w:val="single" w:sz="2" w:space="0" w:color="auto"/>
              <w:right w:val="single" w:sz="2" w:space="0" w:color="auto"/>
            </w:tcBorders>
          </w:tcPr>
          <w:p w14:paraId="67277261" w14:textId="77777777" w:rsidR="00FF5BA6" w:rsidRPr="004E5748" w:rsidRDefault="00FF5BA6" w:rsidP="00FF0B3F">
            <w:pPr>
              <w:pStyle w:val="NormalLeft"/>
              <w:rPr>
                <w:lang w:val="en-GB"/>
              </w:rPr>
            </w:pPr>
            <w:r w:rsidRPr="004E5748">
              <w:rPr>
                <w:lang w:val="en-GB"/>
              </w:rPr>
              <w:lastRenderedPageBreak/>
              <w:t>C0010/R0360</w:t>
            </w:r>
          </w:p>
        </w:tc>
        <w:tc>
          <w:tcPr>
            <w:tcW w:w="1858" w:type="dxa"/>
            <w:tcBorders>
              <w:top w:val="single" w:sz="2" w:space="0" w:color="auto"/>
              <w:left w:val="single" w:sz="2" w:space="0" w:color="auto"/>
              <w:bottom w:val="single" w:sz="2" w:space="0" w:color="auto"/>
              <w:right w:val="single" w:sz="2" w:space="0" w:color="auto"/>
            </w:tcBorders>
          </w:tcPr>
          <w:p w14:paraId="6F5BD923" w14:textId="77777777" w:rsidR="00FF5BA6" w:rsidRPr="004E5748" w:rsidRDefault="00FF5BA6" w:rsidP="00FF0B3F">
            <w:pPr>
              <w:pStyle w:val="NormalLeft"/>
              <w:rPr>
                <w:lang w:val="en-GB"/>
              </w:rPr>
            </w:pPr>
            <w:r w:rsidRPr="004E5748">
              <w:rPr>
                <w:lang w:val="en-GB"/>
              </w:rPr>
              <w:t xml:space="preserve">Insurance and </w:t>
            </w:r>
            <w:proofErr w:type="gramStart"/>
            <w:r w:rsidRPr="004E5748">
              <w:rPr>
                <w:lang w:val="en-GB"/>
              </w:rPr>
              <w:t>intermediaries</w:t>
            </w:r>
            <w:proofErr w:type="gramEnd"/>
            <w:r w:rsidRPr="004E5748">
              <w:rPr>
                <w:lang w:val="en-GB"/>
              </w:rPr>
              <w:t xml:space="preserve"> receivables</w:t>
            </w:r>
          </w:p>
        </w:tc>
        <w:tc>
          <w:tcPr>
            <w:tcW w:w="5757" w:type="dxa"/>
            <w:tcBorders>
              <w:top w:val="single" w:sz="2" w:space="0" w:color="auto"/>
              <w:left w:val="single" w:sz="2" w:space="0" w:color="auto"/>
              <w:bottom w:val="single" w:sz="2" w:space="0" w:color="auto"/>
              <w:right w:val="single" w:sz="2" w:space="0" w:color="auto"/>
            </w:tcBorders>
          </w:tcPr>
          <w:p w14:paraId="28C13C93" w14:textId="77777777" w:rsidR="006E5AD5" w:rsidRPr="004E5748" w:rsidRDefault="006E5AD5" w:rsidP="006E5AD5">
            <w:pPr>
              <w:pStyle w:val="NormalLeft"/>
              <w:rPr>
                <w:lang w:val="en-GB"/>
              </w:rPr>
            </w:pPr>
            <w:r w:rsidRPr="004E5748">
              <w:rPr>
                <w:lang w:val="en-GB"/>
              </w:rPr>
              <w:t>Amounts for payment by policyholders, insurers and other linked to insurance business that are not included in technical provisions.</w:t>
            </w:r>
          </w:p>
          <w:p w14:paraId="4B84EE0C" w14:textId="77777777" w:rsidR="00FF5BA6" w:rsidRPr="004E5748" w:rsidRDefault="00FF5BA6" w:rsidP="00FF0B3F">
            <w:pPr>
              <w:pStyle w:val="NormalLeft"/>
              <w:rPr>
                <w:lang w:val="en-GB"/>
              </w:rPr>
            </w:pPr>
            <w:r w:rsidRPr="004E5748">
              <w:rPr>
                <w:lang w:val="en-GB"/>
              </w:rPr>
              <w:t>It shall include receivables from reinsurance accepted.</w:t>
            </w:r>
          </w:p>
        </w:tc>
      </w:tr>
      <w:tr w:rsidR="00F672D2" w:rsidRPr="00846C12" w14:paraId="7144E39B" w14:textId="77777777" w:rsidTr="00FF0B3F">
        <w:tc>
          <w:tcPr>
            <w:tcW w:w="1671" w:type="dxa"/>
            <w:tcBorders>
              <w:top w:val="single" w:sz="2" w:space="0" w:color="auto"/>
              <w:left w:val="single" w:sz="2" w:space="0" w:color="auto"/>
              <w:bottom w:val="single" w:sz="2" w:space="0" w:color="auto"/>
              <w:right w:val="single" w:sz="2" w:space="0" w:color="auto"/>
            </w:tcBorders>
          </w:tcPr>
          <w:p w14:paraId="1FB7A454" w14:textId="77777777" w:rsidR="00FF5BA6" w:rsidRPr="004E5748" w:rsidRDefault="00FF5BA6" w:rsidP="00FF0B3F">
            <w:pPr>
              <w:pStyle w:val="NormalLeft"/>
              <w:rPr>
                <w:lang w:val="en-GB"/>
              </w:rPr>
            </w:pPr>
            <w:r w:rsidRPr="004E5748">
              <w:rPr>
                <w:lang w:val="en-GB"/>
              </w:rPr>
              <w:t>C0010/R0370</w:t>
            </w:r>
          </w:p>
        </w:tc>
        <w:tc>
          <w:tcPr>
            <w:tcW w:w="1858" w:type="dxa"/>
            <w:tcBorders>
              <w:top w:val="single" w:sz="2" w:space="0" w:color="auto"/>
              <w:left w:val="single" w:sz="2" w:space="0" w:color="auto"/>
              <w:bottom w:val="single" w:sz="2" w:space="0" w:color="auto"/>
              <w:right w:val="single" w:sz="2" w:space="0" w:color="auto"/>
            </w:tcBorders>
          </w:tcPr>
          <w:p w14:paraId="6327E4A8" w14:textId="77777777" w:rsidR="00FF5BA6" w:rsidRPr="004E5748" w:rsidRDefault="00FF5BA6" w:rsidP="00FF0B3F">
            <w:pPr>
              <w:pStyle w:val="NormalLeft"/>
              <w:rPr>
                <w:lang w:val="en-GB"/>
              </w:rPr>
            </w:pPr>
            <w:r w:rsidRPr="004E5748">
              <w:rPr>
                <w:lang w:val="en-GB"/>
              </w:rPr>
              <w:t>Reinsurance receivables</w:t>
            </w:r>
          </w:p>
        </w:tc>
        <w:tc>
          <w:tcPr>
            <w:tcW w:w="5757" w:type="dxa"/>
            <w:tcBorders>
              <w:top w:val="single" w:sz="2" w:space="0" w:color="auto"/>
              <w:left w:val="single" w:sz="2" w:space="0" w:color="auto"/>
              <w:bottom w:val="single" w:sz="2" w:space="0" w:color="auto"/>
              <w:right w:val="single" w:sz="2" w:space="0" w:color="auto"/>
            </w:tcBorders>
          </w:tcPr>
          <w:p w14:paraId="5CBB7A95" w14:textId="3209A17A" w:rsidR="006E5AD5" w:rsidRPr="004E5748" w:rsidRDefault="005B4871" w:rsidP="00085C89">
            <w:pPr>
              <w:pStyle w:val="NormalLeft"/>
              <w:rPr>
                <w:lang w:val="en-GB"/>
              </w:rPr>
            </w:pPr>
            <w:r w:rsidRPr="004E5748">
              <w:rPr>
                <w:lang w:val="en-GB"/>
              </w:rPr>
              <w:t>T</w:t>
            </w:r>
            <w:r w:rsidR="00085C89" w:rsidRPr="004E5748">
              <w:rPr>
                <w:lang w:val="en-GB"/>
              </w:rPr>
              <w:t>his cell include</w:t>
            </w:r>
            <w:r w:rsidRPr="004E5748">
              <w:rPr>
                <w:lang w:val="en-GB"/>
              </w:rPr>
              <w:t>s all expected</w:t>
            </w:r>
            <w:r w:rsidR="00085C89" w:rsidRPr="004E5748">
              <w:rPr>
                <w:lang w:val="en-GB"/>
              </w:rPr>
              <w:t xml:space="preserve"> </w:t>
            </w:r>
            <w:r w:rsidR="006E5AD5" w:rsidRPr="004E5748">
              <w:rPr>
                <w:lang w:val="en-GB"/>
              </w:rPr>
              <w:t xml:space="preserve">payments </w:t>
            </w:r>
            <w:r w:rsidR="00406BDE" w:rsidRPr="004E5748">
              <w:rPr>
                <w:lang w:val="en-GB"/>
              </w:rPr>
              <w:t>(</w:t>
            </w:r>
            <w:r w:rsidRPr="004E5748">
              <w:rPr>
                <w:lang w:val="en-GB"/>
              </w:rPr>
              <w:t>due and past-due</w:t>
            </w:r>
            <w:r w:rsidR="00406BDE" w:rsidRPr="004E5748">
              <w:rPr>
                <w:lang w:val="en-GB"/>
              </w:rPr>
              <w:t>)</w:t>
            </w:r>
            <w:r w:rsidRPr="004E5748">
              <w:rPr>
                <w:lang w:val="en-GB"/>
              </w:rPr>
              <w:t xml:space="preserve"> </w:t>
            </w:r>
            <w:r w:rsidR="006E5AD5" w:rsidRPr="004E5748">
              <w:rPr>
                <w:lang w:val="en-GB"/>
              </w:rPr>
              <w:t>from reinsurers</w:t>
            </w:r>
            <w:r w:rsidR="00BC13F7" w:rsidRPr="004E5748">
              <w:rPr>
                <w:lang w:val="en-GB"/>
              </w:rPr>
              <w:t xml:space="preserve"> -</w:t>
            </w:r>
            <w:r w:rsidR="006E5AD5" w:rsidRPr="004E5748">
              <w:rPr>
                <w:lang w:val="en-GB"/>
              </w:rPr>
              <w:t xml:space="preserve"> </w:t>
            </w:r>
            <w:r w:rsidR="00406BDE" w:rsidRPr="004E5748">
              <w:rPr>
                <w:lang w:val="en-GB"/>
              </w:rPr>
              <w:t xml:space="preserve">linked to reinsurance business </w:t>
            </w:r>
            <w:r w:rsidR="00BC13F7" w:rsidRPr="004E5748">
              <w:rPr>
                <w:lang w:val="en-GB"/>
              </w:rPr>
              <w:t xml:space="preserve">- </w:t>
            </w:r>
            <w:r w:rsidR="00406BDE" w:rsidRPr="004E5748">
              <w:rPr>
                <w:lang w:val="en-GB"/>
              </w:rPr>
              <w:t>to the undertaking that are not included in reinsurance recoverables.</w:t>
            </w:r>
          </w:p>
          <w:p w14:paraId="6AE59306" w14:textId="36848FCD" w:rsidR="005B4871" w:rsidRPr="004E5748" w:rsidRDefault="005B4871" w:rsidP="00085C89">
            <w:pPr>
              <w:pStyle w:val="NormalLeft"/>
              <w:rPr>
                <w:lang w:val="en-GB"/>
              </w:rPr>
            </w:pPr>
            <w:r w:rsidRPr="004E5748">
              <w:rPr>
                <w:lang w:val="en-GB"/>
              </w:rPr>
              <w:t>Th</w:t>
            </w:r>
            <w:r w:rsidR="00D67F01">
              <w:rPr>
                <w:lang w:val="en-GB"/>
              </w:rPr>
              <w:t>o</w:t>
            </w:r>
            <w:r w:rsidRPr="004E5748">
              <w:rPr>
                <w:lang w:val="en-GB"/>
              </w:rPr>
              <w:t>se</w:t>
            </w:r>
            <w:r w:rsidR="00D67F01">
              <w:rPr>
                <w:lang w:val="en-GB"/>
              </w:rPr>
              <w:t xml:space="preserve"> expected payments</w:t>
            </w:r>
            <w:r w:rsidRPr="004E5748">
              <w:rPr>
                <w:lang w:val="en-GB"/>
              </w:rPr>
              <w:t xml:space="preserve"> should not be included in the item "any other assets not elsewhere shown".</w:t>
            </w:r>
            <w:r w:rsidR="00406BDE" w:rsidRPr="004E5748">
              <w:rPr>
                <w:lang w:val="en-GB"/>
              </w:rPr>
              <w:t xml:space="preserve"> </w:t>
            </w:r>
          </w:p>
          <w:p w14:paraId="0DBD5A8A" w14:textId="168D7415" w:rsidR="00406BDE" w:rsidRPr="004E5748" w:rsidRDefault="00406BDE" w:rsidP="00406BDE">
            <w:pPr>
              <w:pStyle w:val="NormalLeft"/>
              <w:rPr>
                <w:lang w:val="en-GB"/>
              </w:rPr>
            </w:pPr>
            <w:r w:rsidRPr="004E5748">
              <w:rPr>
                <w:lang w:val="en-GB"/>
              </w:rPr>
              <w:t xml:space="preserve">This cell </w:t>
            </w:r>
            <w:proofErr w:type="gramStart"/>
            <w:r w:rsidRPr="004E5748">
              <w:rPr>
                <w:lang w:val="en-GB"/>
              </w:rPr>
              <w:t>in particular should</w:t>
            </w:r>
            <w:proofErr w:type="gramEnd"/>
            <w:r w:rsidRPr="004E5748">
              <w:rPr>
                <w:lang w:val="en-GB"/>
              </w:rPr>
              <w:t xml:space="preserve"> </w:t>
            </w:r>
            <w:proofErr w:type="gramStart"/>
            <w:r w:rsidRPr="004E5748">
              <w:rPr>
                <w:lang w:val="en-GB"/>
              </w:rPr>
              <w:t>take into account</w:t>
            </w:r>
            <w:proofErr w:type="gramEnd"/>
            <w:r w:rsidRPr="004E5748">
              <w:rPr>
                <w:lang w:val="en-GB"/>
              </w:rPr>
              <w:t xml:space="preserve"> all expected payments from reinsurers to the undertaking </w:t>
            </w:r>
            <w:r w:rsidR="00D67F01">
              <w:rPr>
                <w:lang w:val="en-GB"/>
              </w:rPr>
              <w:t>and which correspond</w:t>
            </w:r>
            <w:r w:rsidR="00D67F01" w:rsidRPr="004E5748">
              <w:rPr>
                <w:lang w:val="en-GB"/>
              </w:rPr>
              <w:t xml:space="preserve"> </w:t>
            </w:r>
            <w:r w:rsidRPr="004E5748">
              <w:rPr>
                <w:lang w:val="en-GB"/>
              </w:rPr>
              <w:t>to payments made by the undertaking to the policyholders.</w:t>
            </w:r>
          </w:p>
          <w:p w14:paraId="0C032F93" w14:textId="4BAAFD7B" w:rsidR="00FF5BA6" w:rsidRPr="004E5748" w:rsidRDefault="00406BDE" w:rsidP="006F7B0F">
            <w:pPr>
              <w:pStyle w:val="NormalLeft"/>
              <w:rPr>
                <w:lang w:val="en-GB"/>
              </w:rPr>
            </w:pPr>
            <w:r w:rsidRPr="004E5748">
              <w:rPr>
                <w:lang w:val="en-GB"/>
              </w:rPr>
              <w:t xml:space="preserve">It also includes all expected payments (due and past-due) from reinsurers in relation to other than insurance events or those that have been agreed between </w:t>
            </w:r>
            <w:r w:rsidR="006F7B0F">
              <w:rPr>
                <w:lang w:val="en-GB"/>
              </w:rPr>
              <w:t>the cedant undertaking</w:t>
            </w:r>
            <w:r w:rsidRPr="004E5748">
              <w:rPr>
                <w:lang w:val="en-GB"/>
              </w:rPr>
              <w:t xml:space="preserve"> and </w:t>
            </w:r>
            <w:r w:rsidR="006F7B0F">
              <w:rPr>
                <w:lang w:val="en-GB"/>
              </w:rPr>
              <w:t xml:space="preserve">the </w:t>
            </w:r>
            <w:r w:rsidRPr="004E5748">
              <w:rPr>
                <w:lang w:val="en-GB"/>
              </w:rPr>
              <w:t>reinsurer and where the amount of the expected payment is certain.</w:t>
            </w:r>
          </w:p>
        </w:tc>
      </w:tr>
      <w:tr w:rsidR="00F672D2" w:rsidRPr="00846C12" w14:paraId="0F2CC359" w14:textId="77777777" w:rsidTr="00FF0B3F">
        <w:tc>
          <w:tcPr>
            <w:tcW w:w="1671" w:type="dxa"/>
            <w:tcBorders>
              <w:top w:val="single" w:sz="2" w:space="0" w:color="auto"/>
              <w:left w:val="single" w:sz="2" w:space="0" w:color="auto"/>
              <w:bottom w:val="single" w:sz="2" w:space="0" w:color="auto"/>
              <w:right w:val="single" w:sz="2" w:space="0" w:color="auto"/>
            </w:tcBorders>
          </w:tcPr>
          <w:p w14:paraId="7ADC9CE7" w14:textId="77777777" w:rsidR="00FF5BA6" w:rsidRPr="004E5748" w:rsidRDefault="00FF5BA6" w:rsidP="00FF0B3F">
            <w:pPr>
              <w:pStyle w:val="NormalLeft"/>
              <w:rPr>
                <w:lang w:val="en-GB"/>
              </w:rPr>
            </w:pPr>
            <w:r w:rsidRPr="004E5748">
              <w:rPr>
                <w:lang w:val="en-GB"/>
              </w:rPr>
              <w:t>C0010/R0380</w:t>
            </w:r>
          </w:p>
        </w:tc>
        <w:tc>
          <w:tcPr>
            <w:tcW w:w="1858" w:type="dxa"/>
            <w:tcBorders>
              <w:top w:val="single" w:sz="2" w:space="0" w:color="auto"/>
              <w:left w:val="single" w:sz="2" w:space="0" w:color="auto"/>
              <w:bottom w:val="single" w:sz="2" w:space="0" w:color="auto"/>
              <w:right w:val="single" w:sz="2" w:space="0" w:color="auto"/>
            </w:tcBorders>
          </w:tcPr>
          <w:p w14:paraId="7C7C43D3" w14:textId="77777777" w:rsidR="00FF5BA6" w:rsidRPr="004E5748" w:rsidRDefault="00FF5BA6" w:rsidP="00FF0B3F">
            <w:pPr>
              <w:pStyle w:val="NormalLeft"/>
              <w:rPr>
                <w:lang w:val="en-GB"/>
              </w:rPr>
            </w:pPr>
            <w:r w:rsidRPr="004E5748">
              <w:rPr>
                <w:lang w:val="en-GB"/>
              </w:rPr>
              <w:t>Receivables (trade, not insurance)</w:t>
            </w:r>
          </w:p>
        </w:tc>
        <w:tc>
          <w:tcPr>
            <w:tcW w:w="5757" w:type="dxa"/>
            <w:tcBorders>
              <w:top w:val="single" w:sz="2" w:space="0" w:color="auto"/>
              <w:left w:val="single" w:sz="2" w:space="0" w:color="auto"/>
              <w:bottom w:val="single" w:sz="2" w:space="0" w:color="auto"/>
              <w:right w:val="single" w:sz="2" w:space="0" w:color="auto"/>
            </w:tcBorders>
          </w:tcPr>
          <w:p w14:paraId="4642E3DF" w14:textId="77777777" w:rsidR="00FF5BA6" w:rsidRPr="004E5748" w:rsidRDefault="00FF5BA6" w:rsidP="00FF0B3F">
            <w:pPr>
              <w:pStyle w:val="NormalLeft"/>
              <w:rPr>
                <w:lang w:val="en-GB"/>
              </w:rPr>
            </w:pPr>
            <w:r w:rsidRPr="004E5748">
              <w:rPr>
                <w:lang w:val="en-GB"/>
              </w:rPr>
              <w:t>Includes amounts receivables from employees or various business partners (not insurance–related), including public entities.</w:t>
            </w:r>
          </w:p>
        </w:tc>
      </w:tr>
      <w:tr w:rsidR="00F672D2" w:rsidRPr="00846C12" w14:paraId="72828292" w14:textId="77777777" w:rsidTr="00FF0B3F">
        <w:tc>
          <w:tcPr>
            <w:tcW w:w="1671" w:type="dxa"/>
            <w:tcBorders>
              <w:top w:val="single" w:sz="2" w:space="0" w:color="auto"/>
              <w:left w:val="single" w:sz="2" w:space="0" w:color="auto"/>
              <w:bottom w:val="single" w:sz="2" w:space="0" w:color="auto"/>
              <w:right w:val="single" w:sz="2" w:space="0" w:color="auto"/>
            </w:tcBorders>
          </w:tcPr>
          <w:p w14:paraId="434EDEEF" w14:textId="77777777" w:rsidR="00FF5BA6" w:rsidRPr="004E5748" w:rsidRDefault="00FF5BA6" w:rsidP="00FF0B3F">
            <w:pPr>
              <w:pStyle w:val="NormalLeft"/>
              <w:rPr>
                <w:lang w:val="en-GB"/>
              </w:rPr>
            </w:pPr>
            <w:r w:rsidRPr="004E5748">
              <w:rPr>
                <w:lang w:val="en-GB"/>
              </w:rPr>
              <w:t>C0010/R0390</w:t>
            </w:r>
          </w:p>
        </w:tc>
        <w:tc>
          <w:tcPr>
            <w:tcW w:w="1858" w:type="dxa"/>
            <w:tcBorders>
              <w:top w:val="single" w:sz="2" w:space="0" w:color="auto"/>
              <w:left w:val="single" w:sz="2" w:space="0" w:color="auto"/>
              <w:bottom w:val="single" w:sz="2" w:space="0" w:color="auto"/>
              <w:right w:val="single" w:sz="2" w:space="0" w:color="auto"/>
            </w:tcBorders>
          </w:tcPr>
          <w:p w14:paraId="43CB5A1B" w14:textId="77777777" w:rsidR="00FF5BA6" w:rsidRPr="004E5748" w:rsidRDefault="00FF5BA6" w:rsidP="00FF0B3F">
            <w:pPr>
              <w:pStyle w:val="NormalLeft"/>
              <w:rPr>
                <w:lang w:val="en-GB"/>
              </w:rPr>
            </w:pPr>
            <w:r w:rsidRPr="004E5748">
              <w:rPr>
                <w:lang w:val="en-GB"/>
              </w:rPr>
              <w:t>Own shares (held directly)</w:t>
            </w:r>
          </w:p>
        </w:tc>
        <w:tc>
          <w:tcPr>
            <w:tcW w:w="5757" w:type="dxa"/>
            <w:tcBorders>
              <w:top w:val="single" w:sz="2" w:space="0" w:color="auto"/>
              <w:left w:val="single" w:sz="2" w:space="0" w:color="auto"/>
              <w:bottom w:val="single" w:sz="2" w:space="0" w:color="auto"/>
              <w:right w:val="single" w:sz="2" w:space="0" w:color="auto"/>
            </w:tcBorders>
          </w:tcPr>
          <w:p w14:paraId="6B4C8B22" w14:textId="77777777" w:rsidR="00FF5BA6" w:rsidRPr="004E5748" w:rsidRDefault="00FF5BA6" w:rsidP="00FF0B3F">
            <w:pPr>
              <w:pStyle w:val="NormalLeft"/>
              <w:rPr>
                <w:lang w:val="en-GB"/>
              </w:rPr>
            </w:pPr>
            <w:r w:rsidRPr="004E5748">
              <w:rPr>
                <w:lang w:val="en-GB"/>
              </w:rPr>
              <w:t>This is the total amount of own shares held directly by the undertaking.</w:t>
            </w:r>
          </w:p>
        </w:tc>
      </w:tr>
      <w:tr w:rsidR="00F672D2" w:rsidRPr="00846C12" w14:paraId="62535666" w14:textId="77777777" w:rsidTr="00FF0B3F">
        <w:tc>
          <w:tcPr>
            <w:tcW w:w="1671" w:type="dxa"/>
            <w:tcBorders>
              <w:top w:val="single" w:sz="2" w:space="0" w:color="auto"/>
              <w:left w:val="single" w:sz="2" w:space="0" w:color="auto"/>
              <w:bottom w:val="single" w:sz="2" w:space="0" w:color="auto"/>
              <w:right w:val="single" w:sz="2" w:space="0" w:color="auto"/>
            </w:tcBorders>
          </w:tcPr>
          <w:p w14:paraId="13D8188C" w14:textId="77777777" w:rsidR="00FF5BA6" w:rsidRPr="004E5748" w:rsidRDefault="00FF5BA6" w:rsidP="00FF0B3F">
            <w:pPr>
              <w:pStyle w:val="NormalLeft"/>
              <w:rPr>
                <w:lang w:val="en-GB"/>
              </w:rPr>
            </w:pPr>
            <w:r w:rsidRPr="004E5748">
              <w:rPr>
                <w:lang w:val="en-GB"/>
              </w:rPr>
              <w:t>C0010/R0400</w:t>
            </w:r>
          </w:p>
        </w:tc>
        <w:tc>
          <w:tcPr>
            <w:tcW w:w="1858" w:type="dxa"/>
            <w:tcBorders>
              <w:top w:val="single" w:sz="2" w:space="0" w:color="auto"/>
              <w:left w:val="single" w:sz="2" w:space="0" w:color="auto"/>
              <w:bottom w:val="single" w:sz="2" w:space="0" w:color="auto"/>
              <w:right w:val="single" w:sz="2" w:space="0" w:color="auto"/>
            </w:tcBorders>
          </w:tcPr>
          <w:p w14:paraId="64326FED" w14:textId="77777777" w:rsidR="00FF5BA6" w:rsidRPr="004E5748" w:rsidRDefault="00FF5BA6" w:rsidP="00FF0B3F">
            <w:pPr>
              <w:pStyle w:val="NormalLeft"/>
              <w:rPr>
                <w:lang w:val="en-GB"/>
              </w:rPr>
            </w:pPr>
            <w:r w:rsidRPr="004E5748">
              <w:rPr>
                <w:lang w:val="en-GB"/>
              </w:rPr>
              <w:t>Amounts due in respect of own fund items or initial fund called up but not yet paid in</w:t>
            </w:r>
          </w:p>
        </w:tc>
        <w:tc>
          <w:tcPr>
            <w:tcW w:w="5757" w:type="dxa"/>
            <w:tcBorders>
              <w:top w:val="single" w:sz="2" w:space="0" w:color="auto"/>
              <w:left w:val="single" w:sz="2" w:space="0" w:color="auto"/>
              <w:bottom w:val="single" w:sz="2" w:space="0" w:color="auto"/>
              <w:right w:val="single" w:sz="2" w:space="0" w:color="auto"/>
            </w:tcBorders>
          </w:tcPr>
          <w:p w14:paraId="7DFCB25B" w14:textId="27294967" w:rsidR="00FF5BA6" w:rsidRPr="004E5748" w:rsidRDefault="00FF5BA6" w:rsidP="00FF0B3F">
            <w:pPr>
              <w:pStyle w:val="NormalLeft"/>
              <w:rPr>
                <w:lang w:val="en-GB"/>
              </w:rPr>
            </w:pPr>
            <w:r w:rsidRPr="004E5748">
              <w:rPr>
                <w:lang w:val="en-GB"/>
              </w:rPr>
              <w:t>Value of the amount due in respect of own fund items or initial fund</w:t>
            </w:r>
            <w:r w:rsidR="00D67F01">
              <w:rPr>
                <w:lang w:val="en-GB"/>
              </w:rPr>
              <w:t>s</w:t>
            </w:r>
            <w:r w:rsidRPr="004E5748">
              <w:rPr>
                <w:lang w:val="en-GB"/>
              </w:rPr>
              <w:t xml:space="preserve"> called up but not yet paid in.</w:t>
            </w:r>
          </w:p>
        </w:tc>
      </w:tr>
      <w:tr w:rsidR="00F672D2" w:rsidRPr="00846C12" w14:paraId="1F1E69FD" w14:textId="77777777" w:rsidTr="00FF0B3F">
        <w:tc>
          <w:tcPr>
            <w:tcW w:w="1671" w:type="dxa"/>
            <w:tcBorders>
              <w:top w:val="single" w:sz="2" w:space="0" w:color="auto"/>
              <w:left w:val="single" w:sz="2" w:space="0" w:color="auto"/>
              <w:bottom w:val="single" w:sz="2" w:space="0" w:color="auto"/>
              <w:right w:val="single" w:sz="2" w:space="0" w:color="auto"/>
            </w:tcBorders>
          </w:tcPr>
          <w:p w14:paraId="3226854F" w14:textId="77777777" w:rsidR="00FF5BA6" w:rsidRPr="004E5748" w:rsidRDefault="00FF5BA6" w:rsidP="00FF0B3F">
            <w:pPr>
              <w:pStyle w:val="NormalLeft"/>
              <w:rPr>
                <w:lang w:val="en-GB"/>
              </w:rPr>
            </w:pPr>
            <w:r w:rsidRPr="004E5748">
              <w:rPr>
                <w:lang w:val="en-GB"/>
              </w:rPr>
              <w:t>C0010/R0410</w:t>
            </w:r>
          </w:p>
        </w:tc>
        <w:tc>
          <w:tcPr>
            <w:tcW w:w="1858" w:type="dxa"/>
            <w:tcBorders>
              <w:top w:val="single" w:sz="2" w:space="0" w:color="auto"/>
              <w:left w:val="single" w:sz="2" w:space="0" w:color="auto"/>
              <w:bottom w:val="single" w:sz="2" w:space="0" w:color="auto"/>
              <w:right w:val="single" w:sz="2" w:space="0" w:color="auto"/>
            </w:tcBorders>
          </w:tcPr>
          <w:p w14:paraId="0AD50404" w14:textId="77777777" w:rsidR="00FF5BA6" w:rsidRPr="004E5748" w:rsidRDefault="00FF5BA6" w:rsidP="00FF0B3F">
            <w:pPr>
              <w:pStyle w:val="NormalLeft"/>
              <w:rPr>
                <w:lang w:val="en-GB"/>
              </w:rPr>
            </w:pPr>
            <w:r w:rsidRPr="004E5748">
              <w:rPr>
                <w:lang w:val="en-GB"/>
              </w:rPr>
              <w:t>Cash and cash equivalents</w:t>
            </w:r>
          </w:p>
        </w:tc>
        <w:tc>
          <w:tcPr>
            <w:tcW w:w="5757" w:type="dxa"/>
            <w:tcBorders>
              <w:top w:val="single" w:sz="2" w:space="0" w:color="auto"/>
              <w:left w:val="single" w:sz="2" w:space="0" w:color="auto"/>
              <w:bottom w:val="single" w:sz="2" w:space="0" w:color="auto"/>
              <w:right w:val="single" w:sz="2" w:space="0" w:color="auto"/>
            </w:tcBorders>
          </w:tcPr>
          <w:p w14:paraId="2907B88A" w14:textId="77777777" w:rsidR="00FF5BA6" w:rsidRPr="004E5748" w:rsidRDefault="00FF5BA6" w:rsidP="00FF0B3F">
            <w:pPr>
              <w:pStyle w:val="NormalLeft"/>
              <w:rPr>
                <w:lang w:val="en-GB"/>
              </w:rPr>
            </w:pPr>
            <w:r w:rsidRPr="004E5748">
              <w:rPr>
                <w:lang w:val="en-GB"/>
              </w:rPr>
              <w:t>Notes and coin in circulation that are commonly used to make payments, and deposits exchangeable for currency on demand at par and which are directly usable for making payments by cheque, draft, giro order, direct debit/credit, or other direct payment facility, without penalty or restriction.</w:t>
            </w:r>
          </w:p>
          <w:p w14:paraId="283F4A9E" w14:textId="57FFD64A" w:rsidR="00FF5BA6" w:rsidRPr="004E5748" w:rsidRDefault="00FF5BA6" w:rsidP="00D67F01">
            <w:pPr>
              <w:pStyle w:val="NormalLeft"/>
              <w:rPr>
                <w:lang w:val="en-GB"/>
              </w:rPr>
            </w:pPr>
            <w:r w:rsidRPr="004E5748">
              <w:rPr>
                <w:lang w:val="en-GB"/>
              </w:rPr>
              <w:t>Bank accounts shall not be netted off, thus only positive accounts shall be</w:t>
            </w:r>
            <w:r w:rsidR="00D67F01">
              <w:rPr>
                <w:lang w:val="en-GB"/>
              </w:rPr>
              <w:t xml:space="preserve"> </w:t>
            </w:r>
            <w:r w:rsidRPr="004E5748">
              <w:rPr>
                <w:lang w:val="en-GB"/>
              </w:rPr>
              <w:t>recognised in this item and bank overdrafts shown within liabilities unless</w:t>
            </w:r>
            <w:r w:rsidR="00D67F01">
              <w:rPr>
                <w:lang w:val="en-GB"/>
              </w:rPr>
              <w:t xml:space="preserve"> </w:t>
            </w:r>
            <w:r w:rsidRPr="004E5748">
              <w:rPr>
                <w:lang w:val="en-GB"/>
              </w:rPr>
              <w:t>where both legal right of offset and demonstrable intention to settle net</w:t>
            </w:r>
            <w:r w:rsidR="00D67F01">
              <w:rPr>
                <w:lang w:val="en-GB"/>
              </w:rPr>
              <w:t xml:space="preserve"> </w:t>
            </w:r>
            <w:r w:rsidRPr="004E5748">
              <w:rPr>
                <w:lang w:val="en-GB"/>
              </w:rPr>
              <w:t>exist.</w:t>
            </w:r>
          </w:p>
        </w:tc>
      </w:tr>
      <w:tr w:rsidR="00F672D2" w:rsidRPr="00846C12" w14:paraId="04EB0E10" w14:textId="77777777" w:rsidTr="00FF0B3F">
        <w:tc>
          <w:tcPr>
            <w:tcW w:w="1671" w:type="dxa"/>
            <w:tcBorders>
              <w:top w:val="single" w:sz="2" w:space="0" w:color="auto"/>
              <w:left w:val="single" w:sz="2" w:space="0" w:color="auto"/>
              <w:bottom w:val="single" w:sz="2" w:space="0" w:color="auto"/>
              <w:right w:val="single" w:sz="2" w:space="0" w:color="auto"/>
            </w:tcBorders>
          </w:tcPr>
          <w:p w14:paraId="6CD4D989" w14:textId="77777777" w:rsidR="00FF5BA6" w:rsidRPr="004E5748" w:rsidRDefault="00FF5BA6" w:rsidP="00FF0B3F">
            <w:pPr>
              <w:pStyle w:val="NormalLeft"/>
              <w:rPr>
                <w:lang w:val="en-GB"/>
              </w:rPr>
            </w:pPr>
            <w:r w:rsidRPr="004E5748">
              <w:rPr>
                <w:lang w:val="en-GB"/>
              </w:rPr>
              <w:lastRenderedPageBreak/>
              <w:t>C0010/R0420</w:t>
            </w:r>
          </w:p>
        </w:tc>
        <w:tc>
          <w:tcPr>
            <w:tcW w:w="1858" w:type="dxa"/>
            <w:tcBorders>
              <w:top w:val="single" w:sz="2" w:space="0" w:color="auto"/>
              <w:left w:val="single" w:sz="2" w:space="0" w:color="auto"/>
              <w:bottom w:val="single" w:sz="2" w:space="0" w:color="auto"/>
              <w:right w:val="single" w:sz="2" w:space="0" w:color="auto"/>
            </w:tcBorders>
          </w:tcPr>
          <w:p w14:paraId="3CAA59AD" w14:textId="77777777" w:rsidR="00FF5BA6" w:rsidRPr="004E5748" w:rsidRDefault="00FF5BA6" w:rsidP="00FF0B3F">
            <w:pPr>
              <w:pStyle w:val="NormalLeft"/>
              <w:rPr>
                <w:lang w:val="en-GB"/>
              </w:rPr>
            </w:pPr>
            <w:r w:rsidRPr="004E5748">
              <w:rPr>
                <w:lang w:val="en-GB"/>
              </w:rPr>
              <w:t>Any other assets, not elsewhere shown</w:t>
            </w:r>
          </w:p>
        </w:tc>
        <w:tc>
          <w:tcPr>
            <w:tcW w:w="5757" w:type="dxa"/>
            <w:tcBorders>
              <w:top w:val="single" w:sz="2" w:space="0" w:color="auto"/>
              <w:left w:val="single" w:sz="2" w:space="0" w:color="auto"/>
              <w:bottom w:val="single" w:sz="2" w:space="0" w:color="auto"/>
              <w:right w:val="single" w:sz="2" w:space="0" w:color="auto"/>
            </w:tcBorders>
          </w:tcPr>
          <w:p w14:paraId="6E3F13E4" w14:textId="266E48C8" w:rsidR="00FF5BA6" w:rsidRPr="004E5748" w:rsidRDefault="00FF5BA6" w:rsidP="00D67F01">
            <w:pPr>
              <w:pStyle w:val="NormalLeft"/>
              <w:rPr>
                <w:lang w:val="en-GB"/>
              </w:rPr>
            </w:pPr>
            <w:r w:rsidRPr="004E5748">
              <w:rPr>
                <w:lang w:val="en-GB"/>
              </w:rPr>
              <w:t xml:space="preserve">This is the amount of any other assets not </w:t>
            </w:r>
            <w:r w:rsidR="00D67F01" w:rsidRPr="004E5748">
              <w:rPr>
                <w:lang w:val="en-GB"/>
              </w:rPr>
              <w:t xml:space="preserve">already </w:t>
            </w:r>
            <w:r w:rsidRPr="004E5748">
              <w:rPr>
                <w:lang w:val="en-GB"/>
              </w:rPr>
              <w:t xml:space="preserve">elsewhere included within balance </w:t>
            </w:r>
            <w:r w:rsidR="002A085A">
              <w:rPr>
                <w:lang w:val="en-GB"/>
              </w:rPr>
              <w:t>s</w:t>
            </w:r>
            <w:r w:rsidRPr="004E5748">
              <w:rPr>
                <w:lang w:val="en-GB"/>
              </w:rPr>
              <w:t>heet items.</w:t>
            </w:r>
          </w:p>
        </w:tc>
      </w:tr>
      <w:tr w:rsidR="00F672D2" w:rsidRPr="00846C12" w14:paraId="64CB4913" w14:textId="77777777" w:rsidTr="00FF0B3F">
        <w:tc>
          <w:tcPr>
            <w:tcW w:w="1671" w:type="dxa"/>
            <w:tcBorders>
              <w:top w:val="single" w:sz="2" w:space="0" w:color="auto"/>
              <w:left w:val="single" w:sz="2" w:space="0" w:color="auto"/>
              <w:bottom w:val="single" w:sz="2" w:space="0" w:color="auto"/>
              <w:right w:val="single" w:sz="2" w:space="0" w:color="auto"/>
            </w:tcBorders>
          </w:tcPr>
          <w:p w14:paraId="48873595" w14:textId="77777777" w:rsidR="00FF5BA6" w:rsidRPr="004E5748" w:rsidRDefault="00FF5BA6" w:rsidP="00FF0B3F">
            <w:pPr>
              <w:pStyle w:val="NormalLeft"/>
              <w:rPr>
                <w:lang w:val="en-GB"/>
              </w:rPr>
            </w:pPr>
            <w:r w:rsidRPr="004E5748">
              <w:rPr>
                <w:lang w:val="en-GB"/>
              </w:rPr>
              <w:t>C0010/R0500</w:t>
            </w:r>
          </w:p>
        </w:tc>
        <w:tc>
          <w:tcPr>
            <w:tcW w:w="1858" w:type="dxa"/>
            <w:tcBorders>
              <w:top w:val="single" w:sz="2" w:space="0" w:color="auto"/>
              <w:left w:val="single" w:sz="2" w:space="0" w:color="auto"/>
              <w:bottom w:val="single" w:sz="2" w:space="0" w:color="auto"/>
              <w:right w:val="single" w:sz="2" w:space="0" w:color="auto"/>
            </w:tcBorders>
          </w:tcPr>
          <w:p w14:paraId="061F70B2" w14:textId="77777777" w:rsidR="00FF5BA6" w:rsidRPr="004E5748" w:rsidRDefault="00FF5BA6" w:rsidP="00FF0B3F">
            <w:pPr>
              <w:pStyle w:val="NormalLeft"/>
              <w:rPr>
                <w:lang w:val="en-GB"/>
              </w:rPr>
            </w:pPr>
            <w:r w:rsidRPr="004E5748">
              <w:rPr>
                <w:lang w:val="en-GB"/>
              </w:rPr>
              <w:t>Total assets</w:t>
            </w:r>
          </w:p>
        </w:tc>
        <w:tc>
          <w:tcPr>
            <w:tcW w:w="5757" w:type="dxa"/>
            <w:tcBorders>
              <w:top w:val="single" w:sz="2" w:space="0" w:color="auto"/>
              <w:left w:val="single" w:sz="2" w:space="0" w:color="auto"/>
              <w:bottom w:val="single" w:sz="2" w:space="0" w:color="auto"/>
              <w:right w:val="single" w:sz="2" w:space="0" w:color="auto"/>
            </w:tcBorders>
          </w:tcPr>
          <w:p w14:paraId="7F330ECA" w14:textId="77777777" w:rsidR="00FF5BA6" w:rsidRPr="004E5748" w:rsidRDefault="00FF5BA6" w:rsidP="00FF0B3F">
            <w:pPr>
              <w:pStyle w:val="NormalLeft"/>
              <w:rPr>
                <w:lang w:val="en-GB"/>
              </w:rPr>
            </w:pPr>
            <w:r w:rsidRPr="004E5748">
              <w:rPr>
                <w:lang w:val="en-GB"/>
              </w:rPr>
              <w:t>This is the overall total amount of all assets.</w:t>
            </w:r>
          </w:p>
        </w:tc>
      </w:tr>
      <w:tr w:rsidR="00F672D2" w:rsidRPr="004E5748" w14:paraId="24C3A218" w14:textId="77777777" w:rsidTr="00FF0B3F">
        <w:tc>
          <w:tcPr>
            <w:tcW w:w="1671" w:type="dxa"/>
            <w:tcBorders>
              <w:top w:val="single" w:sz="2" w:space="0" w:color="auto"/>
              <w:left w:val="single" w:sz="2" w:space="0" w:color="auto"/>
              <w:bottom w:val="single" w:sz="2" w:space="0" w:color="auto"/>
              <w:right w:val="single" w:sz="2" w:space="0" w:color="auto"/>
            </w:tcBorders>
          </w:tcPr>
          <w:p w14:paraId="65BF5B1B" w14:textId="77777777" w:rsidR="00FF5BA6" w:rsidRPr="004E5748" w:rsidRDefault="00FF5BA6" w:rsidP="00FF0B3F">
            <w:pPr>
              <w:pStyle w:val="NormalCentered"/>
              <w:rPr>
                <w:lang w:val="en-GB"/>
              </w:rPr>
            </w:pPr>
            <w:r w:rsidRPr="004E5748">
              <w:rPr>
                <w:i/>
                <w:iCs/>
                <w:lang w:val="en-GB"/>
              </w:rPr>
              <w:t>Liabilities</w:t>
            </w:r>
          </w:p>
        </w:tc>
        <w:tc>
          <w:tcPr>
            <w:tcW w:w="1858" w:type="dxa"/>
            <w:tcBorders>
              <w:top w:val="single" w:sz="2" w:space="0" w:color="auto"/>
              <w:left w:val="single" w:sz="2" w:space="0" w:color="auto"/>
              <w:bottom w:val="single" w:sz="2" w:space="0" w:color="auto"/>
              <w:right w:val="single" w:sz="2" w:space="0" w:color="auto"/>
            </w:tcBorders>
          </w:tcPr>
          <w:p w14:paraId="791708A6" w14:textId="77777777" w:rsidR="00FF5BA6" w:rsidRPr="004E5748" w:rsidRDefault="00FF5BA6" w:rsidP="00FF0B3F">
            <w:pPr>
              <w:pStyle w:val="NormalCentered"/>
              <w:rPr>
                <w:lang w:val="en-GB"/>
              </w:rPr>
            </w:pPr>
          </w:p>
        </w:tc>
        <w:tc>
          <w:tcPr>
            <w:tcW w:w="5757" w:type="dxa"/>
            <w:tcBorders>
              <w:top w:val="single" w:sz="2" w:space="0" w:color="auto"/>
              <w:left w:val="single" w:sz="2" w:space="0" w:color="auto"/>
              <w:bottom w:val="single" w:sz="2" w:space="0" w:color="auto"/>
              <w:right w:val="single" w:sz="2" w:space="0" w:color="auto"/>
            </w:tcBorders>
          </w:tcPr>
          <w:p w14:paraId="03B3D373" w14:textId="77777777" w:rsidR="00FF5BA6" w:rsidRPr="004E5748" w:rsidRDefault="00FF5BA6" w:rsidP="00FF0B3F">
            <w:pPr>
              <w:pStyle w:val="NormalCentered"/>
              <w:rPr>
                <w:lang w:val="en-GB"/>
              </w:rPr>
            </w:pPr>
          </w:p>
        </w:tc>
      </w:tr>
      <w:tr w:rsidR="00F672D2" w:rsidRPr="00846C12" w14:paraId="5B38A18E" w14:textId="77777777" w:rsidTr="00FF0B3F">
        <w:tc>
          <w:tcPr>
            <w:tcW w:w="1671" w:type="dxa"/>
            <w:tcBorders>
              <w:top w:val="single" w:sz="2" w:space="0" w:color="auto"/>
              <w:left w:val="single" w:sz="2" w:space="0" w:color="auto"/>
              <w:bottom w:val="single" w:sz="2" w:space="0" w:color="auto"/>
              <w:right w:val="single" w:sz="2" w:space="0" w:color="auto"/>
            </w:tcBorders>
          </w:tcPr>
          <w:p w14:paraId="002E38DB" w14:textId="77777777" w:rsidR="00FF5BA6" w:rsidRPr="004E5748" w:rsidRDefault="00FF5BA6" w:rsidP="00FF0B3F">
            <w:pPr>
              <w:pStyle w:val="NormalLeft"/>
              <w:rPr>
                <w:lang w:val="en-GB"/>
              </w:rPr>
            </w:pPr>
            <w:r w:rsidRPr="004E5748">
              <w:rPr>
                <w:lang w:val="en-GB"/>
              </w:rPr>
              <w:t>C0010/R0510</w:t>
            </w:r>
          </w:p>
        </w:tc>
        <w:tc>
          <w:tcPr>
            <w:tcW w:w="1858" w:type="dxa"/>
            <w:tcBorders>
              <w:top w:val="single" w:sz="2" w:space="0" w:color="auto"/>
              <w:left w:val="single" w:sz="2" w:space="0" w:color="auto"/>
              <w:bottom w:val="single" w:sz="2" w:space="0" w:color="auto"/>
              <w:right w:val="single" w:sz="2" w:space="0" w:color="auto"/>
            </w:tcBorders>
          </w:tcPr>
          <w:p w14:paraId="0847DDA3" w14:textId="77777777" w:rsidR="00FF5BA6" w:rsidRPr="004E5748" w:rsidRDefault="00FF5BA6" w:rsidP="00FF0B3F">
            <w:pPr>
              <w:pStyle w:val="NormalLeft"/>
              <w:rPr>
                <w:lang w:val="en-GB"/>
              </w:rPr>
            </w:pPr>
            <w:r w:rsidRPr="004E5748">
              <w:rPr>
                <w:lang w:val="en-GB"/>
              </w:rPr>
              <w:t>Technical provisions — non–life</w:t>
            </w:r>
          </w:p>
        </w:tc>
        <w:tc>
          <w:tcPr>
            <w:tcW w:w="5757" w:type="dxa"/>
            <w:tcBorders>
              <w:top w:val="single" w:sz="2" w:space="0" w:color="auto"/>
              <w:left w:val="single" w:sz="2" w:space="0" w:color="auto"/>
              <w:bottom w:val="single" w:sz="2" w:space="0" w:color="auto"/>
              <w:right w:val="single" w:sz="2" w:space="0" w:color="auto"/>
            </w:tcBorders>
          </w:tcPr>
          <w:p w14:paraId="480E72E8" w14:textId="77777777" w:rsidR="00FF5BA6" w:rsidRPr="004E5748" w:rsidRDefault="00FF5BA6" w:rsidP="00FF0B3F">
            <w:pPr>
              <w:pStyle w:val="NormalLeft"/>
              <w:rPr>
                <w:lang w:val="en-GB"/>
              </w:rPr>
            </w:pPr>
            <w:r w:rsidRPr="004E5748">
              <w:rPr>
                <w:lang w:val="en-GB"/>
              </w:rPr>
              <w:t>Sum of the technical provisions non–life.</w:t>
            </w:r>
          </w:p>
          <w:p w14:paraId="6D5B1B71" w14:textId="6FEADD45" w:rsidR="00FF5BA6" w:rsidRPr="004E5748" w:rsidRDefault="00FF5BA6" w:rsidP="00FF0B3F">
            <w:pPr>
              <w:pStyle w:val="NormalLeft"/>
              <w:rPr>
                <w:lang w:val="en-GB"/>
              </w:rPr>
            </w:pPr>
            <w:r w:rsidRPr="004E5748">
              <w:rPr>
                <w:lang w:val="en-GB"/>
              </w:rPr>
              <w:t xml:space="preserve">This amount </w:t>
            </w:r>
            <w:r w:rsidR="002A085A">
              <w:rPr>
                <w:lang w:val="en-GB"/>
              </w:rPr>
              <w:t>includes</w:t>
            </w:r>
            <w:r w:rsidRPr="004E5748">
              <w:rPr>
                <w:lang w:val="en-GB"/>
              </w:rPr>
              <w:t xml:space="preserve"> the apportionment from the transitional deduction to technical provisions in accordance with the proportionate methodology used for the purposes of calculation of the minimum capital requirement (‘MCR’).</w:t>
            </w:r>
          </w:p>
        </w:tc>
      </w:tr>
      <w:tr w:rsidR="00F672D2" w:rsidRPr="00846C12" w14:paraId="7CCBBA03" w14:textId="77777777" w:rsidTr="00FF0B3F">
        <w:tc>
          <w:tcPr>
            <w:tcW w:w="1671" w:type="dxa"/>
            <w:tcBorders>
              <w:top w:val="single" w:sz="2" w:space="0" w:color="auto"/>
              <w:left w:val="single" w:sz="2" w:space="0" w:color="auto"/>
              <w:bottom w:val="single" w:sz="2" w:space="0" w:color="auto"/>
              <w:right w:val="single" w:sz="2" w:space="0" w:color="auto"/>
            </w:tcBorders>
          </w:tcPr>
          <w:p w14:paraId="269AA6D2" w14:textId="77777777" w:rsidR="00FF5BA6" w:rsidRPr="004E5748" w:rsidRDefault="00FF5BA6" w:rsidP="00FF0B3F">
            <w:pPr>
              <w:pStyle w:val="NormalLeft"/>
              <w:rPr>
                <w:lang w:val="en-GB"/>
              </w:rPr>
            </w:pPr>
            <w:r w:rsidRPr="004E5748">
              <w:rPr>
                <w:lang w:val="en-GB"/>
              </w:rPr>
              <w:t>C0010/R0520</w:t>
            </w:r>
          </w:p>
        </w:tc>
        <w:tc>
          <w:tcPr>
            <w:tcW w:w="1858" w:type="dxa"/>
            <w:tcBorders>
              <w:top w:val="single" w:sz="2" w:space="0" w:color="auto"/>
              <w:left w:val="single" w:sz="2" w:space="0" w:color="auto"/>
              <w:bottom w:val="single" w:sz="2" w:space="0" w:color="auto"/>
              <w:right w:val="single" w:sz="2" w:space="0" w:color="auto"/>
            </w:tcBorders>
          </w:tcPr>
          <w:p w14:paraId="15FE7ECA" w14:textId="77777777" w:rsidR="00FF5BA6" w:rsidRPr="004E5748" w:rsidRDefault="00FF5BA6" w:rsidP="00FF0B3F">
            <w:pPr>
              <w:pStyle w:val="NormalLeft"/>
              <w:rPr>
                <w:lang w:val="en-GB"/>
              </w:rPr>
            </w:pPr>
            <w:r w:rsidRPr="004E5748">
              <w:rPr>
                <w:lang w:val="en-GB"/>
              </w:rPr>
              <w:t>Technical provisions — non–life (excluding health)</w:t>
            </w:r>
          </w:p>
        </w:tc>
        <w:tc>
          <w:tcPr>
            <w:tcW w:w="5757" w:type="dxa"/>
            <w:tcBorders>
              <w:top w:val="single" w:sz="2" w:space="0" w:color="auto"/>
              <w:left w:val="single" w:sz="2" w:space="0" w:color="auto"/>
              <w:bottom w:val="single" w:sz="2" w:space="0" w:color="auto"/>
              <w:right w:val="single" w:sz="2" w:space="0" w:color="auto"/>
            </w:tcBorders>
          </w:tcPr>
          <w:p w14:paraId="5F52BD35" w14:textId="77777777" w:rsidR="00FF5BA6" w:rsidRPr="004E5748" w:rsidRDefault="00FF5BA6" w:rsidP="00FF0B3F">
            <w:pPr>
              <w:pStyle w:val="NormalLeft"/>
              <w:rPr>
                <w:lang w:val="en-GB"/>
              </w:rPr>
            </w:pPr>
            <w:r w:rsidRPr="004E5748">
              <w:rPr>
                <w:lang w:val="en-GB"/>
              </w:rPr>
              <w:t>This is the total amount of technical provisions for non — life business (excluding health).</w:t>
            </w:r>
          </w:p>
          <w:p w14:paraId="04319271" w14:textId="20379E3F" w:rsidR="00FF5BA6" w:rsidRPr="004E5748" w:rsidRDefault="00FF5BA6" w:rsidP="00FF0B3F">
            <w:pPr>
              <w:pStyle w:val="NormalLeft"/>
              <w:rPr>
                <w:lang w:val="en-GB"/>
              </w:rPr>
            </w:pPr>
            <w:r w:rsidRPr="004E5748">
              <w:rPr>
                <w:lang w:val="en-GB"/>
              </w:rPr>
              <w:t xml:space="preserve">This amount </w:t>
            </w:r>
            <w:r w:rsidR="002A085A">
              <w:rPr>
                <w:lang w:val="en-GB"/>
              </w:rPr>
              <w:t>includes</w:t>
            </w:r>
            <w:r w:rsidRPr="004E5748">
              <w:rPr>
                <w:lang w:val="en-GB"/>
              </w:rPr>
              <w:t xml:space="preserve"> the apportionment from the transitional deduction to technical provisions in accordance with the proportionate methodology used for the purposes of calculation of the MCR.</w:t>
            </w:r>
          </w:p>
        </w:tc>
      </w:tr>
      <w:tr w:rsidR="00F672D2" w:rsidRPr="00846C12" w14:paraId="71DF7D8C" w14:textId="77777777" w:rsidTr="00FF0B3F">
        <w:tc>
          <w:tcPr>
            <w:tcW w:w="1671" w:type="dxa"/>
            <w:tcBorders>
              <w:top w:val="single" w:sz="2" w:space="0" w:color="auto"/>
              <w:left w:val="single" w:sz="2" w:space="0" w:color="auto"/>
              <w:bottom w:val="single" w:sz="2" w:space="0" w:color="auto"/>
              <w:right w:val="single" w:sz="2" w:space="0" w:color="auto"/>
            </w:tcBorders>
          </w:tcPr>
          <w:p w14:paraId="2EABF170" w14:textId="77777777" w:rsidR="00FF5BA6" w:rsidRPr="004E5748" w:rsidRDefault="00FF5BA6" w:rsidP="00FF0B3F">
            <w:pPr>
              <w:pStyle w:val="NormalLeft"/>
              <w:rPr>
                <w:lang w:val="en-GB"/>
              </w:rPr>
            </w:pPr>
            <w:r w:rsidRPr="004E5748">
              <w:rPr>
                <w:lang w:val="en-GB"/>
              </w:rPr>
              <w:t>C0010/R0530</w:t>
            </w:r>
          </w:p>
        </w:tc>
        <w:tc>
          <w:tcPr>
            <w:tcW w:w="1858" w:type="dxa"/>
            <w:tcBorders>
              <w:top w:val="single" w:sz="2" w:space="0" w:color="auto"/>
              <w:left w:val="single" w:sz="2" w:space="0" w:color="auto"/>
              <w:bottom w:val="single" w:sz="2" w:space="0" w:color="auto"/>
              <w:right w:val="single" w:sz="2" w:space="0" w:color="auto"/>
            </w:tcBorders>
          </w:tcPr>
          <w:p w14:paraId="155A2258" w14:textId="77777777" w:rsidR="00FF5BA6" w:rsidRPr="004E5748" w:rsidRDefault="00FF5BA6" w:rsidP="00FF0B3F">
            <w:pPr>
              <w:pStyle w:val="NormalLeft"/>
              <w:rPr>
                <w:lang w:val="en-GB"/>
              </w:rPr>
            </w:pPr>
            <w:r w:rsidRPr="004E5748">
              <w:rPr>
                <w:lang w:val="en-GB"/>
              </w:rPr>
              <w:t>Technical provisions — non–life (excluding health) — technical provisions calculated as a whole</w:t>
            </w:r>
          </w:p>
        </w:tc>
        <w:tc>
          <w:tcPr>
            <w:tcW w:w="5757" w:type="dxa"/>
            <w:tcBorders>
              <w:top w:val="single" w:sz="2" w:space="0" w:color="auto"/>
              <w:left w:val="single" w:sz="2" w:space="0" w:color="auto"/>
              <w:bottom w:val="single" w:sz="2" w:space="0" w:color="auto"/>
              <w:right w:val="single" w:sz="2" w:space="0" w:color="auto"/>
            </w:tcBorders>
          </w:tcPr>
          <w:p w14:paraId="3DE4367A" w14:textId="77777777" w:rsidR="00FF5BA6" w:rsidRPr="004E5748" w:rsidRDefault="00FF5BA6" w:rsidP="00FF0B3F">
            <w:pPr>
              <w:pStyle w:val="NormalLeft"/>
              <w:rPr>
                <w:lang w:val="en-GB"/>
              </w:rPr>
            </w:pPr>
            <w:r w:rsidRPr="004E5748">
              <w:rPr>
                <w:lang w:val="en-GB"/>
              </w:rPr>
              <w:t>This is the total amount of technical provisions calculated as whole (replicable/</w:t>
            </w:r>
            <w:proofErr w:type="spellStart"/>
            <w:r w:rsidRPr="004E5748">
              <w:rPr>
                <w:lang w:val="en-GB"/>
              </w:rPr>
              <w:t>hedgeable</w:t>
            </w:r>
            <w:proofErr w:type="spellEnd"/>
            <w:r w:rsidRPr="004E5748">
              <w:rPr>
                <w:lang w:val="en-GB"/>
              </w:rPr>
              <w:t xml:space="preserve"> portfolio) for non — life business (excluding health).</w:t>
            </w:r>
          </w:p>
          <w:p w14:paraId="770ABC1C" w14:textId="10BEAC3C" w:rsidR="00FF5BA6" w:rsidRPr="004E5748" w:rsidRDefault="00FF5BA6" w:rsidP="00FF0B3F">
            <w:pPr>
              <w:pStyle w:val="NormalLeft"/>
              <w:rPr>
                <w:lang w:val="en-GB"/>
              </w:rPr>
            </w:pPr>
            <w:r w:rsidRPr="004E5748">
              <w:rPr>
                <w:lang w:val="en-GB"/>
              </w:rPr>
              <w:t xml:space="preserve">This amount </w:t>
            </w:r>
            <w:r w:rsidR="002A085A">
              <w:rPr>
                <w:lang w:val="en-GB"/>
              </w:rPr>
              <w:t>includes</w:t>
            </w:r>
            <w:r w:rsidRPr="004E5748">
              <w:rPr>
                <w:lang w:val="en-GB"/>
              </w:rPr>
              <w:t xml:space="preserve"> the apportionment from the transitional deduction to technical provisions in accordance with the proportionate methodology used for the purposes of calculation of the MCR.</w:t>
            </w:r>
          </w:p>
        </w:tc>
      </w:tr>
      <w:tr w:rsidR="00F672D2" w:rsidRPr="00846C12" w14:paraId="45F0F54A" w14:textId="77777777" w:rsidTr="00FF0B3F">
        <w:tc>
          <w:tcPr>
            <w:tcW w:w="1671" w:type="dxa"/>
            <w:tcBorders>
              <w:top w:val="single" w:sz="2" w:space="0" w:color="auto"/>
              <w:left w:val="single" w:sz="2" w:space="0" w:color="auto"/>
              <w:bottom w:val="single" w:sz="2" w:space="0" w:color="auto"/>
              <w:right w:val="single" w:sz="2" w:space="0" w:color="auto"/>
            </w:tcBorders>
          </w:tcPr>
          <w:p w14:paraId="25E05BF9" w14:textId="77777777" w:rsidR="00FF5BA6" w:rsidRPr="004E5748" w:rsidRDefault="00FF5BA6" w:rsidP="00FF0B3F">
            <w:pPr>
              <w:pStyle w:val="NormalLeft"/>
              <w:rPr>
                <w:lang w:val="en-GB"/>
              </w:rPr>
            </w:pPr>
            <w:r w:rsidRPr="004E5748">
              <w:rPr>
                <w:lang w:val="en-GB"/>
              </w:rPr>
              <w:t>C0010/R0540</w:t>
            </w:r>
          </w:p>
        </w:tc>
        <w:tc>
          <w:tcPr>
            <w:tcW w:w="1858" w:type="dxa"/>
            <w:tcBorders>
              <w:top w:val="single" w:sz="2" w:space="0" w:color="auto"/>
              <w:left w:val="single" w:sz="2" w:space="0" w:color="auto"/>
              <w:bottom w:val="single" w:sz="2" w:space="0" w:color="auto"/>
              <w:right w:val="single" w:sz="2" w:space="0" w:color="auto"/>
            </w:tcBorders>
          </w:tcPr>
          <w:p w14:paraId="2B351987" w14:textId="77777777" w:rsidR="00FF5BA6" w:rsidRPr="004E5748" w:rsidRDefault="00FF5BA6" w:rsidP="00FF0B3F">
            <w:pPr>
              <w:pStyle w:val="NormalLeft"/>
              <w:rPr>
                <w:lang w:val="en-GB"/>
              </w:rPr>
            </w:pPr>
            <w:r w:rsidRPr="004E5748">
              <w:rPr>
                <w:lang w:val="en-GB"/>
              </w:rPr>
              <w:t>Technical provisions — non–life (excluding health) — Best estimate</w:t>
            </w:r>
          </w:p>
        </w:tc>
        <w:tc>
          <w:tcPr>
            <w:tcW w:w="5757" w:type="dxa"/>
            <w:tcBorders>
              <w:top w:val="single" w:sz="2" w:space="0" w:color="auto"/>
              <w:left w:val="single" w:sz="2" w:space="0" w:color="auto"/>
              <w:bottom w:val="single" w:sz="2" w:space="0" w:color="auto"/>
              <w:right w:val="single" w:sz="2" w:space="0" w:color="auto"/>
            </w:tcBorders>
          </w:tcPr>
          <w:p w14:paraId="2F21211E" w14:textId="77777777" w:rsidR="00FF5BA6" w:rsidRPr="004E5748" w:rsidRDefault="00FF5BA6" w:rsidP="00FF0B3F">
            <w:pPr>
              <w:pStyle w:val="NormalLeft"/>
              <w:rPr>
                <w:lang w:val="en-GB"/>
              </w:rPr>
            </w:pPr>
            <w:r w:rsidRPr="004E5748">
              <w:rPr>
                <w:lang w:val="en-GB"/>
              </w:rPr>
              <w:t>This is the total amount of best estimate of technical provisions for non — life business (excluding health).</w:t>
            </w:r>
          </w:p>
          <w:p w14:paraId="250043E8" w14:textId="77777777" w:rsidR="00FF5BA6" w:rsidRPr="004E5748" w:rsidRDefault="00FF5BA6" w:rsidP="00FF0B3F">
            <w:pPr>
              <w:pStyle w:val="NormalLeft"/>
              <w:rPr>
                <w:lang w:val="en-GB"/>
              </w:rPr>
            </w:pPr>
            <w:r w:rsidRPr="004E5748">
              <w:rPr>
                <w:lang w:val="en-GB"/>
              </w:rPr>
              <w:t>Best estimate shall be disclosed gross of reinsurance.</w:t>
            </w:r>
          </w:p>
          <w:p w14:paraId="1639E41D" w14:textId="7DE22900" w:rsidR="00FF5BA6" w:rsidRPr="004E5748" w:rsidRDefault="00FF5BA6" w:rsidP="00FF0B3F">
            <w:pPr>
              <w:pStyle w:val="NormalLeft"/>
              <w:rPr>
                <w:lang w:val="en-GB"/>
              </w:rPr>
            </w:pPr>
            <w:r w:rsidRPr="004E5748">
              <w:rPr>
                <w:lang w:val="en-GB"/>
              </w:rPr>
              <w:t xml:space="preserve">This amount </w:t>
            </w:r>
            <w:r w:rsidR="002A085A">
              <w:rPr>
                <w:lang w:val="en-GB"/>
              </w:rPr>
              <w:t>includes</w:t>
            </w:r>
            <w:r w:rsidRPr="004E5748">
              <w:rPr>
                <w:lang w:val="en-GB"/>
              </w:rPr>
              <w:t xml:space="preserve"> the apportionment from the transitional deduction to technical provisions in accordance with the proportionate methodology used for the purposes of calculation of the MCR.</w:t>
            </w:r>
          </w:p>
        </w:tc>
      </w:tr>
      <w:tr w:rsidR="00F672D2" w:rsidRPr="00846C12" w14:paraId="5859C536" w14:textId="77777777" w:rsidTr="00FF0B3F">
        <w:tc>
          <w:tcPr>
            <w:tcW w:w="1671" w:type="dxa"/>
            <w:tcBorders>
              <w:top w:val="single" w:sz="2" w:space="0" w:color="auto"/>
              <w:left w:val="single" w:sz="2" w:space="0" w:color="auto"/>
              <w:bottom w:val="single" w:sz="2" w:space="0" w:color="auto"/>
              <w:right w:val="single" w:sz="2" w:space="0" w:color="auto"/>
            </w:tcBorders>
          </w:tcPr>
          <w:p w14:paraId="47FF0008" w14:textId="77777777" w:rsidR="00FF5BA6" w:rsidRPr="004E5748" w:rsidRDefault="00FF5BA6" w:rsidP="00FF0B3F">
            <w:pPr>
              <w:pStyle w:val="NormalLeft"/>
              <w:rPr>
                <w:lang w:val="en-GB"/>
              </w:rPr>
            </w:pPr>
            <w:r w:rsidRPr="004E5748">
              <w:rPr>
                <w:lang w:val="en-GB"/>
              </w:rPr>
              <w:t>C0010/R0550</w:t>
            </w:r>
          </w:p>
        </w:tc>
        <w:tc>
          <w:tcPr>
            <w:tcW w:w="1858" w:type="dxa"/>
            <w:tcBorders>
              <w:top w:val="single" w:sz="2" w:space="0" w:color="auto"/>
              <w:left w:val="single" w:sz="2" w:space="0" w:color="auto"/>
              <w:bottom w:val="single" w:sz="2" w:space="0" w:color="auto"/>
              <w:right w:val="single" w:sz="2" w:space="0" w:color="auto"/>
            </w:tcBorders>
          </w:tcPr>
          <w:p w14:paraId="1CB11F2E" w14:textId="77777777" w:rsidR="00FF5BA6" w:rsidRPr="004E5748" w:rsidRDefault="00FF5BA6" w:rsidP="00FF0B3F">
            <w:pPr>
              <w:pStyle w:val="NormalLeft"/>
              <w:rPr>
                <w:lang w:val="en-GB"/>
              </w:rPr>
            </w:pPr>
            <w:r w:rsidRPr="004E5748">
              <w:rPr>
                <w:lang w:val="en-GB"/>
              </w:rPr>
              <w:t xml:space="preserve">Technical provisions — non–life (excluding </w:t>
            </w:r>
            <w:r w:rsidRPr="004E5748">
              <w:rPr>
                <w:lang w:val="en-GB"/>
              </w:rPr>
              <w:lastRenderedPageBreak/>
              <w:t>health) — Risk margin</w:t>
            </w:r>
          </w:p>
        </w:tc>
        <w:tc>
          <w:tcPr>
            <w:tcW w:w="5757" w:type="dxa"/>
            <w:tcBorders>
              <w:top w:val="single" w:sz="2" w:space="0" w:color="auto"/>
              <w:left w:val="single" w:sz="2" w:space="0" w:color="auto"/>
              <w:bottom w:val="single" w:sz="2" w:space="0" w:color="auto"/>
              <w:right w:val="single" w:sz="2" w:space="0" w:color="auto"/>
            </w:tcBorders>
          </w:tcPr>
          <w:p w14:paraId="5205ED3E" w14:textId="19E0F39D" w:rsidR="00FF5BA6" w:rsidRPr="004E5748" w:rsidRDefault="00FF5BA6" w:rsidP="00FF0B3F">
            <w:pPr>
              <w:pStyle w:val="NormalLeft"/>
              <w:rPr>
                <w:lang w:val="en-GB"/>
              </w:rPr>
            </w:pPr>
            <w:r w:rsidRPr="004E5748">
              <w:rPr>
                <w:lang w:val="en-GB"/>
              </w:rPr>
              <w:lastRenderedPageBreak/>
              <w:t>This is the total amount of risk margin of technical provisions for non</w:t>
            </w:r>
            <w:r w:rsidR="00950557">
              <w:rPr>
                <w:lang w:val="en-GB"/>
              </w:rPr>
              <w:t xml:space="preserve"> </w:t>
            </w:r>
            <w:r w:rsidRPr="004E5748">
              <w:rPr>
                <w:lang w:val="en-GB"/>
              </w:rPr>
              <w:t>— life business (excluding health).</w:t>
            </w:r>
          </w:p>
          <w:p w14:paraId="486B52F1" w14:textId="684BCF79" w:rsidR="00FF5BA6" w:rsidRPr="004E5748" w:rsidRDefault="00FF5BA6" w:rsidP="00FF0B3F">
            <w:pPr>
              <w:pStyle w:val="NormalLeft"/>
              <w:rPr>
                <w:lang w:val="en-GB"/>
              </w:rPr>
            </w:pPr>
            <w:r w:rsidRPr="004E5748">
              <w:rPr>
                <w:lang w:val="en-GB"/>
              </w:rPr>
              <w:t xml:space="preserve">This amount </w:t>
            </w:r>
            <w:r w:rsidR="002A085A">
              <w:rPr>
                <w:lang w:val="en-GB"/>
              </w:rPr>
              <w:t>includes</w:t>
            </w:r>
            <w:r w:rsidRPr="004E5748">
              <w:rPr>
                <w:lang w:val="en-GB"/>
              </w:rPr>
              <w:t xml:space="preserve"> the apportionment from the transitional deduction to technical provisions in </w:t>
            </w:r>
            <w:r w:rsidRPr="004E5748">
              <w:rPr>
                <w:lang w:val="en-GB"/>
              </w:rPr>
              <w:lastRenderedPageBreak/>
              <w:t>accordance with the proportionate methodology used for the purposes of calculation of the MCR.</w:t>
            </w:r>
          </w:p>
        </w:tc>
      </w:tr>
      <w:tr w:rsidR="00F672D2" w:rsidRPr="00846C12" w14:paraId="54D0C2F6" w14:textId="77777777" w:rsidTr="00FF0B3F">
        <w:tc>
          <w:tcPr>
            <w:tcW w:w="1671" w:type="dxa"/>
            <w:tcBorders>
              <w:top w:val="single" w:sz="2" w:space="0" w:color="auto"/>
              <w:left w:val="single" w:sz="2" w:space="0" w:color="auto"/>
              <w:bottom w:val="single" w:sz="2" w:space="0" w:color="auto"/>
              <w:right w:val="single" w:sz="2" w:space="0" w:color="auto"/>
            </w:tcBorders>
          </w:tcPr>
          <w:p w14:paraId="06EF8468" w14:textId="77777777" w:rsidR="00FF5BA6" w:rsidRPr="004E5748" w:rsidRDefault="00FF5BA6" w:rsidP="00FF0B3F">
            <w:pPr>
              <w:pStyle w:val="NormalLeft"/>
              <w:rPr>
                <w:lang w:val="en-GB"/>
              </w:rPr>
            </w:pPr>
            <w:r w:rsidRPr="004E5748">
              <w:rPr>
                <w:lang w:val="en-GB"/>
              </w:rPr>
              <w:lastRenderedPageBreak/>
              <w:t>C0010/R0560</w:t>
            </w:r>
          </w:p>
        </w:tc>
        <w:tc>
          <w:tcPr>
            <w:tcW w:w="1858" w:type="dxa"/>
            <w:tcBorders>
              <w:top w:val="single" w:sz="2" w:space="0" w:color="auto"/>
              <w:left w:val="single" w:sz="2" w:space="0" w:color="auto"/>
              <w:bottom w:val="single" w:sz="2" w:space="0" w:color="auto"/>
              <w:right w:val="single" w:sz="2" w:space="0" w:color="auto"/>
            </w:tcBorders>
          </w:tcPr>
          <w:p w14:paraId="2DB750D1" w14:textId="77777777" w:rsidR="00FF5BA6" w:rsidRPr="004E5748" w:rsidRDefault="00FF5BA6" w:rsidP="00FF0B3F">
            <w:pPr>
              <w:pStyle w:val="NormalLeft"/>
              <w:rPr>
                <w:lang w:val="en-GB"/>
              </w:rPr>
            </w:pPr>
            <w:r w:rsidRPr="004E5748">
              <w:rPr>
                <w:lang w:val="en-GB"/>
              </w:rPr>
              <w:t>Technical provisions — health (</w:t>
            </w:r>
            <w:proofErr w:type="gramStart"/>
            <w:r w:rsidRPr="004E5748">
              <w:rPr>
                <w:lang w:val="en-GB"/>
              </w:rPr>
              <w:t>similar to</w:t>
            </w:r>
            <w:proofErr w:type="gramEnd"/>
            <w:r w:rsidRPr="004E5748">
              <w:rPr>
                <w:lang w:val="en-GB"/>
              </w:rPr>
              <w:t xml:space="preserve"> non–life)</w:t>
            </w:r>
          </w:p>
        </w:tc>
        <w:tc>
          <w:tcPr>
            <w:tcW w:w="5757" w:type="dxa"/>
            <w:tcBorders>
              <w:top w:val="single" w:sz="2" w:space="0" w:color="auto"/>
              <w:left w:val="single" w:sz="2" w:space="0" w:color="auto"/>
              <w:bottom w:val="single" w:sz="2" w:space="0" w:color="auto"/>
              <w:right w:val="single" w:sz="2" w:space="0" w:color="auto"/>
            </w:tcBorders>
          </w:tcPr>
          <w:p w14:paraId="6CA41CE4" w14:textId="77777777" w:rsidR="00FF5BA6" w:rsidRPr="004E5748" w:rsidRDefault="00FF5BA6" w:rsidP="00FF0B3F">
            <w:pPr>
              <w:pStyle w:val="NormalLeft"/>
              <w:rPr>
                <w:lang w:val="en-GB"/>
              </w:rPr>
            </w:pPr>
            <w:r w:rsidRPr="004E5748">
              <w:rPr>
                <w:lang w:val="en-GB"/>
              </w:rPr>
              <w:t>This is the total amount of technical provisions for health (</w:t>
            </w:r>
            <w:proofErr w:type="gramStart"/>
            <w:r w:rsidRPr="004E5748">
              <w:rPr>
                <w:lang w:val="en-GB"/>
              </w:rPr>
              <w:t>similar to</w:t>
            </w:r>
            <w:proofErr w:type="gramEnd"/>
            <w:r w:rsidRPr="004E5748">
              <w:rPr>
                <w:lang w:val="en-GB"/>
              </w:rPr>
              <w:t xml:space="preserve"> non — life).</w:t>
            </w:r>
          </w:p>
          <w:p w14:paraId="6EF55528" w14:textId="3F633324" w:rsidR="00FF5BA6" w:rsidRPr="004E5748" w:rsidRDefault="00FF5BA6" w:rsidP="00FF0B3F">
            <w:pPr>
              <w:pStyle w:val="NormalLeft"/>
              <w:rPr>
                <w:lang w:val="en-GB"/>
              </w:rPr>
            </w:pPr>
            <w:r w:rsidRPr="004E5748">
              <w:rPr>
                <w:lang w:val="en-GB"/>
              </w:rPr>
              <w:t xml:space="preserve">This amount </w:t>
            </w:r>
            <w:r w:rsidR="002A085A">
              <w:rPr>
                <w:lang w:val="en-GB"/>
              </w:rPr>
              <w:t>includes</w:t>
            </w:r>
            <w:r w:rsidRPr="004E5748">
              <w:rPr>
                <w:lang w:val="en-GB"/>
              </w:rPr>
              <w:t xml:space="preserve"> the apportionment from the transitional deduction to technical provisions in accordance with the proportionate methodology used for the purposes of calculation of the MCR.</w:t>
            </w:r>
          </w:p>
        </w:tc>
      </w:tr>
      <w:tr w:rsidR="00F672D2" w:rsidRPr="00846C12" w14:paraId="020DA15A" w14:textId="77777777" w:rsidTr="00FF0B3F">
        <w:tc>
          <w:tcPr>
            <w:tcW w:w="1671" w:type="dxa"/>
            <w:tcBorders>
              <w:top w:val="single" w:sz="2" w:space="0" w:color="auto"/>
              <w:left w:val="single" w:sz="2" w:space="0" w:color="auto"/>
              <w:bottom w:val="single" w:sz="2" w:space="0" w:color="auto"/>
              <w:right w:val="single" w:sz="2" w:space="0" w:color="auto"/>
            </w:tcBorders>
          </w:tcPr>
          <w:p w14:paraId="67D432B4" w14:textId="77777777" w:rsidR="00FF5BA6" w:rsidRPr="004E5748" w:rsidRDefault="00FF5BA6" w:rsidP="00FF0B3F">
            <w:pPr>
              <w:pStyle w:val="NormalLeft"/>
              <w:rPr>
                <w:lang w:val="en-GB"/>
              </w:rPr>
            </w:pPr>
            <w:r w:rsidRPr="004E5748">
              <w:rPr>
                <w:lang w:val="en-GB"/>
              </w:rPr>
              <w:t>C0010/R0570</w:t>
            </w:r>
          </w:p>
        </w:tc>
        <w:tc>
          <w:tcPr>
            <w:tcW w:w="1858" w:type="dxa"/>
            <w:tcBorders>
              <w:top w:val="single" w:sz="2" w:space="0" w:color="auto"/>
              <w:left w:val="single" w:sz="2" w:space="0" w:color="auto"/>
              <w:bottom w:val="single" w:sz="2" w:space="0" w:color="auto"/>
              <w:right w:val="single" w:sz="2" w:space="0" w:color="auto"/>
            </w:tcBorders>
          </w:tcPr>
          <w:p w14:paraId="52AA0D57" w14:textId="77777777" w:rsidR="00FF5BA6" w:rsidRPr="004E5748" w:rsidRDefault="00FF5BA6" w:rsidP="00FF0B3F">
            <w:pPr>
              <w:pStyle w:val="NormalLeft"/>
              <w:rPr>
                <w:lang w:val="en-GB"/>
              </w:rPr>
            </w:pPr>
            <w:r w:rsidRPr="004E5748">
              <w:rPr>
                <w:lang w:val="en-GB"/>
              </w:rPr>
              <w:t>Technical provisions — health (</w:t>
            </w:r>
            <w:proofErr w:type="gramStart"/>
            <w:r w:rsidRPr="004E5748">
              <w:rPr>
                <w:lang w:val="en-GB"/>
              </w:rPr>
              <w:t>similar to</w:t>
            </w:r>
            <w:proofErr w:type="gramEnd"/>
            <w:r w:rsidRPr="004E5748">
              <w:rPr>
                <w:lang w:val="en-GB"/>
              </w:rPr>
              <w:t xml:space="preserve"> non — life) — technical provisions calculated as a whole</w:t>
            </w:r>
          </w:p>
        </w:tc>
        <w:tc>
          <w:tcPr>
            <w:tcW w:w="5757" w:type="dxa"/>
            <w:tcBorders>
              <w:top w:val="single" w:sz="2" w:space="0" w:color="auto"/>
              <w:left w:val="single" w:sz="2" w:space="0" w:color="auto"/>
              <w:bottom w:val="single" w:sz="2" w:space="0" w:color="auto"/>
              <w:right w:val="single" w:sz="2" w:space="0" w:color="auto"/>
            </w:tcBorders>
          </w:tcPr>
          <w:p w14:paraId="60CE964C" w14:textId="77777777" w:rsidR="00FF5BA6" w:rsidRPr="004E5748" w:rsidRDefault="00FF5BA6" w:rsidP="00FF0B3F">
            <w:pPr>
              <w:pStyle w:val="NormalLeft"/>
              <w:rPr>
                <w:lang w:val="en-GB"/>
              </w:rPr>
            </w:pPr>
            <w:r w:rsidRPr="004E5748">
              <w:rPr>
                <w:lang w:val="en-GB"/>
              </w:rPr>
              <w:t xml:space="preserve">This is the total amount of technical provisions calculated as a whole (replicable / </w:t>
            </w:r>
            <w:proofErr w:type="spellStart"/>
            <w:r w:rsidRPr="004E5748">
              <w:rPr>
                <w:lang w:val="en-GB"/>
              </w:rPr>
              <w:t>hedgeable</w:t>
            </w:r>
            <w:proofErr w:type="spellEnd"/>
            <w:r w:rsidRPr="004E5748">
              <w:rPr>
                <w:lang w:val="en-GB"/>
              </w:rPr>
              <w:t xml:space="preserve"> portfolio) for health (</w:t>
            </w:r>
            <w:proofErr w:type="gramStart"/>
            <w:r w:rsidRPr="004E5748">
              <w:rPr>
                <w:lang w:val="en-GB"/>
              </w:rPr>
              <w:t>similar to</w:t>
            </w:r>
            <w:proofErr w:type="gramEnd"/>
            <w:r w:rsidRPr="004E5748">
              <w:rPr>
                <w:lang w:val="en-GB"/>
              </w:rPr>
              <w:t xml:space="preserve"> non–life).</w:t>
            </w:r>
          </w:p>
          <w:p w14:paraId="7068DDB0" w14:textId="5BADD247" w:rsidR="00FF5BA6" w:rsidRPr="004E5748" w:rsidRDefault="00FF5BA6" w:rsidP="00FF0B3F">
            <w:pPr>
              <w:pStyle w:val="NormalLeft"/>
              <w:rPr>
                <w:lang w:val="en-GB"/>
              </w:rPr>
            </w:pPr>
            <w:r w:rsidRPr="004E5748">
              <w:rPr>
                <w:lang w:val="en-GB"/>
              </w:rPr>
              <w:t xml:space="preserve">This amount </w:t>
            </w:r>
            <w:r w:rsidR="002A085A">
              <w:rPr>
                <w:lang w:val="en-GB"/>
              </w:rPr>
              <w:t>includes</w:t>
            </w:r>
            <w:r w:rsidRPr="004E5748">
              <w:rPr>
                <w:lang w:val="en-GB"/>
              </w:rPr>
              <w:t xml:space="preserve"> the apportionment from the transitional deduction to technical provisions in accordance with the proportionate methodology used for the purposes of MCR calculation.</w:t>
            </w:r>
          </w:p>
        </w:tc>
      </w:tr>
      <w:tr w:rsidR="00F672D2" w:rsidRPr="00846C12" w14:paraId="44C62DDA" w14:textId="77777777" w:rsidTr="00FF0B3F">
        <w:tc>
          <w:tcPr>
            <w:tcW w:w="1671" w:type="dxa"/>
            <w:tcBorders>
              <w:top w:val="single" w:sz="2" w:space="0" w:color="auto"/>
              <w:left w:val="single" w:sz="2" w:space="0" w:color="auto"/>
              <w:bottom w:val="single" w:sz="2" w:space="0" w:color="auto"/>
              <w:right w:val="single" w:sz="2" w:space="0" w:color="auto"/>
            </w:tcBorders>
          </w:tcPr>
          <w:p w14:paraId="5FF3A946" w14:textId="77777777" w:rsidR="00FF5BA6" w:rsidRPr="004E5748" w:rsidRDefault="00FF5BA6" w:rsidP="00FF0B3F">
            <w:pPr>
              <w:pStyle w:val="NormalLeft"/>
              <w:rPr>
                <w:lang w:val="en-GB"/>
              </w:rPr>
            </w:pPr>
            <w:r w:rsidRPr="004E5748">
              <w:rPr>
                <w:lang w:val="en-GB"/>
              </w:rPr>
              <w:t>C0010/R0580</w:t>
            </w:r>
          </w:p>
        </w:tc>
        <w:tc>
          <w:tcPr>
            <w:tcW w:w="1858" w:type="dxa"/>
            <w:tcBorders>
              <w:top w:val="single" w:sz="2" w:space="0" w:color="auto"/>
              <w:left w:val="single" w:sz="2" w:space="0" w:color="auto"/>
              <w:bottom w:val="single" w:sz="2" w:space="0" w:color="auto"/>
              <w:right w:val="single" w:sz="2" w:space="0" w:color="auto"/>
            </w:tcBorders>
          </w:tcPr>
          <w:p w14:paraId="21B1C963" w14:textId="77777777" w:rsidR="00FF5BA6" w:rsidRPr="004E5748" w:rsidRDefault="00FF5BA6" w:rsidP="00FF0B3F">
            <w:pPr>
              <w:pStyle w:val="NormalLeft"/>
              <w:rPr>
                <w:lang w:val="en-GB"/>
              </w:rPr>
            </w:pPr>
            <w:r w:rsidRPr="004E5748">
              <w:rPr>
                <w:lang w:val="en-GB"/>
              </w:rPr>
              <w:t xml:space="preserve">Technical provisions — </w:t>
            </w:r>
            <w:proofErr w:type="gramStart"/>
            <w:r w:rsidRPr="004E5748">
              <w:rPr>
                <w:lang w:val="en-GB"/>
              </w:rPr>
              <w:t>health(</w:t>
            </w:r>
            <w:proofErr w:type="gramEnd"/>
            <w:r w:rsidRPr="004E5748">
              <w:rPr>
                <w:lang w:val="en-GB"/>
              </w:rPr>
              <w:t>similar to non –life) — Best estimate</w:t>
            </w:r>
          </w:p>
        </w:tc>
        <w:tc>
          <w:tcPr>
            <w:tcW w:w="5757" w:type="dxa"/>
            <w:tcBorders>
              <w:top w:val="single" w:sz="2" w:space="0" w:color="auto"/>
              <w:left w:val="single" w:sz="2" w:space="0" w:color="auto"/>
              <w:bottom w:val="single" w:sz="2" w:space="0" w:color="auto"/>
              <w:right w:val="single" w:sz="2" w:space="0" w:color="auto"/>
            </w:tcBorders>
          </w:tcPr>
          <w:p w14:paraId="3C87951C" w14:textId="77777777" w:rsidR="00FF5BA6" w:rsidRPr="004E5748" w:rsidRDefault="00FF5BA6" w:rsidP="00FF0B3F">
            <w:pPr>
              <w:pStyle w:val="NormalLeft"/>
              <w:rPr>
                <w:lang w:val="en-GB"/>
              </w:rPr>
            </w:pPr>
            <w:r w:rsidRPr="004E5748">
              <w:rPr>
                <w:lang w:val="en-GB"/>
              </w:rPr>
              <w:t>This is the total amount of best estimate of technical provisions for health business (</w:t>
            </w:r>
            <w:proofErr w:type="gramStart"/>
            <w:r w:rsidRPr="004E5748">
              <w:rPr>
                <w:lang w:val="en-GB"/>
              </w:rPr>
              <w:t>similar to</w:t>
            </w:r>
            <w:proofErr w:type="gramEnd"/>
            <w:r w:rsidRPr="004E5748">
              <w:rPr>
                <w:lang w:val="en-GB"/>
              </w:rPr>
              <w:t xml:space="preserve"> non — life).</w:t>
            </w:r>
          </w:p>
          <w:p w14:paraId="38702B37" w14:textId="77777777" w:rsidR="00FF5BA6" w:rsidRPr="004E5748" w:rsidRDefault="00FF5BA6" w:rsidP="00FF0B3F">
            <w:pPr>
              <w:pStyle w:val="NormalLeft"/>
              <w:rPr>
                <w:lang w:val="en-GB"/>
              </w:rPr>
            </w:pPr>
            <w:r w:rsidRPr="004E5748">
              <w:rPr>
                <w:lang w:val="en-GB"/>
              </w:rPr>
              <w:t>Best estimate shall be disclosed gross of reinsurance.</w:t>
            </w:r>
          </w:p>
          <w:p w14:paraId="4236A0DE" w14:textId="3668E4B4" w:rsidR="00FF5BA6" w:rsidRPr="004E5748" w:rsidRDefault="00FF5BA6" w:rsidP="00FF0B3F">
            <w:pPr>
              <w:pStyle w:val="NormalLeft"/>
              <w:rPr>
                <w:lang w:val="en-GB"/>
              </w:rPr>
            </w:pPr>
            <w:r w:rsidRPr="004E5748">
              <w:rPr>
                <w:lang w:val="en-GB"/>
              </w:rPr>
              <w:t xml:space="preserve">This amount </w:t>
            </w:r>
            <w:r w:rsidR="002A085A">
              <w:rPr>
                <w:lang w:val="en-GB"/>
              </w:rPr>
              <w:t>includes</w:t>
            </w:r>
            <w:r w:rsidRPr="004E5748">
              <w:rPr>
                <w:lang w:val="en-GB"/>
              </w:rPr>
              <w:t xml:space="preserve"> the apportionment from the transitional deduction to technical provisions in accordance with the proportionate methodology used for the purposes of MCR calculation.</w:t>
            </w:r>
          </w:p>
        </w:tc>
      </w:tr>
      <w:tr w:rsidR="00F672D2" w:rsidRPr="00846C12" w14:paraId="0F820DCC" w14:textId="77777777" w:rsidTr="00FF0B3F">
        <w:tc>
          <w:tcPr>
            <w:tcW w:w="1671" w:type="dxa"/>
            <w:tcBorders>
              <w:top w:val="single" w:sz="2" w:space="0" w:color="auto"/>
              <w:left w:val="single" w:sz="2" w:space="0" w:color="auto"/>
              <w:bottom w:val="single" w:sz="2" w:space="0" w:color="auto"/>
              <w:right w:val="single" w:sz="2" w:space="0" w:color="auto"/>
            </w:tcBorders>
          </w:tcPr>
          <w:p w14:paraId="01D9EFCC" w14:textId="77777777" w:rsidR="00FF5BA6" w:rsidRPr="004E5748" w:rsidRDefault="00FF5BA6" w:rsidP="00FF0B3F">
            <w:pPr>
              <w:pStyle w:val="NormalLeft"/>
              <w:rPr>
                <w:lang w:val="en-GB"/>
              </w:rPr>
            </w:pPr>
            <w:r w:rsidRPr="004E5748">
              <w:rPr>
                <w:lang w:val="en-GB"/>
              </w:rPr>
              <w:t>C0010/R0590</w:t>
            </w:r>
          </w:p>
        </w:tc>
        <w:tc>
          <w:tcPr>
            <w:tcW w:w="1858" w:type="dxa"/>
            <w:tcBorders>
              <w:top w:val="single" w:sz="2" w:space="0" w:color="auto"/>
              <w:left w:val="single" w:sz="2" w:space="0" w:color="auto"/>
              <w:bottom w:val="single" w:sz="2" w:space="0" w:color="auto"/>
              <w:right w:val="single" w:sz="2" w:space="0" w:color="auto"/>
            </w:tcBorders>
          </w:tcPr>
          <w:p w14:paraId="20D1124B" w14:textId="77777777" w:rsidR="00FF5BA6" w:rsidRPr="004E5748" w:rsidRDefault="00FF5BA6" w:rsidP="00FF0B3F">
            <w:pPr>
              <w:pStyle w:val="NormalLeft"/>
              <w:rPr>
                <w:lang w:val="en-GB"/>
              </w:rPr>
            </w:pPr>
            <w:r w:rsidRPr="004E5748">
              <w:rPr>
                <w:lang w:val="en-GB"/>
              </w:rPr>
              <w:t>Technical provisions — health (</w:t>
            </w:r>
            <w:proofErr w:type="gramStart"/>
            <w:r w:rsidRPr="004E5748">
              <w:rPr>
                <w:lang w:val="en-GB"/>
              </w:rPr>
              <w:t>similar to</w:t>
            </w:r>
            <w:proofErr w:type="gramEnd"/>
            <w:r w:rsidRPr="004E5748">
              <w:rPr>
                <w:lang w:val="en-GB"/>
              </w:rPr>
              <w:t xml:space="preserve"> non — life) — Risk margin</w:t>
            </w:r>
          </w:p>
        </w:tc>
        <w:tc>
          <w:tcPr>
            <w:tcW w:w="5757" w:type="dxa"/>
            <w:tcBorders>
              <w:top w:val="single" w:sz="2" w:space="0" w:color="auto"/>
              <w:left w:val="single" w:sz="2" w:space="0" w:color="auto"/>
              <w:bottom w:val="single" w:sz="2" w:space="0" w:color="auto"/>
              <w:right w:val="single" w:sz="2" w:space="0" w:color="auto"/>
            </w:tcBorders>
          </w:tcPr>
          <w:p w14:paraId="0FB78F08" w14:textId="77777777" w:rsidR="00FF5BA6" w:rsidRPr="004E5748" w:rsidRDefault="00FF5BA6" w:rsidP="00FF0B3F">
            <w:pPr>
              <w:pStyle w:val="NormalLeft"/>
              <w:rPr>
                <w:lang w:val="en-GB"/>
              </w:rPr>
            </w:pPr>
            <w:r w:rsidRPr="004E5748">
              <w:rPr>
                <w:lang w:val="en-GB"/>
              </w:rPr>
              <w:t>This is the total amount of risk margin of technical provisions for health business (</w:t>
            </w:r>
            <w:proofErr w:type="gramStart"/>
            <w:r w:rsidRPr="004E5748">
              <w:rPr>
                <w:lang w:val="en-GB"/>
              </w:rPr>
              <w:t>similar to</w:t>
            </w:r>
            <w:proofErr w:type="gramEnd"/>
            <w:r w:rsidRPr="004E5748">
              <w:rPr>
                <w:lang w:val="en-GB"/>
              </w:rPr>
              <w:t xml:space="preserve"> non — life).</w:t>
            </w:r>
          </w:p>
          <w:p w14:paraId="0FF6F0D6" w14:textId="711AB158" w:rsidR="00FF5BA6" w:rsidRPr="004E5748" w:rsidRDefault="00FF5BA6" w:rsidP="00FF0B3F">
            <w:pPr>
              <w:pStyle w:val="NormalLeft"/>
              <w:rPr>
                <w:lang w:val="en-GB"/>
              </w:rPr>
            </w:pPr>
            <w:r w:rsidRPr="004E5748">
              <w:rPr>
                <w:lang w:val="en-GB"/>
              </w:rPr>
              <w:t xml:space="preserve">This amount </w:t>
            </w:r>
            <w:r w:rsidR="002A085A">
              <w:rPr>
                <w:lang w:val="en-GB"/>
              </w:rPr>
              <w:t>includes</w:t>
            </w:r>
            <w:r w:rsidRPr="004E5748">
              <w:rPr>
                <w:lang w:val="en-GB"/>
              </w:rPr>
              <w:t xml:space="preserve"> the apportionment from the transitional deduction to technical provisions in accordance with the proportionate methodology used for the purposes of MCR calculation.</w:t>
            </w:r>
          </w:p>
        </w:tc>
      </w:tr>
      <w:tr w:rsidR="00F672D2" w:rsidRPr="00846C12" w14:paraId="4FD6D329" w14:textId="77777777" w:rsidTr="00FF0B3F">
        <w:tc>
          <w:tcPr>
            <w:tcW w:w="1671" w:type="dxa"/>
            <w:tcBorders>
              <w:top w:val="single" w:sz="2" w:space="0" w:color="auto"/>
              <w:left w:val="single" w:sz="2" w:space="0" w:color="auto"/>
              <w:bottom w:val="single" w:sz="2" w:space="0" w:color="auto"/>
              <w:right w:val="single" w:sz="2" w:space="0" w:color="auto"/>
            </w:tcBorders>
          </w:tcPr>
          <w:p w14:paraId="0B580C9A" w14:textId="77777777" w:rsidR="00FF5BA6" w:rsidRPr="004E5748" w:rsidRDefault="00FF5BA6" w:rsidP="00FF0B3F">
            <w:pPr>
              <w:pStyle w:val="NormalLeft"/>
              <w:rPr>
                <w:lang w:val="en-GB"/>
              </w:rPr>
            </w:pPr>
            <w:r w:rsidRPr="004E5748">
              <w:rPr>
                <w:lang w:val="en-GB"/>
              </w:rPr>
              <w:t>C0010/R0600</w:t>
            </w:r>
          </w:p>
        </w:tc>
        <w:tc>
          <w:tcPr>
            <w:tcW w:w="1858" w:type="dxa"/>
            <w:tcBorders>
              <w:top w:val="single" w:sz="2" w:space="0" w:color="auto"/>
              <w:left w:val="single" w:sz="2" w:space="0" w:color="auto"/>
              <w:bottom w:val="single" w:sz="2" w:space="0" w:color="auto"/>
              <w:right w:val="single" w:sz="2" w:space="0" w:color="auto"/>
            </w:tcBorders>
          </w:tcPr>
          <w:p w14:paraId="4BE819FB" w14:textId="77777777" w:rsidR="00FF5BA6" w:rsidRPr="004E5748" w:rsidRDefault="00FF5BA6" w:rsidP="00FF0B3F">
            <w:pPr>
              <w:pStyle w:val="NormalLeft"/>
              <w:rPr>
                <w:lang w:val="en-GB"/>
              </w:rPr>
            </w:pPr>
            <w:r w:rsidRPr="004E5748">
              <w:rPr>
                <w:lang w:val="en-GB"/>
              </w:rPr>
              <w:t>Technical provisions — life (excluding index–linked and unit–linked)</w:t>
            </w:r>
          </w:p>
        </w:tc>
        <w:tc>
          <w:tcPr>
            <w:tcW w:w="5757" w:type="dxa"/>
            <w:tcBorders>
              <w:top w:val="single" w:sz="2" w:space="0" w:color="auto"/>
              <w:left w:val="single" w:sz="2" w:space="0" w:color="auto"/>
              <w:bottom w:val="single" w:sz="2" w:space="0" w:color="auto"/>
              <w:right w:val="single" w:sz="2" w:space="0" w:color="auto"/>
            </w:tcBorders>
          </w:tcPr>
          <w:p w14:paraId="22398834" w14:textId="77777777" w:rsidR="00FF5BA6" w:rsidRPr="004E5748" w:rsidRDefault="00FF5BA6" w:rsidP="00FF0B3F">
            <w:pPr>
              <w:pStyle w:val="NormalLeft"/>
              <w:rPr>
                <w:lang w:val="en-GB"/>
              </w:rPr>
            </w:pPr>
            <w:r w:rsidRPr="004E5748">
              <w:rPr>
                <w:lang w:val="en-GB"/>
              </w:rPr>
              <w:t xml:space="preserve">Sum of the technical </w:t>
            </w:r>
            <w:proofErr w:type="gramStart"/>
            <w:r w:rsidRPr="004E5748">
              <w:rPr>
                <w:lang w:val="en-GB"/>
              </w:rPr>
              <w:t>provisions</w:t>
            </w:r>
            <w:proofErr w:type="gramEnd"/>
            <w:r w:rsidRPr="004E5748">
              <w:rPr>
                <w:lang w:val="en-GB"/>
              </w:rPr>
              <w:t xml:space="preserve"> life (excluding index–linked and unit–linked).</w:t>
            </w:r>
          </w:p>
          <w:p w14:paraId="142AFA73" w14:textId="281262A6" w:rsidR="00FF5BA6" w:rsidRPr="004E5748" w:rsidRDefault="00FF5BA6" w:rsidP="00FF0B3F">
            <w:pPr>
              <w:pStyle w:val="NormalLeft"/>
              <w:rPr>
                <w:lang w:val="en-GB"/>
              </w:rPr>
            </w:pPr>
            <w:r w:rsidRPr="004E5748">
              <w:rPr>
                <w:lang w:val="en-GB"/>
              </w:rPr>
              <w:t xml:space="preserve">This amount </w:t>
            </w:r>
            <w:r w:rsidR="002A085A">
              <w:rPr>
                <w:lang w:val="en-GB"/>
              </w:rPr>
              <w:t>includes</w:t>
            </w:r>
            <w:r w:rsidRPr="004E5748">
              <w:rPr>
                <w:lang w:val="en-GB"/>
              </w:rPr>
              <w:t xml:space="preserve"> the apportionment from the transitional deduction to technical provisions in accordance with the proportionate methodology used for the purposes of MCR calculation.</w:t>
            </w:r>
          </w:p>
        </w:tc>
      </w:tr>
      <w:tr w:rsidR="00F672D2" w:rsidRPr="00846C12" w14:paraId="6FC1F0B0" w14:textId="77777777" w:rsidTr="00FF0B3F">
        <w:tc>
          <w:tcPr>
            <w:tcW w:w="1671" w:type="dxa"/>
            <w:tcBorders>
              <w:top w:val="single" w:sz="2" w:space="0" w:color="auto"/>
              <w:left w:val="single" w:sz="2" w:space="0" w:color="auto"/>
              <w:bottom w:val="single" w:sz="2" w:space="0" w:color="auto"/>
              <w:right w:val="single" w:sz="2" w:space="0" w:color="auto"/>
            </w:tcBorders>
          </w:tcPr>
          <w:p w14:paraId="7F6FAD5F" w14:textId="77777777" w:rsidR="00FF5BA6" w:rsidRPr="004E5748" w:rsidRDefault="00FF5BA6" w:rsidP="00FF0B3F">
            <w:pPr>
              <w:pStyle w:val="NormalLeft"/>
              <w:rPr>
                <w:lang w:val="en-GB"/>
              </w:rPr>
            </w:pPr>
            <w:r w:rsidRPr="004E5748">
              <w:rPr>
                <w:lang w:val="en-GB"/>
              </w:rPr>
              <w:t>C0010/R0610</w:t>
            </w:r>
          </w:p>
        </w:tc>
        <w:tc>
          <w:tcPr>
            <w:tcW w:w="1858" w:type="dxa"/>
            <w:tcBorders>
              <w:top w:val="single" w:sz="2" w:space="0" w:color="auto"/>
              <w:left w:val="single" w:sz="2" w:space="0" w:color="auto"/>
              <w:bottom w:val="single" w:sz="2" w:space="0" w:color="auto"/>
              <w:right w:val="single" w:sz="2" w:space="0" w:color="auto"/>
            </w:tcBorders>
          </w:tcPr>
          <w:p w14:paraId="7A5B21C6" w14:textId="77777777" w:rsidR="00FF5BA6" w:rsidRPr="004E5748" w:rsidRDefault="00FF5BA6" w:rsidP="00FF0B3F">
            <w:pPr>
              <w:pStyle w:val="NormalLeft"/>
              <w:rPr>
                <w:lang w:val="en-GB"/>
              </w:rPr>
            </w:pPr>
            <w:r w:rsidRPr="004E5748">
              <w:rPr>
                <w:lang w:val="en-GB"/>
              </w:rPr>
              <w:t>Technical provisions — health (</w:t>
            </w:r>
            <w:proofErr w:type="gramStart"/>
            <w:r w:rsidRPr="004E5748">
              <w:rPr>
                <w:lang w:val="en-GB"/>
              </w:rPr>
              <w:t>similar to</w:t>
            </w:r>
            <w:proofErr w:type="gramEnd"/>
            <w:r w:rsidRPr="004E5748">
              <w:rPr>
                <w:lang w:val="en-GB"/>
              </w:rPr>
              <w:t xml:space="preserve"> life)</w:t>
            </w:r>
          </w:p>
        </w:tc>
        <w:tc>
          <w:tcPr>
            <w:tcW w:w="5757" w:type="dxa"/>
            <w:tcBorders>
              <w:top w:val="single" w:sz="2" w:space="0" w:color="auto"/>
              <w:left w:val="single" w:sz="2" w:space="0" w:color="auto"/>
              <w:bottom w:val="single" w:sz="2" w:space="0" w:color="auto"/>
              <w:right w:val="single" w:sz="2" w:space="0" w:color="auto"/>
            </w:tcBorders>
          </w:tcPr>
          <w:p w14:paraId="152BAA55" w14:textId="77777777" w:rsidR="00FF5BA6" w:rsidRPr="004E5748" w:rsidRDefault="00FF5BA6" w:rsidP="00FF0B3F">
            <w:pPr>
              <w:pStyle w:val="NormalLeft"/>
              <w:rPr>
                <w:lang w:val="en-GB"/>
              </w:rPr>
            </w:pPr>
            <w:r w:rsidRPr="004E5748">
              <w:rPr>
                <w:lang w:val="en-GB"/>
              </w:rPr>
              <w:t>This is the total amount of technical provisions for health (</w:t>
            </w:r>
            <w:proofErr w:type="gramStart"/>
            <w:r w:rsidRPr="004E5748">
              <w:rPr>
                <w:lang w:val="en-GB"/>
              </w:rPr>
              <w:t>similar to</w:t>
            </w:r>
            <w:proofErr w:type="gramEnd"/>
            <w:r w:rsidRPr="004E5748">
              <w:rPr>
                <w:lang w:val="en-GB"/>
              </w:rPr>
              <w:t xml:space="preserve"> life) business.</w:t>
            </w:r>
          </w:p>
          <w:p w14:paraId="47324D07" w14:textId="645F4083" w:rsidR="00FF5BA6" w:rsidRPr="004E5748" w:rsidRDefault="00FF5BA6" w:rsidP="00FF0B3F">
            <w:pPr>
              <w:pStyle w:val="NormalLeft"/>
              <w:rPr>
                <w:lang w:val="en-GB"/>
              </w:rPr>
            </w:pPr>
            <w:r w:rsidRPr="004E5748">
              <w:rPr>
                <w:lang w:val="en-GB"/>
              </w:rPr>
              <w:t xml:space="preserve">This amount </w:t>
            </w:r>
            <w:r w:rsidR="002A085A">
              <w:rPr>
                <w:lang w:val="en-GB"/>
              </w:rPr>
              <w:t>includes</w:t>
            </w:r>
            <w:r w:rsidRPr="004E5748">
              <w:rPr>
                <w:lang w:val="en-GB"/>
              </w:rPr>
              <w:t xml:space="preserve"> the apportionment from the transitional deduction to technical provisions in </w:t>
            </w:r>
            <w:r w:rsidRPr="004E5748">
              <w:rPr>
                <w:lang w:val="en-GB"/>
              </w:rPr>
              <w:lastRenderedPageBreak/>
              <w:t>accordance with the proportionate methodology used for the purposes of MCR calculation.</w:t>
            </w:r>
          </w:p>
        </w:tc>
      </w:tr>
      <w:tr w:rsidR="00F672D2" w:rsidRPr="00846C12" w14:paraId="3058D437" w14:textId="77777777" w:rsidTr="00FF0B3F">
        <w:tc>
          <w:tcPr>
            <w:tcW w:w="1671" w:type="dxa"/>
            <w:tcBorders>
              <w:top w:val="single" w:sz="2" w:space="0" w:color="auto"/>
              <w:left w:val="single" w:sz="2" w:space="0" w:color="auto"/>
              <w:bottom w:val="single" w:sz="2" w:space="0" w:color="auto"/>
              <w:right w:val="single" w:sz="2" w:space="0" w:color="auto"/>
            </w:tcBorders>
          </w:tcPr>
          <w:p w14:paraId="7E3B8665" w14:textId="77777777" w:rsidR="00FF5BA6" w:rsidRPr="004E5748" w:rsidRDefault="00FF5BA6" w:rsidP="00FF0B3F">
            <w:pPr>
              <w:pStyle w:val="NormalLeft"/>
              <w:rPr>
                <w:lang w:val="en-GB"/>
              </w:rPr>
            </w:pPr>
            <w:r w:rsidRPr="004E5748">
              <w:rPr>
                <w:lang w:val="en-GB"/>
              </w:rPr>
              <w:lastRenderedPageBreak/>
              <w:t>C0010/R0620</w:t>
            </w:r>
          </w:p>
        </w:tc>
        <w:tc>
          <w:tcPr>
            <w:tcW w:w="1858" w:type="dxa"/>
            <w:tcBorders>
              <w:top w:val="single" w:sz="2" w:space="0" w:color="auto"/>
              <w:left w:val="single" w:sz="2" w:space="0" w:color="auto"/>
              <w:bottom w:val="single" w:sz="2" w:space="0" w:color="auto"/>
              <w:right w:val="single" w:sz="2" w:space="0" w:color="auto"/>
            </w:tcBorders>
          </w:tcPr>
          <w:p w14:paraId="4C9FD7A3" w14:textId="77777777" w:rsidR="00FF5BA6" w:rsidRPr="004E5748" w:rsidRDefault="00FF5BA6" w:rsidP="00FF0B3F">
            <w:pPr>
              <w:pStyle w:val="NormalLeft"/>
              <w:rPr>
                <w:lang w:val="en-GB"/>
              </w:rPr>
            </w:pPr>
            <w:r w:rsidRPr="004E5748">
              <w:rPr>
                <w:lang w:val="en-GB"/>
              </w:rPr>
              <w:t>Technical provisions — health (</w:t>
            </w:r>
            <w:proofErr w:type="gramStart"/>
            <w:r w:rsidRPr="004E5748">
              <w:rPr>
                <w:lang w:val="en-GB"/>
              </w:rPr>
              <w:t>similar to</w:t>
            </w:r>
            <w:proofErr w:type="gramEnd"/>
            <w:r w:rsidRPr="004E5748">
              <w:rPr>
                <w:lang w:val="en-GB"/>
              </w:rPr>
              <w:t xml:space="preserve"> life) — technical provisions calculated as a whole</w:t>
            </w:r>
          </w:p>
        </w:tc>
        <w:tc>
          <w:tcPr>
            <w:tcW w:w="5757" w:type="dxa"/>
            <w:tcBorders>
              <w:top w:val="single" w:sz="2" w:space="0" w:color="auto"/>
              <w:left w:val="single" w:sz="2" w:space="0" w:color="auto"/>
              <w:bottom w:val="single" w:sz="2" w:space="0" w:color="auto"/>
              <w:right w:val="single" w:sz="2" w:space="0" w:color="auto"/>
            </w:tcBorders>
          </w:tcPr>
          <w:p w14:paraId="2B20674D" w14:textId="77777777" w:rsidR="00FF5BA6" w:rsidRPr="004E5748" w:rsidRDefault="00FF5BA6" w:rsidP="00FF0B3F">
            <w:pPr>
              <w:pStyle w:val="NormalLeft"/>
              <w:rPr>
                <w:lang w:val="en-GB"/>
              </w:rPr>
            </w:pPr>
            <w:r w:rsidRPr="004E5748">
              <w:rPr>
                <w:lang w:val="en-GB"/>
              </w:rPr>
              <w:t xml:space="preserve">This is the total amount of technical provisions calculated as a whole (replicable / </w:t>
            </w:r>
            <w:proofErr w:type="spellStart"/>
            <w:r w:rsidRPr="004E5748">
              <w:rPr>
                <w:lang w:val="en-GB"/>
              </w:rPr>
              <w:t>hedgeable</w:t>
            </w:r>
            <w:proofErr w:type="spellEnd"/>
            <w:r w:rsidRPr="004E5748">
              <w:rPr>
                <w:lang w:val="en-GB"/>
              </w:rPr>
              <w:t xml:space="preserve"> portfolio) for health (</w:t>
            </w:r>
            <w:proofErr w:type="gramStart"/>
            <w:r w:rsidRPr="004E5748">
              <w:rPr>
                <w:lang w:val="en-GB"/>
              </w:rPr>
              <w:t>similar to</w:t>
            </w:r>
            <w:proofErr w:type="gramEnd"/>
            <w:r w:rsidRPr="004E5748">
              <w:rPr>
                <w:lang w:val="en-GB"/>
              </w:rPr>
              <w:t xml:space="preserve"> life) business.</w:t>
            </w:r>
          </w:p>
          <w:p w14:paraId="1527BBB5" w14:textId="353AC2FF" w:rsidR="00FF5BA6" w:rsidRPr="004E5748" w:rsidRDefault="00FF5BA6" w:rsidP="00FF0B3F">
            <w:pPr>
              <w:pStyle w:val="NormalLeft"/>
              <w:rPr>
                <w:lang w:val="en-GB"/>
              </w:rPr>
            </w:pPr>
            <w:r w:rsidRPr="004E5748">
              <w:rPr>
                <w:lang w:val="en-GB"/>
              </w:rPr>
              <w:t xml:space="preserve">This amount </w:t>
            </w:r>
            <w:r w:rsidR="002A085A">
              <w:rPr>
                <w:lang w:val="en-GB"/>
              </w:rPr>
              <w:t>includes</w:t>
            </w:r>
            <w:r w:rsidRPr="004E5748">
              <w:rPr>
                <w:lang w:val="en-GB"/>
              </w:rPr>
              <w:t xml:space="preserve"> the apportionment from the transitional deduction to technical provisions in accordance with the proportionate methodology used for the purposes of MCR calculation.</w:t>
            </w:r>
          </w:p>
        </w:tc>
      </w:tr>
      <w:tr w:rsidR="00F672D2" w:rsidRPr="00846C12" w14:paraId="5269153A" w14:textId="77777777" w:rsidTr="00FF0B3F">
        <w:tc>
          <w:tcPr>
            <w:tcW w:w="1671" w:type="dxa"/>
            <w:tcBorders>
              <w:top w:val="single" w:sz="2" w:space="0" w:color="auto"/>
              <w:left w:val="single" w:sz="2" w:space="0" w:color="auto"/>
              <w:bottom w:val="single" w:sz="2" w:space="0" w:color="auto"/>
              <w:right w:val="single" w:sz="2" w:space="0" w:color="auto"/>
            </w:tcBorders>
          </w:tcPr>
          <w:p w14:paraId="5AD20411" w14:textId="77777777" w:rsidR="00FF5BA6" w:rsidRPr="004E5748" w:rsidRDefault="00FF5BA6" w:rsidP="00FF0B3F">
            <w:pPr>
              <w:pStyle w:val="NormalLeft"/>
              <w:rPr>
                <w:lang w:val="en-GB"/>
              </w:rPr>
            </w:pPr>
            <w:r w:rsidRPr="004E5748">
              <w:rPr>
                <w:lang w:val="en-GB"/>
              </w:rPr>
              <w:t>C0010/R0630</w:t>
            </w:r>
          </w:p>
        </w:tc>
        <w:tc>
          <w:tcPr>
            <w:tcW w:w="1858" w:type="dxa"/>
            <w:tcBorders>
              <w:top w:val="single" w:sz="2" w:space="0" w:color="auto"/>
              <w:left w:val="single" w:sz="2" w:space="0" w:color="auto"/>
              <w:bottom w:val="single" w:sz="2" w:space="0" w:color="auto"/>
              <w:right w:val="single" w:sz="2" w:space="0" w:color="auto"/>
            </w:tcBorders>
          </w:tcPr>
          <w:p w14:paraId="45F2E1F5" w14:textId="77777777" w:rsidR="00FF5BA6" w:rsidRPr="004E5748" w:rsidRDefault="00FF5BA6" w:rsidP="00FF0B3F">
            <w:pPr>
              <w:pStyle w:val="NormalLeft"/>
              <w:rPr>
                <w:lang w:val="en-GB"/>
              </w:rPr>
            </w:pPr>
            <w:r w:rsidRPr="004E5748">
              <w:rPr>
                <w:lang w:val="en-GB"/>
              </w:rPr>
              <w:t>Technical provisions — health (</w:t>
            </w:r>
            <w:proofErr w:type="gramStart"/>
            <w:r w:rsidRPr="004E5748">
              <w:rPr>
                <w:lang w:val="en-GB"/>
              </w:rPr>
              <w:t>similar to</w:t>
            </w:r>
            <w:proofErr w:type="gramEnd"/>
            <w:r w:rsidRPr="004E5748">
              <w:rPr>
                <w:lang w:val="en-GB"/>
              </w:rPr>
              <w:t xml:space="preserve"> life) — Best estimate</w:t>
            </w:r>
          </w:p>
        </w:tc>
        <w:tc>
          <w:tcPr>
            <w:tcW w:w="5757" w:type="dxa"/>
            <w:tcBorders>
              <w:top w:val="single" w:sz="2" w:space="0" w:color="auto"/>
              <w:left w:val="single" w:sz="2" w:space="0" w:color="auto"/>
              <w:bottom w:val="single" w:sz="2" w:space="0" w:color="auto"/>
              <w:right w:val="single" w:sz="2" w:space="0" w:color="auto"/>
            </w:tcBorders>
          </w:tcPr>
          <w:p w14:paraId="11D34F6B" w14:textId="77777777" w:rsidR="00FF5BA6" w:rsidRPr="004E5748" w:rsidRDefault="00FF5BA6" w:rsidP="00FF0B3F">
            <w:pPr>
              <w:pStyle w:val="NormalLeft"/>
              <w:rPr>
                <w:lang w:val="en-GB"/>
              </w:rPr>
            </w:pPr>
            <w:r w:rsidRPr="004E5748">
              <w:rPr>
                <w:lang w:val="en-GB"/>
              </w:rPr>
              <w:t>This is the total amount of best estimate of technical provisions for health (</w:t>
            </w:r>
            <w:proofErr w:type="gramStart"/>
            <w:r w:rsidRPr="004E5748">
              <w:rPr>
                <w:lang w:val="en-GB"/>
              </w:rPr>
              <w:t>similar to</w:t>
            </w:r>
            <w:proofErr w:type="gramEnd"/>
            <w:r w:rsidRPr="004E5748">
              <w:rPr>
                <w:lang w:val="en-GB"/>
              </w:rPr>
              <w:t xml:space="preserve"> life) business.</w:t>
            </w:r>
          </w:p>
          <w:p w14:paraId="729A866C" w14:textId="77777777" w:rsidR="00FF5BA6" w:rsidRPr="004E5748" w:rsidRDefault="00FF5BA6" w:rsidP="00FF0B3F">
            <w:pPr>
              <w:pStyle w:val="NormalLeft"/>
              <w:rPr>
                <w:lang w:val="en-GB"/>
              </w:rPr>
            </w:pPr>
            <w:r w:rsidRPr="004E5748">
              <w:rPr>
                <w:lang w:val="en-GB"/>
              </w:rPr>
              <w:t>Best estimate shall be disclosed gross of reinsurance.</w:t>
            </w:r>
          </w:p>
          <w:p w14:paraId="2D23D32C" w14:textId="2A578F93" w:rsidR="00FF5BA6" w:rsidRPr="004E5748" w:rsidRDefault="00FF5BA6" w:rsidP="00FF0B3F">
            <w:pPr>
              <w:pStyle w:val="NormalLeft"/>
              <w:rPr>
                <w:lang w:val="en-GB"/>
              </w:rPr>
            </w:pPr>
            <w:r w:rsidRPr="004E5748">
              <w:rPr>
                <w:lang w:val="en-GB"/>
              </w:rPr>
              <w:t xml:space="preserve">This amount </w:t>
            </w:r>
            <w:r w:rsidR="002A085A">
              <w:rPr>
                <w:lang w:val="en-GB"/>
              </w:rPr>
              <w:t>includes</w:t>
            </w:r>
            <w:r w:rsidRPr="004E5748">
              <w:rPr>
                <w:lang w:val="en-GB"/>
              </w:rPr>
              <w:t xml:space="preserve"> the apportionment from the transitional deduction to technical provisions in accordance with the proportionate methodology used for the purposes of MCR calculation.</w:t>
            </w:r>
          </w:p>
        </w:tc>
      </w:tr>
      <w:tr w:rsidR="00F672D2" w:rsidRPr="00846C12" w14:paraId="362058D6" w14:textId="77777777" w:rsidTr="00FF0B3F">
        <w:tc>
          <w:tcPr>
            <w:tcW w:w="1671" w:type="dxa"/>
            <w:tcBorders>
              <w:top w:val="single" w:sz="2" w:space="0" w:color="auto"/>
              <w:left w:val="single" w:sz="2" w:space="0" w:color="auto"/>
              <w:bottom w:val="single" w:sz="2" w:space="0" w:color="auto"/>
              <w:right w:val="single" w:sz="2" w:space="0" w:color="auto"/>
            </w:tcBorders>
          </w:tcPr>
          <w:p w14:paraId="24602E89" w14:textId="77777777" w:rsidR="00FF5BA6" w:rsidRPr="004E5748" w:rsidRDefault="00FF5BA6" w:rsidP="00FF0B3F">
            <w:pPr>
              <w:pStyle w:val="NormalLeft"/>
              <w:rPr>
                <w:lang w:val="en-GB"/>
              </w:rPr>
            </w:pPr>
            <w:r w:rsidRPr="004E5748">
              <w:rPr>
                <w:lang w:val="en-GB"/>
              </w:rPr>
              <w:t>C0010/R0640</w:t>
            </w:r>
          </w:p>
        </w:tc>
        <w:tc>
          <w:tcPr>
            <w:tcW w:w="1858" w:type="dxa"/>
            <w:tcBorders>
              <w:top w:val="single" w:sz="2" w:space="0" w:color="auto"/>
              <w:left w:val="single" w:sz="2" w:space="0" w:color="auto"/>
              <w:bottom w:val="single" w:sz="2" w:space="0" w:color="auto"/>
              <w:right w:val="single" w:sz="2" w:space="0" w:color="auto"/>
            </w:tcBorders>
          </w:tcPr>
          <w:p w14:paraId="18E5F6CB" w14:textId="77777777" w:rsidR="00FF5BA6" w:rsidRPr="004E5748" w:rsidRDefault="00FF5BA6" w:rsidP="00FF0B3F">
            <w:pPr>
              <w:pStyle w:val="NormalLeft"/>
              <w:rPr>
                <w:lang w:val="en-GB"/>
              </w:rPr>
            </w:pPr>
            <w:r w:rsidRPr="004E5748">
              <w:rPr>
                <w:lang w:val="en-GB"/>
              </w:rPr>
              <w:t>Technical provisions — health (</w:t>
            </w:r>
            <w:proofErr w:type="gramStart"/>
            <w:r w:rsidRPr="004E5748">
              <w:rPr>
                <w:lang w:val="en-GB"/>
              </w:rPr>
              <w:t>similar to</w:t>
            </w:r>
            <w:proofErr w:type="gramEnd"/>
            <w:r w:rsidRPr="004E5748">
              <w:rPr>
                <w:lang w:val="en-GB"/>
              </w:rPr>
              <w:t xml:space="preserve"> life) — Risk margin</w:t>
            </w:r>
          </w:p>
        </w:tc>
        <w:tc>
          <w:tcPr>
            <w:tcW w:w="5757" w:type="dxa"/>
            <w:tcBorders>
              <w:top w:val="single" w:sz="2" w:space="0" w:color="auto"/>
              <w:left w:val="single" w:sz="2" w:space="0" w:color="auto"/>
              <w:bottom w:val="single" w:sz="2" w:space="0" w:color="auto"/>
              <w:right w:val="single" w:sz="2" w:space="0" w:color="auto"/>
            </w:tcBorders>
          </w:tcPr>
          <w:p w14:paraId="493985FD" w14:textId="77777777" w:rsidR="00FF5BA6" w:rsidRPr="004E5748" w:rsidRDefault="00FF5BA6" w:rsidP="00FF0B3F">
            <w:pPr>
              <w:pStyle w:val="NormalLeft"/>
              <w:rPr>
                <w:lang w:val="en-GB"/>
              </w:rPr>
            </w:pPr>
            <w:r w:rsidRPr="004E5748">
              <w:rPr>
                <w:lang w:val="en-GB"/>
              </w:rPr>
              <w:t>This is the total amount of risk margin of technical provisions for health (</w:t>
            </w:r>
            <w:proofErr w:type="gramStart"/>
            <w:r w:rsidRPr="004E5748">
              <w:rPr>
                <w:lang w:val="en-GB"/>
              </w:rPr>
              <w:t>similar to</w:t>
            </w:r>
            <w:proofErr w:type="gramEnd"/>
            <w:r w:rsidRPr="004E5748">
              <w:rPr>
                <w:lang w:val="en-GB"/>
              </w:rPr>
              <w:t xml:space="preserve"> life) business.</w:t>
            </w:r>
          </w:p>
          <w:p w14:paraId="3ED61640" w14:textId="7C2BB332" w:rsidR="00FF5BA6" w:rsidRPr="004E5748" w:rsidRDefault="00FF5BA6" w:rsidP="00FF0B3F">
            <w:pPr>
              <w:pStyle w:val="NormalLeft"/>
              <w:rPr>
                <w:lang w:val="en-GB"/>
              </w:rPr>
            </w:pPr>
            <w:r w:rsidRPr="004E5748">
              <w:rPr>
                <w:lang w:val="en-GB"/>
              </w:rPr>
              <w:t xml:space="preserve">This amount </w:t>
            </w:r>
            <w:r w:rsidR="002A085A">
              <w:rPr>
                <w:lang w:val="en-GB"/>
              </w:rPr>
              <w:t>includes</w:t>
            </w:r>
            <w:r w:rsidRPr="004E5748">
              <w:rPr>
                <w:lang w:val="en-GB"/>
              </w:rPr>
              <w:t xml:space="preserve"> the apportionment from the transitional deduction to technical provisions in accordance with the proportionate methodology used for the purposes of MCR calculation.</w:t>
            </w:r>
          </w:p>
        </w:tc>
      </w:tr>
      <w:tr w:rsidR="00F672D2" w:rsidRPr="00846C12" w14:paraId="24F61216" w14:textId="77777777" w:rsidTr="00FF0B3F">
        <w:tc>
          <w:tcPr>
            <w:tcW w:w="1671" w:type="dxa"/>
            <w:tcBorders>
              <w:top w:val="single" w:sz="2" w:space="0" w:color="auto"/>
              <w:left w:val="single" w:sz="2" w:space="0" w:color="auto"/>
              <w:bottom w:val="single" w:sz="2" w:space="0" w:color="auto"/>
              <w:right w:val="single" w:sz="2" w:space="0" w:color="auto"/>
            </w:tcBorders>
          </w:tcPr>
          <w:p w14:paraId="11FCDD71" w14:textId="77777777" w:rsidR="00FF5BA6" w:rsidRPr="004E5748" w:rsidRDefault="00FF5BA6" w:rsidP="00FF0B3F">
            <w:pPr>
              <w:pStyle w:val="NormalLeft"/>
              <w:rPr>
                <w:lang w:val="en-GB"/>
              </w:rPr>
            </w:pPr>
            <w:r w:rsidRPr="004E5748">
              <w:rPr>
                <w:lang w:val="en-GB"/>
              </w:rPr>
              <w:t>C0010/R0650</w:t>
            </w:r>
          </w:p>
        </w:tc>
        <w:tc>
          <w:tcPr>
            <w:tcW w:w="1858" w:type="dxa"/>
            <w:tcBorders>
              <w:top w:val="single" w:sz="2" w:space="0" w:color="auto"/>
              <w:left w:val="single" w:sz="2" w:space="0" w:color="auto"/>
              <w:bottom w:val="single" w:sz="2" w:space="0" w:color="auto"/>
              <w:right w:val="single" w:sz="2" w:space="0" w:color="auto"/>
            </w:tcBorders>
          </w:tcPr>
          <w:p w14:paraId="2CC7E768" w14:textId="77777777" w:rsidR="00FF5BA6" w:rsidRPr="004E5748" w:rsidRDefault="00FF5BA6" w:rsidP="00FF0B3F">
            <w:pPr>
              <w:pStyle w:val="NormalLeft"/>
              <w:rPr>
                <w:lang w:val="en-GB"/>
              </w:rPr>
            </w:pPr>
            <w:r w:rsidRPr="004E5748">
              <w:rPr>
                <w:lang w:val="en-GB"/>
              </w:rPr>
              <w:t>Technical provisions — life (excl. health and index–linked and unit–linked)</w:t>
            </w:r>
          </w:p>
        </w:tc>
        <w:tc>
          <w:tcPr>
            <w:tcW w:w="5757" w:type="dxa"/>
            <w:tcBorders>
              <w:top w:val="single" w:sz="2" w:space="0" w:color="auto"/>
              <w:left w:val="single" w:sz="2" w:space="0" w:color="auto"/>
              <w:bottom w:val="single" w:sz="2" w:space="0" w:color="auto"/>
              <w:right w:val="single" w:sz="2" w:space="0" w:color="auto"/>
            </w:tcBorders>
          </w:tcPr>
          <w:p w14:paraId="0C0552D5" w14:textId="77777777" w:rsidR="00FF5BA6" w:rsidRPr="004E5748" w:rsidRDefault="00FF5BA6" w:rsidP="00FF0B3F">
            <w:pPr>
              <w:pStyle w:val="NormalLeft"/>
              <w:rPr>
                <w:lang w:val="en-GB"/>
              </w:rPr>
            </w:pPr>
            <w:r w:rsidRPr="004E5748">
              <w:rPr>
                <w:lang w:val="en-GB"/>
              </w:rPr>
              <w:t>This is the total amount of technical provisions for life (excluding health and index — linked and unit — linked) business.</w:t>
            </w:r>
          </w:p>
          <w:p w14:paraId="434764E2" w14:textId="3386793B" w:rsidR="00FF5BA6" w:rsidRPr="004E5748" w:rsidRDefault="00FF5BA6" w:rsidP="00FF0B3F">
            <w:pPr>
              <w:pStyle w:val="NormalLeft"/>
              <w:rPr>
                <w:lang w:val="en-GB"/>
              </w:rPr>
            </w:pPr>
            <w:r w:rsidRPr="004E5748">
              <w:rPr>
                <w:lang w:val="en-GB"/>
              </w:rPr>
              <w:t xml:space="preserve">This amount </w:t>
            </w:r>
            <w:r w:rsidR="002A085A">
              <w:rPr>
                <w:lang w:val="en-GB"/>
              </w:rPr>
              <w:t>includes</w:t>
            </w:r>
            <w:r w:rsidRPr="004E5748">
              <w:rPr>
                <w:lang w:val="en-GB"/>
              </w:rPr>
              <w:t xml:space="preserve"> the apportionment from the transitional deduction to technical provisions in accordance with the proportionate methodology used for the purposes of MCR calculation.</w:t>
            </w:r>
          </w:p>
        </w:tc>
      </w:tr>
      <w:tr w:rsidR="00F672D2" w:rsidRPr="00846C12" w14:paraId="457F2D43" w14:textId="77777777" w:rsidTr="00FF0B3F">
        <w:tc>
          <w:tcPr>
            <w:tcW w:w="1671" w:type="dxa"/>
            <w:tcBorders>
              <w:top w:val="single" w:sz="2" w:space="0" w:color="auto"/>
              <w:left w:val="single" w:sz="2" w:space="0" w:color="auto"/>
              <w:bottom w:val="single" w:sz="2" w:space="0" w:color="auto"/>
              <w:right w:val="single" w:sz="2" w:space="0" w:color="auto"/>
            </w:tcBorders>
          </w:tcPr>
          <w:p w14:paraId="0F20A39F" w14:textId="77777777" w:rsidR="00FF5BA6" w:rsidRPr="004E5748" w:rsidRDefault="00FF5BA6" w:rsidP="00FF0B3F">
            <w:pPr>
              <w:pStyle w:val="NormalLeft"/>
              <w:rPr>
                <w:lang w:val="en-GB"/>
              </w:rPr>
            </w:pPr>
            <w:r w:rsidRPr="004E5748">
              <w:rPr>
                <w:lang w:val="en-GB"/>
              </w:rPr>
              <w:t>C0010/R0660</w:t>
            </w:r>
          </w:p>
        </w:tc>
        <w:tc>
          <w:tcPr>
            <w:tcW w:w="1858" w:type="dxa"/>
            <w:tcBorders>
              <w:top w:val="single" w:sz="2" w:space="0" w:color="auto"/>
              <w:left w:val="single" w:sz="2" w:space="0" w:color="auto"/>
              <w:bottom w:val="single" w:sz="2" w:space="0" w:color="auto"/>
              <w:right w:val="single" w:sz="2" w:space="0" w:color="auto"/>
            </w:tcBorders>
          </w:tcPr>
          <w:p w14:paraId="7231C521" w14:textId="77777777" w:rsidR="00FF5BA6" w:rsidRPr="004E5748" w:rsidRDefault="00FF5BA6" w:rsidP="00FF0B3F">
            <w:pPr>
              <w:pStyle w:val="NormalLeft"/>
              <w:rPr>
                <w:lang w:val="en-GB"/>
              </w:rPr>
            </w:pPr>
            <w:r w:rsidRPr="004E5748">
              <w:rPr>
                <w:lang w:val="en-GB"/>
              </w:rPr>
              <w:t>Technical provisions — life (excl. health and index–linked and unit–linked) — technical provisions calculated as a whole</w:t>
            </w:r>
          </w:p>
        </w:tc>
        <w:tc>
          <w:tcPr>
            <w:tcW w:w="5757" w:type="dxa"/>
            <w:tcBorders>
              <w:top w:val="single" w:sz="2" w:space="0" w:color="auto"/>
              <w:left w:val="single" w:sz="2" w:space="0" w:color="auto"/>
              <w:bottom w:val="single" w:sz="2" w:space="0" w:color="auto"/>
              <w:right w:val="single" w:sz="2" w:space="0" w:color="auto"/>
            </w:tcBorders>
          </w:tcPr>
          <w:p w14:paraId="7A646FEE" w14:textId="77777777" w:rsidR="00FF5BA6" w:rsidRPr="004E5748" w:rsidRDefault="00FF5BA6" w:rsidP="00FF0B3F">
            <w:pPr>
              <w:pStyle w:val="NormalLeft"/>
              <w:rPr>
                <w:lang w:val="en-GB"/>
              </w:rPr>
            </w:pPr>
            <w:r w:rsidRPr="004E5748">
              <w:rPr>
                <w:lang w:val="en-GB"/>
              </w:rPr>
              <w:t xml:space="preserve">This is the total amount of technical provisions calculated as a whole (replicable / </w:t>
            </w:r>
            <w:proofErr w:type="spellStart"/>
            <w:r w:rsidRPr="004E5748">
              <w:rPr>
                <w:lang w:val="en-GB"/>
              </w:rPr>
              <w:t>hedgeable</w:t>
            </w:r>
            <w:proofErr w:type="spellEnd"/>
            <w:r w:rsidRPr="004E5748">
              <w:rPr>
                <w:lang w:val="en-GB"/>
              </w:rPr>
              <w:t xml:space="preserve"> portfolio) for life (excluding health and index — linked and unit — linked) business.</w:t>
            </w:r>
          </w:p>
          <w:p w14:paraId="7A2701DB" w14:textId="48E58DD9" w:rsidR="00FF5BA6" w:rsidRPr="004E5748" w:rsidRDefault="00FF5BA6" w:rsidP="00FF0B3F">
            <w:pPr>
              <w:pStyle w:val="NormalLeft"/>
              <w:rPr>
                <w:lang w:val="en-GB"/>
              </w:rPr>
            </w:pPr>
            <w:r w:rsidRPr="004E5748">
              <w:rPr>
                <w:lang w:val="en-GB"/>
              </w:rPr>
              <w:t xml:space="preserve">This amount </w:t>
            </w:r>
            <w:r w:rsidR="002A085A">
              <w:rPr>
                <w:lang w:val="en-GB"/>
              </w:rPr>
              <w:t>includes</w:t>
            </w:r>
            <w:r w:rsidRPr="004E5748">
              <w:rPr>
                <w:lang w:val="en-GB"/>
              </w:rPr>
              <w:t xml:space="preserve"> the apportionment from the transitional deduction to technical provisions in accordance with the proportionate methodology used for the purposes of MCR calculation.</w:t>
            </w:r>
          </w:p>
        </w:tc>
      </w:tr>
      <w:tr w:rsidR="00F672D2" w:rsidRPr="00846C12" w14:paraId="2553491C" w14:textId="77777777" w:rsidTr="00FF0B3F">
        <w:tc>
          <w:tcPr>
            <w:tcW w:w="1671" w:type="dxa"/>
            <w:tcBorders>
              <w:top w:val="single" w:sz="2" w:space="0" w:color="auto"/>
              <w:left w:val="single" w:sz="2" w:space="0" w:color="auto"/>
              <w:bottom w:val="single" w:sz="2" w:space="0" w:color="auto"/>
              <w:right w:val="single" w:sz="2" w:space="0" w:color="auto"/>
            </w:tcBorders>
          </w:tcPr>
          <w:p w14:paraId="3AF8432C" w14:textId="77777777" w:rsidR="00FF5BA6" w:rsidRPr="004E5748" w:rsidRDefault="00FF5BA6" w:rsidP="00FF0B3F">
            <w:pPr>
              <w:pStyle w:val="NormalLeft"/>
              <w:rPr>
                <w:lang w:val="en-GB"/>
              </w:rPr>
            </w:pPr>
            <w:r w:rsidRPr="004E5748">
              <w:rPr>
                <w:lang w:val="en-GB"/>
              </w:rPr>
              <w:lastRenderedPageBreak/>
              <w:t>C0010/R0670</w:t>
            </w:r>
          </w:p>
        </w:tc>
        <w:tc>
          <w:tcPr>
            <w:tcW w:w="1858" w:type="dxa"/>
            <w:tcBorders>
              <w:top w:val="single" w:sz="2" w:space="0" w:color="auto"/>
              <w:left w:val="single" w:sz="2" w:space="0" w:color="auto"/>
              <w:bottom w:val="single" w:sz="2" w:space="0" w:color="auto"/>
              <w:right w:val="single" w:sz="2" w:space="0" w:color="auto"/>
            </w:tcBorders>
          </w:tcPr>
          <w:p w14:paraId="6135D509" w14:textId="77777777" w:rsidR="00FF5BA6" w:rsidRPr="004E5748" w:rsidRDefault="00FF5BA6" w:rsidP="00FF0B3F">
            <w:pPr>
              <w:pStyle w:val="NormalLeft"/>
              <w:rPr>
                <w:lang w:val="en-GB"/>
              </w:rPr>
            </w:pPr>
            <w:r w:rsidRPr="004E5748">
              <w:rPr>
                <w:lang w:val="en-GB"/>
              </w:rPr>
              <w:t>Technical provisions — life (excl. health and index–linked and unit–linked) — Best estimate</w:t>
            </w:r>
          </w:p>
        </w:tc>
        <w:tc>
          <w:tcPr>
            <w:tcW w:w="5757" w:type="dxa"/>
            <w:tcBorders>
              <w:top w:val="single" w:sz="2" w:space="0" w:color="auto"/>
              <w:left w:val="single" w:sz="2" w:space="0" w:color="auto"/>
              <w:bottom w:val="single" w:sz="2" w:space="0" w:color="auto"/>
              <w:right w:val="single" w:sz="2" w:space="0" w:color="auto"/>
            </w:tcBorders>
          </w:tcPr>
          <w:p w14:paraId="693AA33E" w14:textId="77777777" w:rsidR="00FF5BA6" w:rsidRPr="004E5748" w:rsidRDefault="00FF5BA6" w:rsidP="00FF0B3F">
            <w:pPr>
              <w:pStyle w:val="NormalLeft"/>
              <w:rPr>
                <w:lang w:val="en-GB"/>
              </w:rPr>
            </w:pPr>
            <w:r w:rsidRPr="004E5748">
              <w:rPr>
                <w:lang w:val="en-GB"/>
              </w:rPr>
              <w:t>This is the total amount of best estimate of technical provisions for life (excluding health and index — linked and unit — linked) business.</w:t>
            </w:r>
          </w:p>
          <w:p w14:paraId="09956DB9" w14:textId="77777777" w:rsidR="00FF5BA6" w:rsidRPr="004E5748" w:rsidRDefault="00FF5BA6" w:rsidP="00FF0B3F">
            <w:pPr>
              <w:pStyle w:val="NormalLeft"/>
              <w:rPr>
                <w:lang w:val="en-GB"/>
              </w:rPr>
            </w:pPr>
            <w:r w:rsidRPr="004E5748">
              <w:rPr>
                <w:lang w:val="en-GB"/>
              </w:rPr>
              <w:t>Best estimate shall be disclosed gross of reinsurance.</w:t>
            </w:r>
          </w:p>
          <w:p w14:paraId="449F10C6" w14:textId="1C74EF7B" w:rsidR="00FF5BA6" w:rsidRPr="004E5748" w:rsidRDefault="00FF5BA6" w:rsidP="00FF0B3F">
            <w:pPr>
              <w:pStyle w:val="NormalLeft"/>
              <w:rPr>
                <w:lang w:val="en-GB"/>
              </w:rPr>
            </w:pPr>
            <w:r w:rsidRPr="004E5748">
              <w:rPr>
                <w:lang w:val="en-GB"/>
              </w:rPr>
              <w:t xml:space="preserve">This amount </w:t>
            </w:r>
            <w:r w:rsidR="002A085A">
              <w:rPr>
                <w:lang w:val="en-GB"/>
              </w:rPr>
              <w:t>includes</w:t>
            </w:r>
            <w:r w:rsidRPr="004E5748">
              <w:rPr>
                <w:lang w:val="en-GB"/>
              </w:rPr>
              <w:t xml:space="preserve"> the apportionment from the transitional deduction to technical provisions in accordance with the proportionate methodology used for the purposes of MCR calculation.</w:t>
            </w:r>
          </w:p>
        </w:tc>
      </w:tr>
      <w:tr w:rsidR="00F672D2" w:rsidRPr="00846C12" w14:paraId="23E2DD59" w14:textId="77777777" w:rsidTr="00FF0B3F">
        <w:tc>
          <w:tcPr>
            <w:tcW w:w="1671" w:type="dxa"/>
            <w:tcBorders>
              <w:top w:val="single" w:sz="2" w:space="0" w:color="auto"/>
              <w:left w:val="single" w:sz="2" w:space="0" w:color="auto"/>
              <w:bottom w:val="single" w:sz="2" w:space="0" w:color="auto"/>
              <w:right w:val="single" w:sz="2" w:space="0" w:color="auto"/>
            </w:tcBorders>
          </w:tcPr>
          <w:p w14:paraId="07286E19" w14:textId="77777777" w:rsidR="00FF5BA6" w:rsidRPr="004E5748" w:rsidRDefault="00FF5BA6" w:rsidP="00FF0B3F">
            <w:pPr>
              <w:pStyle w:val="NormalLeft"/>
              <w:rPr>
                <w:lang w:val="en-GB"/>
              </w:rPr>
            </w:pPr>
            <w:r w:rsidRPr="004E5748">
              <w:rPr>
                <w:lang w:val="en-GB"/>
              </w:rPr>
              <w:t>C0010/R0680</w:t>
            </w:r>
          </w:p>
        </w:tc>
        <w:tc>
          <w:tcPr>
            <w:tcW w:w="1858" w:type="dxa"/>
            <w:tcBorders>
              <w:top w:val="single" w:sz="2" w:space="0" w:color="auto"/>
              <w:left w:val="single" w:sz="2" w:space="0" w:color="auto"/>
              <w:bottom w:val="single" w:sz="2" w:space="0" w:color="auto"/>
              <w:right w:val="single" w:sz="2" w:space="0" w:color="auto"/>
            </w:tcBorders>
          </w:tcPr>
          <w:p w14:paraId="35146E07" w14:textId="77777777" w:rsidR="00FF5BA6" w:rsidRPr="004E5748" w:rsidRDefault="00FF5BA6" w:rsidP="00FF0B3F">
            <w:pPr>
              <w:pStyle w:val="NormalLeft"/>
              <w:rPr>
                <w:lang w:val="en-GB"/>
              </w:rPr>
            </w:pPr>
            <w:r w:rsidRPr="004E5748">
              <w:rPr>
                <w:lang w:val="en-GB"/>
              </w:rPr>
              <w:t>Technical provisions — life (excl. health and index–linked and unit–linked) — Risk margin</w:t>
            </w:r>
          </w:p>
        </w:tc>
        <w:tc>
          <w:tcPr>
            <w:tcW w:w="5757" w:type="dxa"/>
            <w:tcBorders>
              <w:top w:val="single" w:sz="2" w:space="0" w:color="auto"/>
              <w:left w:val="single" w:sz="2" w:space="0" w:color="auto"/>
              <w:bottom w:val="single" w:sz="2" w:space="0" w:color="auto"/>
              <w:right w:val="single" w:sz="2" w:space="0" w:color="auto"/>
            </w:tcBorders>
          </w:tcPr>
          <w:p w14:paraId="6BCDDE2E" w14:textId="77777777" w:rsidR="00FF5BA6" w:rsidRPr="004E5748" w:rsidRDefault="00FF5BA6" w:rsidP="00FF0B3F">
            <w:pPr>
              <w:pStyle w:val="NormalLeft"/>
              <w:rPr>
                <w:lang w:val="en-GB"/>
              </w:rPr>
            </w:pPr>
            <w:r w:rsidRPr="004E5748">
              <w:rPr>
                <w:lang w:val="en-GB"/>
              </w:rPr>
              <w:t>This is the total amount of risk margin of technical provisions for life (excluding health and index — linked and unit — linked) business.</w:t>
            </w:r>
          </w:p>
          <w:p w14:paraId="53D16A2B" w14:textId="4D1408DD" w:rsidR="00FF5BA6" w:rsidRPr="004E5748" w:rsidRDefault="00FF5BA6" w:rsidP="00FF0B3F">
            <w:pPr>
              <w:pStyle w:val="NormalLeft"/>
              <w:rPr>
                <w:lang w:val="en-GB"/>
              </w:rPr>
            </w:pPr>
            <w:r w:rsidRPr="004E5748">
              <w:rPr>
                <w:lang w:val="en-GB"/>
              </w:rPr>
              <w:t xml:space="preserve">This amount </w:t>
            </w:r>
            <w:r w:rsidR="002A085A">
              <w:rPr>
                <w:lang w:val="en-GB"/>
              </w:rPr>
              <w:t>includes</w:t>
            </w:r>
            <w:r w:rsidRPr="004E5748">
              <w:rPr>
                <w:lang w:val="en-GB"/>
              </w:rPr>
              <w:t xml:space="preserve"> the apportionment from the transitional deduction to technical provisions in accordance with the proportionate methodology used for the purposes of MCR calculation.</w:t>
            </w:r>
          </w:p>
        </w:tc>
      </w:tr>
      <w:tr w:rsidR="00F672D2" w:rsidRPr="00846C12" w14:paraId="361A3B6A" w14:textId="77777777" w:rsidTr="00FF0B3F">
        <w:tc>
          <w:tcPr>
            <w:tcW w:w="1671" w:type="dxa"/>
            <w:tcBorders>
              <w:top w:val="single" w:sz="2" w:space="0" w:color="auto"/>
              <w:left w:val="single" w:sz="2" w:space="0" w:color="auto"/>
              <w:bottom w:val="single" w:sz="2" w:space="0" w:color="auto"/>
              <w:right w:val="single" w:sz="2" w:space="0" w:color="auto"/>
            </w:tcBorders>
          </w:tcPr>
          <w:p w14:paraId="51525E1F" w14:textId="77777777" w:rsidR="00FF5BA6" w:rsidRPr="004E5748" w:rsidRDefault="00FF5BA6" w:rsidP="00FF0B3F">
            <w:pPr>
              <w:pStyle w:val="NormalLeft"/>
              <w:rPr>
                <w:lang w:val="en-GB"/>
              </w:rPr>
            </w:pPr>
            <w:r w:rsidRPr="004E5748">
              <w:rPr>
                <w:lang w:val="en-GB"/>
              </w:rPr>
              <w:t>C0010/R0690</w:t>
            </w:r>
          </w:p>
        </w:tc>
        <w:tc>
          <w:tcPr>
            <w:tcW w:w="1858" w:type="dxa"/>
            <w:tcBorders>
              <w:top w:val="single" w:sz="2" w:space="0" w:color="auto"/>
              <w:left w:val="single" w:sz="2" w:space="0" w:color="auto"/>
              <w:bottom w:val="single" w:sz="2" w:space="0" w:color="auto"/>
              <w:right w:val="single" w:sz="2" w:space="0" w:color="auto"/>
            </w:tcBorders>
          </w:tcPr>
          <w:p w14:paraId="5FF1AD57" w14:textId="77777777" w:rsidR="00FF5BA6" w:rsidRPr="004E5748" w:rsidRDefault="00FF5BA6" w:rsidP="00FF0B3F">
            <w:pPr>
              <w:pStyle w:val="NormalLeft"/>
              <w:rPr>
                <w:lang w:val="en-GB"/>
              </w:rPr>
            </w:pPr>
            <w:r w:rsidRPr="004E5748">
              <w:rPr>
                <w:lang w:val="en-GB"/>
              </w:rPr>
              <w:t>Technical provisions — index–linked and unit–linked</w:t>
            </w:r>
          </w:p>
        </w:tc>
        <w:tc>
          <w:tcPr>
            <w:tcW w:w="5757" w:type="dxa"/>
            <w:tcBorders>
              <w:top w:val="single" w:sz="2" w:space="0" w:color="auto"/>
              <w:left w:val="single" w:sz="2" w:space="0" w:color="auto"/>
              <w:bottom w:val="single" w:sz="2" w:space="0" w:color="auto"/>
              <w:right w:val="single" w:sz="2" w:space="0" w:color="auto"/>
            </w:tcBorders>
          </w:tcPr>
          <w:p w14:paraId="5593D9E4" w14:textId="77777777" w:rsidR="00FF5BA6" w:rsidRPr="004E5748" w:rsidRDefault="00FF5BA6" w:rsidP="00FF0B3F">
            <w:pPr>
              <w:pStyle w:val="NormalLeft"/>
              <w:rPr>
                <w:lang w:val="en-GB"/>
              </w:rPr>
            </w:pPr>
            <w:r w:rsidRPr="004E5748">
              <w:rPr>
                <w:lang w:val="en-GB"/>
              </w:rPr>
              <w:t>This is the total amount of technical provisions for index — linked and unit — linked business.</w:t>
            </w:r>
          </w:p>
          <w:p w14:paraId="241AE043" w14:textId="14A4F58E" w:rsidR="00FF5BA6" w:rsidRPr="004E5748" w:rsidRDefault="00FF5BA6" w:rsidP="00FF0B3F">
            <w:pPr>
              <w:pStyle w:val="NormalLeft"/>
              <w:rPr>
                <w:lang w:val="en-GB"/>
              </w:rPr>
            </w:pPr>
            <w:r w:rsidRPr="004E5748">
              <w:rPr>
                <w:lang w:val="en-GB"/>
              </w:rPr>
              <w:t xml:space="preserve">This amount </w:t>
            </w:r>
            <w:r w:rsidR="002A085A">
              <w:rPr>
                <w:lang w:val="en-GB"/>
              </w:rPr>
              <w:t>includes</w:t>
            </w:r>
            <w:r w:rsidRPr="004E5748">
              <w:rPr>
                <w:lang w:val="en-GB"/>
              </w:rPr>
              <w:t xml:space="preserve"> the apportionment from the transitional deduction to technical provisions in accordance with the proportionate methodology used for the purposes of MCR calculation.</w:t>
            </w:r>
          </w:p>
        </w:tc>
      </w:tr>
      <w:tr w:rsidR="00F672D2" w:rsidRPr="00846C12" w14:paraId="2C46478A" w14:textId="77777777" w:rsidTr="00FF0B3F">
        <w:tc>
          <w:tcPr>
            <w:tcW w:w="1671" w:type="dxa"/>
            <w:tcBorders>
              <w:top w:val="single" w:sz="2" w:space="0" w:color="auto"/>
              <w:left w:val="single" w:sz="2" w:space="0" w:color="auto"/>
              <w:bottom w:val="single" w:sz="2" w:space="0" w:color="auto"/>
              <w:right w:val="single" w:sz="2" w:space="0" w:color="auto"/>
            </w:tcBorders>
          </w:tcPr>
          <w:p w14:paraId="27661984" w14:textId="77777777" w:rsidR="00FF5BA6" w:rsidRPr="004E5748" w:rsidRDefault="00FF5BA6" w:rsidP="00FF0B3F">
            <w:pPr>
              <w:pStyle w:val="NormalLeft"/>
              <w:rPr>
                <w:lang w:val="en-GB"/>
              </w:rPr>
            </w:pPr>
            <w:r w:rsidRPr="004E5748">
              <w:rPr>
                <w:lang w:val="en-GB"/>
              </w:rPr>
              <w:t>C0010/R0700</w:t>
            </w:r>
          </w:p>
        </w:tc>
        <w:tc>
          <w:tcPr>
            <w:tcW w:w="1858" w:type="dxa"/>
            <w:tcBorders>
              <w:top w:val="single" w:sz="2" w:space="0" w:color="auto"/>
              <w:left w:val="single" w:sz="2" w:space="0" w:color="auto"/>
              <w:bottom w:val="single" w:sz="2" w:space="0" w:color="auto"/>
              <w:right w:val="single" w:sz="2" w:space="0" w:color="auto"/>
            </w:tcBorders>
          </w:tcPr>
          <w:p w14:paraId="12EDA5C9" w14:textId="77777777" w:rsidR="00FF5BA6" w:rsidRPr="004E5748" w:rsidRDefault="00FF5BA6" w:rsidP="00FF0B3F">
            <w:pPr>
              <w:pStyle w:val="NormalLeft"/>
              <w:rPr>
                <w:lang w:val="en-GB"/>
              </w:rPr>
            </w:pPr>
            <w:r w:rsidRPr="004E5748">
              <w:rPr>
                <w:lang w:val="en-GB"/>
              </w:rPr>
              <w:t>Technical provisions — index–linked and unit–linked — technical provisions calculated as a whole</w:t>
            </w:r>
          </w:p>
        </w:tc>
        <w:tc>
          <w:tcPr>
            <w:tcW w:w="5757" w:type="dxa"/>
            <w:tcBorders>
              <w:top w:val="single" w:sz="2" w:space="0" w:color="auto"/>
              <w:left w:val="single" w:sz="2" w:space="0" w:color="auto"/>
              <w:bottom w:val="single" w:sz="2" w:space="0" w:color="auto"/>
              <w:right w:val="single" w:sz="2" w:space="0" w:color="auto"/>
            </w:tcBorders>
          </w:tcPr>
          <w:p w14:paraId="41FDD8C6" w14:textId="77777777" w:rsidR="00FF5BA6" w:rsidRPr="004E5748" w:rsidRDefault="00FF5BA6" w:rsidP="00FF0B3F">
            <w:pPr>
              <w:pStyle w:val="NormalLeft"/>
              <w:rPr>
                <w:lang w:val="en-GB"/>
              </w:rPr>
            </w:pPr>
            <w:r w:rsidRPr="004E5748">
              <w:rPr>
                <w:lang w:val="en-GB"/>
              </w:rPr>
              <w:t xml:space="preserve">This is the total amount of technical provisions calculated as a whole (replicable / </w:t>
            </w:r>
            <w:proofErr w:type="spellStart"/>
            <w:r w:rsidRPr="004E5748">
              <w:rPr>
                <w:lang w:val="en-GB"/>
              </w:rPr>
              <w:t>hedgeable</w:t>
            </w:r>
            <w:proofErr w:type="spellEnd"/>
            <w:r w:rsidRPr="004E5748">
              <w:rPr>
                <w:lang w:val="en-GB"/>
              </w:rPr>
              <w:t xml:space="preserve"> portfolio) for index — linked and unit — linked business.</w:t>
            </w:r>
          </w:p>
          <w:p w14:paraId="42720C15" w14:textId="176D1850" w:rsidR="00FF5BA6" w:rsidRPr="004E5748" w:rsidRDefault="00FF5BA6" w:rsidP="00FF0B3F">
            <w:pPr>
              <w:pStyle w:val="NormalLeft"/>
              <w:rPr>
                <w:lang w:val="en-GB"/>
              </w:rPr>
            </w:pPr>
            <w:r w:rsidRPr="004E5748">
              <w:rPr>
                <w:lang w:val="en-GB"/>
              </w:rPr>
              <w:t xml:space="preserve">This amount </w:t>
            </w:r>
            <w:r w:rsidR="002A085A">
              <w:rPr>
                <w:lang w:val="en-GB"/>
              </w:rPr>
              <w:t>includes</w:t>
            </w:r>
            <w:r w:rsidRPr="004E5748">
              <w:rPr>
                <w:lang w:val="en-GB"/>
              </w:rPr>
              <w:t xml:space="preserve"> the apportionment from the transitional deduction to technical provisions in accordance with the proportionate methodology used for the purposes of MCR calculation.</w:t>
            </w:r>
          </w:p>
        </w:tc>
      </w:tr>
      <w:tr w:rsidR="00F672D2" w:rsidRPr="00846C12" w14:paraId="6ACBCDE0" w14:textId="77777777" w:rsidTr="00FF0B3F">
        <w:tc>
          <w:tcPr>
            <w:tcW w:w="1671" w:type="dxa"/>
            <w:tcBorders>
              <w:top w:val="single" w:sz="2" w:space="0" w:color="auto"/>
              <w:left w:val="single" w:sz="2" w:space="0" w:color="auto"/>
              <w:bottom w:val="single" w:sz="2" w:space="0" w:color="auto"/>
              <w:right w:val="single" w:sz="2" w:space="0" w:color="auto"/>
            </w:tcBorders>
          </w:tcPr>
          <w:p w14:paraId="1F333EAB" w14:textId="77777777" w:rsidR="00FF5BA6" w:rsidRPr="004E5748" w:rsidRDefault="00FF5BA6" w:rsidP="00FF0B3F">
            <w:pPr>
              <w:pStyle w:val="NormalLeft"/>
              <w:rPr>
                <w:lang w:val="en-GB"/>
              </w:rPr>
            </w:pPr>
            <w:r w:rsidRPr="004E5748">
              <w:rPr>
                <w:lang w:val="en-GB"/>
              </w:rPr>
              <w:t>C0010/R0710</w:t>
            </w:r>
          </w:p>
        </w:tc>
        <w:tc>
          <w:tcPr>
            <w:tcW w:w="1858" w:type="dxa"/>
            <w:tcBorders>
              <w:top w:val="single" w:sz="2" w:space="0" w:color="auto"/>
              <w:left w:val="single" w:sz="2" w:space="0" w:color="auto"/>
              <w:bottom w:val="single" w:sz="2" w:space="0" w:color="auto"/>
              <w:right w:val="single" w:sz="2" w:space="0" w:color="auto"/>
            </w:tcBorders>
          </w:tcPr>
          <w:p w14:paraId="0BF7EF2E" w14:textId="77777777" w:rsidR="00FF5BA6" w:rsidRPr="004E5748" w:rsidRDefault="00FF5BA6" w:rsidP="00FF0B3F">
            <w:pPr>
              <w:pStyle w:val="NormalLeft"/>
              <w:rPr>
                <w:lang w:val="en-GB"/>
              </w:rPr>
            </w:pPr>
            <w:r w:rsidRPr="004E5748">
              <w:rPr>
                <w:lang w:val="en-GB"/>
              </w:rPr>
              <w:t>Technical provisions — index–linked and unit–linked — Best estimate</w:t>
            </w:r>
          </w:p>
        </w:tc>
        <w:tc>
          <w:tcPr>
            <w:tcW w:w="5757" w:type="dxa"/>
            <w:tcBorders>
              <w:top w:val="single" w:sz="2" w:space="0" w:color="auto"/>
              <w:left w:val="single" w:sz="2" w:space="0" w:color="auto"/>
              <w:bottom w:val="single" w:sz="2" w:space="0" w:color="auto"/>
              <w:right w:val="single" w:sz="2" w:space="0" w:color="auto"/>
            </w:tcBorders>
          </w:tcPr>
          <w:p w14:paraId="419F6F02" w14:textId="77777777" w:rsidR="00FF5BA6" w:rsidRPr="004E5748" w:rsidRDefault="00FF5BA6" w:rsidP="00FF0B3F">
            <w:pPr>
              <w:pStyle w:val="NormalLeft"/>
              <w:rPr>
                <w:lang w:val="en-GB"/>
              </w:rPr>
            </w:pPr>
            <w:r w:rsidRPr="004E5748">
              <w:rPr>
                <w:lang w:val="en-GB"/>
              </w:rPr>
              <w:t>This is the total amount of best estimate of technical provisions for index — linked and unit — linked business.</w:t>
            </w:r>
          </w:p>
          <w:p w14:paraId="1C727B84" w14:textId="77777777" w:rsidR="00FF5BA6" w:rsidRPr="004E5748" w:rsidRDefault="00FF5BA6" w:rsidP="00FF0B3F">
            <w:pPr>
              <w:pStyle w:val="NormalLeft"/>
              <w:rPr>
                <w:lang w:val="en-GB"/>
              </w:rPr>
            </w:pPr>
            <w:r w:rsidRPr="004E5748">
              <w:rPr>
                <w:lang w:val="en-GB"/>
              </w:rPr>
              <w:t>Best estimate shall be disclosed gross of reinsurance</w:t>
            </w:r>
          </w:p>
          <w:p w14:paraId="6EF93DFC" w14:textId="4F4A72BA" w:rsidR="00FF5BA6" w:rsidRPr="004E5748" w:rsidRDefault="00FF5BA6" w:rsidP="00FF0B3F">
            <w:pPr>
              <w:pStyle w:val="NormalLeft"/>
              <w:rPr>
                <w:lang w:val="en-GB"/>
              </w:rPr>
            </w:pPr>
            <w:r w:rsidRPr="004E5748">
              <w:rPr>
                <w:lang w:val="en-GB"/>
              </w:rPr>
              <w:t xml:space="preserve">This amount </w:t>
            </w:r>
            <w:r w:rsidR="002A085A">
              <w:rPr>
                <w:lang w:val="en-GB"/>
              </w:rPr>
              <w:t>includes</w:t>
            </w:r>
            <w:r w:rsidRPr="004E5748">
              <w:rPr>
                <w:lang w:val="en-GB"/>
              </w:rPr>
              <w:t xml:space="preserve"> the apportionment from the transitional deduction to technical provisions in accordance with the proportionate methodology used for the purposes of MCR calculation.</w:t>
            </w:r>
          </w:p>
        </w:tc>
      </w:tr>
      <w:tr w:rsidR="00F672D2" w:rsidRPr="00846C12" w14:paraId="2DDC9CF3" w14:textId="77777777" w:rsidTr="00FF0B3F">
        <w:tc>
          <w:tcPr>
            <w:tcW w:w="1671" w:type="dxa"/>
            <w:tcBorders>
              <w:top w:val="single" w:sz="2" w:space="0" w:color="auto"/>
              <w:left w:val="single" w:sz="2" w:space="0" w:color="auto"/>
              <w:bottom w:val="single" w:sz="2" w:space="0" w:color="auto"/>
              <w:right w:val="single" w:sz="2" w:space="0" w:color="auto"/>
            </w:tcBorders>
          </w:tcPr>
          <w:p w14:paraId="27A608C8" w14:textId="77777777" w:rsidR="00FF5BA6" w:rsidRPr="004E5748" w:rsidRDefault="00FF5BA6" w:rsidP="00FF0B3F">
            <w:pPr>
              <w:pStyle w:val="NormalLeft"/>
              <w:rPr>
                <w:lang w:val="en-GB"/>
              </w:rPr>
            </w:pPr>
            <w:r w:rsidRPr="004E5748">
              <w:rPr>
                <w:lang w:val="en-GB"/>
              </w:rPr>
              <w:t>C0010/R0720</w:t>
            </w:r>
          </w:p>
        </w:tc>
        <w:tc>
          <w:tcPr>
            <w:tcW w:w="1858" w:type="dxa"/>
            <w:tcBorders>
              <w:top w:val="single" w:sz="2" w:space="0" w:color="auto"/>
              <w:left w:val="single" w:sz="2" w:space="0" w:color="auto"/>
              <w:bottom w:val="single" w:sz="2" w:space="0" w:color="auto"/>
              <w:right w:val="single" w:sz="2" w:space="0" w:color="auto"/>
            </w:tcBorders>
          </w:tcPr>
          <w:p w14:paraId="27ABA49E" w14:textId="77777777" w:rsidR="00FF5BA6" w:rsidRPr="004E5748" w:rsidRDefault="00FF5BA6" w:rsidP="00FF0B3F">
            <w:pPr>
              <w:pStyle w:val="NormalLeft"/>
              <w:rPr>
                <w:lang w:val="en-GB"/>
              </w:rPr>
            </w:pPr>
            <w:r w:rsidRPr="004E5748">
              <w:rPr>
                <w:lang w:val="en-GB"/>
              </w:rPr>
              <w:t xml:space="preserve">Technical provisions — index–linked </w:t>
            </w:r>
            <w:r w:rsidRPr="004E5748">
              <w:rPr>
                <w:lang w:val="en-GB"/>
              </w:rPr>
              <w:lastRenderedPageBreak/>
              <w:t>and unit–linked — Risk margin</w:t>
            </w:r>
          </w:p>
        </w:tc>
        <w:tc>
          <w:tcPr>
            <w:tcW w:w="5757" w:type="dxa"/>
            <w:tcBorders>
              <w:top w:val="single" w:sz="2" w:space="0" w:color="auto"/>
              <w:left w:val="single" w:sz="2" w:space="0" w:color="auto"/>
              <w:bottom w:val="single" w:sz="2" w:space="0" w:color="auto"/>
              <w:right w:val="single" w:sz="2" w:space="0" w:color="auto"/>
            </w:tcBorders>
          </w:tcPr>
          <w:p w14:paraId="7ED71191" w14:textId="77777777" w:rsidR="00FF5BA6" w:rsidRPr="004E5748" w:rsidRDefault="00FF5BA6" w:rsidP="00FF0B3F">
            <w:pPr>
              <w:pStyle w:val="NormalLeft"/>
              <w:rPr>
                <w:lang w:val="en-GB"/>
              </w:rPr>
            </w:pPr>
            <w:r w:rsidRPr="004E5748">
              <w:rPr>
                <w:lang w:val="en-GB"/>
              </w:rPr>
              <w:lastRenderedPageBreak/>
              <w:t>This is the total amount of risk margin of technical provisions for index — linked and unit — linked business.</w:t>
            </w:r>
          </w:p>
          <w:p w14:paraId="1BC9F584" w14:textId="76203637" w:rsidR="00FF5BA6" w:rsidRPr="004E5748" w:rsidRDefault="00FF5BA6" w:rsidP="00FF0B3F">
            <w:pPr>
              <w:pStyle w:val="NormalLeft"/>
              <w:rPr>
                <w:lang w:val="en-GB"/>
              </w:rPr>
            </w:pPr>
            <w:r w:rsidRPr="004E5748">
              <w:rPr>
                <w:lang w:val="en-GB"/>
              </w:rPr>
              <w:lastRenderedPageBreak/>
              <w:t xml:space="preserve">This amount </w:t>
            </w:r>
            <w:r w:rsidR="002A085A">
              <w:rPr>
                <w:lang w:val="en-GB"/>
              </w:rPr>
              <w:t>includes</w:t>
            </w:r>
            <w:r w:rsidRPr="004E5748">
              <w:rPr>
                <w:lang w:val="en-GB"/>
              </w:rPr>
              <w:t xml:space="preserve"> the apportionment from the transitional deduction to technical provisions in accordance with the proportionate methodology used for the purposes of MCR calculation.</w:t>
            </w:r>
          </w:p>
        </w:tc>
      </w:tr>
      <w:tr w:rsidR="00F672D2" w:rsidRPr="00846C12" w14:paraId="5EC9769B" w14:textId="77777777" w:rsidTr="00FF0B3F">
        <w:tc>
          <w:tcPr>
            <w:tcW w:w="1671" w:type="dxa"/>
            <w:tcBorders>
              <w:top w:val="single" w:sz="2" w:space="0" w:color="auto"/>
              <w:left w:val="single" w:sz="2" w:space="0" w:color="auto"/>
              <w:bottom w:val="single" w:sz="2" w:space="0" w:color="auto"/>
              <w:right w:val="single" w:sz="2" w:space="0" w:color="auto"/>
            </w:tcBorders>
          </w:tcPr>
          <w:p w14:paraId="037DE182" w14:textId="77777777" w:rsidR="00FF5BA6" w:rsidRPr="004E5748" w:rsidRDefault="00FF5BA6" w:rsidP="00FF0B3F">
            <w:pPr>
              <w:pStyle w:val="NormalLeft"/>
              <w:rPr>
                <w:lang w:val="en-GB"/>
              </w:rPr>
            </w:pPr>
            <w:r w:rsidRPr="004E5748">
              <w:rPr>
                <w:lang w:val="en-GB"/>
              </w:rPr>
              <w:lastRenderedPageBreak/>
              <w:t>C0010/R0740</w:t>
            </w:r>
          </w:p>
        </w:tc>
        <w:tc>
          <w:tcPr>
            <w:tcW w:w="1858" w:type="dxa"/>
            <w:tcBorders>
              <w:top w:val="single" w:sz="2" w:space="0" w:color="auto"/>
              <w:left w:val="single" w:sz="2" w:space="0" w:color="auto"/>
              <w:bottom w:val="single" w:sz="2" w:space="0" w:color="auto"/>
              <w:right w:val="single" w:sz="2" w:space="0" w:color="auto"/>
            </w:tcBorders>
          </w:tcPr>
          <w:p w14:paraId="0F40F9CB" w14:textId="77777777" w:rsidR="00FF5BA6" w:rsidRPr="004E5748" w:rsidRDefault="00FF5BA6" w:rsidP="00FF0B3F">
            <w:pPr>
              <w:pStyle w:val="NormalLeft"/>
              <w:rPr>
                <w:lang w:val="en-GB"/>
              </w:rPr>
            </w:pPr>
            <w:r w:rsidRPr="004E5748">
              <w:rPr>
                <w:lang w:val="en-GB"/>
              </w:rPr>
              <w:t>Contingent liabilities</w:t>
            </w:r>
          </w:p>
        </w:tc>
        <w:tc>
          <w:tcPr>
            <w:tcW w:w="5757" w:type="dxa"/>
            <w:tcBorders>
              <w:top w:val="single" w:sz="2" w:space="0" w:color="auto"/>
              <w:left w:val="single" w:sz="2" w:space="0" w:color="auto"/>
              <w:bottom w:val="single" w:sz="2" w:space="0" w:color="auto"/>
              <w:right w:val="single" w:sz="2" w:space="0" w:color="auto"/>
            </w:tcBorders>
          </w:tcPr>
          <w:p w14:paraId="4ABB91C0" w14:textId="4CCCC45B" w:rsidR="00FF5BA6" w:rsidRPr="004E5748" w:rsidRDefault="00FF5BA6" w:rsidP="00FF0B3F">
            <w:pPr>
              <w:pStyle w:val="NormalLeft"/>
              <w:rPr>
                <w:lang w:val="en-GB"/>
              </w:rPr>
            </w:pPr>
            <w:r w:rsidRPr="004E5748">
              <w:rPr>
                <w:lang w:val="en-GB"/>
              </w:rPr>
              <w:t>A contingent liability is:</w:t>
            </w:r>
          </w:p>
          <w:p w14:paraId="18D344A6" w14:textId="50F0459F" w:rsidR="00FF5BA6" w:rsidRPr="004E5748" w:rsidRDefault="00FF5BA6" w:rsidP="00FF0B3F">
            <w:pPr>
              <w:pStyle w:val="Point0"/>
              <w:rPr>
                <w:lang w:val="en-GB"/>
              </w:rPr>
            </w:pPr>
            <w:r w:rsidRPr="004E5748">
              <w:rPr>
                <w:lang w:val="en-GB"/>
              </w:rPr>
              <w:t>(a)</w:t>
            </w:r>
            <w:r w:rsidRPr="004E5748">
              <w:rPr>
                <w:lang w:val="en-GB"/>
              </w:rPr>
              <w:tab/>
              <w:t>a possible obligation that arises from past events and whose existence will be confirmed only by the occurrence or non–occurrence of one or more uncertain future events not wholly within the control of the entity; or</w:t>
            </w:r>
          </w:p>
          <w:p w14:paraId="7BFD5C3C" w14:textId="2CABBB28" w:rsidR="00FF5BA6" w:rsidRPr="004E5748" w:rsidRDefault="00FF5BA6" w:rsidP="00FF0B3F">
            <w:pPr>
              <w:pStyle w:val="Point0"/>
              <w:rPr>
                <w:lang w:val="en-GB"/>
              </w:rPr>
            </w:pPr>
            <w:r w:rsidRPr="004E5748">
              <w:rPr>
                <w:lang w:val="en-GB"/>
              </w:rPr>
              <w:t>(b)</w:t>
            </w:r>
            <w:r w:rsidRPr="004E5748">
              <w:rPr>
                <w:lang w:val="en-GB"/>
              </w:rPr>
              <w:tab/>
              <w:t>a present obligation that arises from past events even if:</w:t>
            </w:r>
          </w:p>
          <w:p w14:paraId="41C85206" w14:textId="5337B191" w:rsidR="00FF5BA6" w:rsidRPr="004E5748" w:rsidRDefault="00FF5BA6" w:rsidP="00FF0B3F">
            <w:pPr>
              <w:pStyle w:val="Point1"/>
              <w:rPr>
                <w:lang w:val="en-GB"/>
              </w:rPr>
            </w:pPr>
            <w:r w:rsidRPr="004E5748">
              <w:rPr>
                <w:lang w:val="en-GB"/>
              </w:rPr>
              <w:t>(i)</w:t>
            </w:r>
            <w:r w:rsidRPr="004E5748">
              <w:rPr>
                <w:lang w:val="en-GB"/>
              </w:rPr>
              <w:tab/>
              <w:t>it is not probable that an outflow of resources embodying economic benefits will be required to settle the obligation; or</w:t>
            </w:r>
          </w:p>
          <w:p w14:paraId="3CFF7D22" w14:textId="1AA3DED2" w:rsidR="00FF5BA6" w:rsidRPr="004E5748" w:rsidRDefault="00FF5BA6" w:rsidP="00FF0B3F">
            <w:pPr>
              <w:pStyle w:val="Point1"/>
              <w:rPr>
                <w:lang w:val="en-GB"/>
              </w:rPr>
            </w:pPr>
            <w:r w:rsidRPr="004E5748">
              <w:rPr>
                <w:lang w:val="en-GB"/>
              </w:rPr>
              <w:t>(ii)</w:t>
            </w:r>
            <w:r w:rsidRPr="004E5748">
              <w:rPr>
                <w:lang w:val="en-GB"/>
              </w:rPr>
              <w:tab/>
              <w:t>the amount of the obligation cannot be measured with sufficient reliability.</w:t>
            </w:r>
          </w:p>
          <w:p w14:paraId="307049BC" w14:textId="17D8776B" w:rsidR="00FF5BA6" w:rsidRPr="004E5748" w:rsidRDefault="00FF5BA6" w:rsidP="00FF0B3F">
            <w:pPr>
              <w:pStyle w:val="NormalLeft"/>
              <w:rPr>
                <w:lang w:val="en-GB"/>
              </w:rPr>
            </w:pPr>
            <w:r w:rsidRPr="004E5748">
              <w:rPr>
                <w:lang w:val="en-GB"/>
              </w:rPr>
              <w:t xml:space="preserve">The amount of contingent liabilities recognised in the balance sheet should follow the criteria set in </w:t>
            </w:r>
            <w:r w:rsidR="00CE771F">
              <w:rPr>
                <w:lang w:val="en-GB"/>
              </w:rPr>
              <w:t>Article</w:t>
            </w:r>
            <w:r w:rsidRPr="004E5748">
              <w:rPr>
                <w:lang w:val="en-GB"/>
              </w:rPr>
              <w:t xml:space="preserve"> 11 of Delegated Regulation (EU) 2015/35.</w:t>
            </w:r>
          </w:p>
        </w:tc>
      </w:tr>
      <w:tr w:rsidR="00F672D2" w:rsidRPr="00846C12" w14:paraId="05BC4616" w14:textId="77777777" w:rsidTr="00FF0B3F">
        <w:tc>
          <w:tcPr>
            <w:tcW w:w="1671" w:type="dxa"/>
            <w:tcBorders>
              <w:top w:val="single" w:sz="2" w:space="0" w:color="auto"/>
              <w:left w:val="single" w:sz="2" w:space="0" w:color="auto"/>
              <w:bottom w:val="single" w:sz="2" w:space="0" w:color="auto"/>
              <w:right w:val="single" w:sz="2" w:space="0" w:color="auto"/>
            </w:tcBorders>
          </w:tcPr>
          <w:p w14:paraId="71D7F2D2" w14:textId="77777777" w:rsidR="00FF5BA6" w:rsidRPr="004E5748" w:rsidRDefault="00FF5BA6" w:rsidP="00FF0B3F">
            <w:pPr>
              <w:pStyle w:val="NormalLeft"/>
              <w:rPr>
                <w:lang w:val="en-GB"/>
              </w:rPr>
            </w:pPr>
            <w:r w:rsidRPr="004E5748">
              <w:rPr>
                <w:lang w:val="en-GB"/>
              </w:rPr>
              <w:t>C0010/R0750</w:t>
            </w:r>
          </w:p>
        </w:tc>
        <w:tc>
          <w:tcPr>
            <w:tcW w:w="1858" w:type="dxa"/>
            <w:tcBorders>
              <w:top w:val="single" w:sz="2" w:space="0" w:color="auto"/>
              <w:left w:val="single" w:sz="2" w:space="0" w:color="auto"/>
              <w:bottom w:val="single" w:sz="2" w:space="0" w:color="auto"/>
              <w:right w:val="single" w:sz="2" w:space="0" w:color="auto"/>
            </w:tcBorders>
          </w:tcPr>
          <w:p w14:paraId="048B4C51" w14:textId="77777777" w:rsidR="00FF5BA6" w:rsidRPr="004E5748" w:rsidRDefault="00FF5BA6" w:rsidP="00FF0B3F">
            <w:pPr>
              <w:pStyle w:val="NormalLeft"/>
              <w:rPr>
                <w:lang w:val="en-GB"/>
              </w:rPr>
            </w:pPr>
            <w:r w:rsidRPr="004E5748">
              <w:rPr>
                <w:lang w:val="en-GB"/>
              </w:rPr>
              <w:t>Provisions other than technical provisions</w:t>
            </w:r>
          </w:p>
        </w:tc>
        <w:tc>
          <w:tcPr>
            <w:tcW w:w="5757" w:type="dxa"/>
            <w:tcBorders>
              <w:top w:val="single" w:sz="2" w:space="0" w:color="auto"/>
              <w:left w:val="single" w:sz="2" w:space="0" w:color="auto"/>
              <w:bottom w:val="single" w:sz="2" w:space="0" w:color="auto"/>
              <w:right w:val="single" w:sz="2" w:space="0" w:color="auto"/>
            </w:tcBorders>
          </w:tcPr>
          <w:p w14:paraId="6EFB73CC" w14:textId="77777777" w:rsidR="00FF5BA6" w:rsidRPr="004E5748" w:rsidRDefault="00FF5BA6" w:rsidP="00FF0B3F">
            <w:pPr>
              <w:pStyle w:val="NormalLeft"/>
              <w:rPr>
                <w:lang w:val="en-GB"/>
              </w:rPr>
            </w:pPr>
            <w:r w:rsidRPr="004E5748">
              <w:rPr>
                <w:lang w:val="en-GB"/>
              </w:rPr>
              <w:t>Liabilities of uncertain timing or amount, excluding the ones disclosed under ‘Pension benefit obligation’.</w:t>
            </w:r>
          </w:p>
          <w:p w14:paraId="3F96580A" w14:textId="77777777" w:rsidR="00FF5BA6" w:rsidRPr="004E5748" w:rsidRDefault="00FF5BA6" w:rsidP="00FF0B3F">
            <w:pPr>
              <w:pStyle w:val="NormalLeft"/>
              <w:rPr>
                <w:lang w:val="en-GB"/>
              </w:rPr>
            </w:pPr>
            <w:r w:rsidRPr="004E5748">
              <w:rPr>
                <w:lang w:val="en-GB"/>
              </w:rPr>
              <w:t xml:space="preserve">The provisions are recognised as liabilities (assuming that a reliable estimate can be made) when they represent </w:t>
            </w:r>
            <w:proofErr w:type="gramStart"/>
            <w:r w:rsidRPr="004E5748">
              <w:rPr>
                <w:lang w:val="en-GB"/>
              </w:rPr>
              <w:t>obligations</w:t>
            </w:r>
            <w:proofErr w:type="gramEnd"/>
            <w:r w:rsidRPr="004E5748">
              <w:rPr>
                <w:lang w:val="en-GB"/>
              </w:rPr>
              <w:t xml:space="preserve"> and it is probable that an outflow of resources embodying economic benefits will be required to settle the obligations.</w:t>
            </w:r>
          </w:p>
        </w:tc>
      </w:tr>
      <w:tr w:rsidR="00F672D2" w:rsidRPr="00846C12" w14:paraId="67FAA165" w14:textId="77777777" w:rsidTr="00FF0B3F">
        <w:tc>
          <w:tcPr>
            <w:tcW w:w="1671" w:type="dxa"/>
            <w:tcBorders>
              <w:top w:val="single" w:sz="2" w:space="0" w:color="auto"/>
              <w:left w:val="single" w:sz="2" w:space="0" w:color="auto"/>
              <w:bottom w:val="single" w:sz="2" w:space="0" w:color="auto"/>
              <w:right w:val="single" w:sz="2" w:space="0" w:color="auto"/>
            </w:tcBorders>
          </w:tcPr>
          <w:p w14:paraId="22D9744A" w14:textId="77777777" w:rsidR="00FF5BA6" w:rsidRPr="004E5748" w:rsidRDefault="00FF5BA6" w:rsidP="00FF0B3F">
            <w:pPr>
              <w:pStyle w:val="NormalLeft"/>
              <w:rPr>
                <w:lang w:val="en-GB"/>
              </w:rPr>
            </w:pPr>
            <w:r w:rsidRPr="004E5748">
              <w:rPr>
                <w:lang w:val="en-GB"/>
              </w:rPr>
              <w:t>C0010/R0760</w:t>
            </w:r>
          </w:p>
        </w:tc>
        <w:tc>
          <w:tcPr>
            <w:tcW w:w="1858" w:type="dxa"/>
            <w:tcBorders>
              <w:top w:val="single" w:sz="2" w:space="0" w:color="auto"/>
              <w:left w:val="single" w:sz="2" w:space="0" w:color="auto"/>
              <w:bottom w:val="single" w:sz="2" w:space="0" w:color="auto"/>
              <w:right w:val="single" w:sz="2" w:space="0" w:color="auto"/>
            </w:tcBorders>
          </w:tcPr>
          <w:p w14:paraId="0B4EFA80" w14:textId="77777777" w:rsidR="00FF5BA6" w:rsidRPr="004E5748" w:rsidRDefault="00FF5BA6" w:rsidP="00FF0B3F">
            <w:pPr>
              <w:pStyle w:val="NormalLeft"/>
              <w:rPr>
                <w:lang w:val="en-GB"/>
              </w:rPr>
            </w:pPr>
            <w:r w:rsidRPr="004E5748">
              <w:rPr>
                <w:lang w:val="en-GB"/>
              </w:rPr>
              <w:t>Pension benefit obligations</w:t>
            </w:r>
          </w:p>
        </w:tc>
        <w:tc>
          <w:tcPr>
            <w:tcW w:w="5757" w:type="dxa"/>
            <w:tcBorders>
              <w:top w:val="single" w:sz="2" w:space="0" w:color="auto"/>
              <w:left w:val="single" w:sz="2" w:space="0" w:color="auto"/>
              <w:bottom w:val="single" w:sz="2" w:space="0" w:color="auto"/>
              <w:right w:val="single" w:sz="2" w:space="0" w:color="auto"/>
            </w:tcBorders>
          </w:tcPr>
          <w:p w14:paraId="6FECBC24" w14:textId="77777777" w:rsidR="00FF5BA6" w:rsidRPr="004E5748" w:rsidRDefault="00FF5BA6" w:rsidP="00FF0B3F">
            <w:pPr>
              <w:pStyle w:val="NormalLeft"/>
              <w:rPr>
                <w:lang w:val="en-GB"/>
              </w:rPr>
            </w:pPr>
            <w:r w:rsidRPr="004E5748">
              <w:rPr>
                <w:lang w:val="en-GB"/>
              </w:rPr>
              <w:t>This is the total net obligations related to employees' pension scheme.</w:t>
            </w:r>
          </w:p>
        </w:tc>
      </w:tr>
      <w:tr w:rsidR="00F672D2" w:rsidRPr="00846C12" w14:paraId="746CF874" w14:textId="77777777" w:rsidTr="00FF0B3F">
        <w:tc>
          <w:tcPr>
            <w:tcW w:w="1671" w:type="dxa"/>
            <w:tcBorders>
              <w:top w:val="single" w:sz="2" w:space="0" w:color="auto"/>
              <w:left w:val="single" w:sz="2" w:space="0" w:color="auto"/>
              <w:bottom w:val="single" w:sz="2" w:space="0" w:color="auto"/>
              <w:right w:val="single" w:sz="2" w:space="0" w:color="auto"/>
            </w:tcBorders>
          </w:tcPr>
          <w:p w14:paraId="150E8453" w14:textId="77777777" w:rsidR="00FF5BA6" w:rsidRPr="004E5748" w:rsidRDefault="00FF5BA6" w:rsidP="00FF0B3F">
            <w:pPr>
              <w:pStyle w:val="NormalLeft"/>
              <w:rPr>
                <w:lang w:val="en-GB"/>
              </w:rPr>
            </w:pPr>
            <w:r w:rsidRPr="004E5748">
              <w:rPr>
                <w:lang w:val="en-GB"/>
              </w:rPr>
              <w:t>C0010/R0770</w:t>
            </w:r>
          </w:p>
        </w:tc>
        <w:tc>
          <w:tcPr>
            <w:tcW w:w="1858" w:type="dxa"/>
            <w:tcBorders>
              <w:top w:val="single" w:sz="2" w:space="0" w:color="auto"/>
              <w:left w:val="single" w:sz="2" w:space="0" w:color="auto"/>
              <w:bottom w:val="single" w:sz="2" w:space="0" w:color="auto"/>
              <w:right w:val="single" w:sz="2" w:space="0" w:color="auto"/>
            </w:tcBorders>
          </w:tcPr>
          <w:p w14:paraId="68F71574" w14:textId="77777777" w:rsidR="00FF5BA6" w:rsidRPr="004E5748" w:rsidRDefault="00FF5BA6" w:rsidP="00FF0B3F">
            <w:pPr>
              <w:pStyle w:val="NormalLeft"/>
              <w:rPr>
                <w:lang w:val="en-GB"/>
              </w:rPr>
            </w:pPr>
            <w:r w:rsidRPr="004E5748">
              <w:rPr>
                <w:lang w:val="en-GB"/>
              </w:rPr>
              <w:t>Deposits from reinsurers</w:t>
            </w:r>
          </w:p>
        </w:tc>
        <w:tc>
          <w:tcPr>
            <w:tcW w:w="5757" w:type="dxa"/>
            <w:tcBorders>
              <w:top w:val="single" w:sz="2" w:space="0" w:color="auto"/>
              <w:left w:val="single" w:sz="2" w:space="0" w:color="auto"/>
              <w:bottom w:val="single" w:sz="2" w:space="0" w:color="auto"/>
              <w:right w:val="single" w:sz="2" w:space="0" w:color="auto"/>
            </w:tcBorders>
          </w:tcPr>
          <w:p w14:paraId="69FEF0E9" w14:textId="666A09ED" w:rsidR="00FF5BA6" w:rsidRPr="004E5748" w:rsidRDefault="00FF5BA6" w:rsidP="002A085A">
            <w:pPr>
              <w:pStyle w:val="NormalLeft"/>
              <w:rPr>
                <w:lang w:val="en-GB"/>
              </w:rPr>
            </w:pPr>
            <w:r w:rsidRPr="004E5748">
              <w:rPr>
                <w:lang w:val="en-GB"/>
              </w:rPr>
              <w:t xml:space="preserve">Amounts (e.g. cash) received from reinsurer or deducted by the reinsurer </w:t>
            </w:r>
            <w:r w:rsidR="002A085A">
              <w:rPr>
                <w:lang w:val="en-GB"/>
              </w:rPr>
              <w:t>in accordance with</w:t>
            </w:r>
            <w:r w:rsidRPr="004E5748">
              <w:rPr>
                <w:lang w:val="en-GB"/>
              </w:rPr>
              <w:t xml:space="preserve"> the reinsurance contract.</w:t>
            </w:r>
          </w:p>
        </w:tc>
      </w:tr>
      <w:tr w:rsidR="00F672D2" w:rsidRPr="00846C12" w14:paraId="3EB8CC61" w14:textId="77777777" w:rsidTr="00FF0B3F">
        <w:tc>
          <w:tcPr>
            <w:tcW w:w="1671" w:type="dxa"/>
            <w:tcBorders>
              <w:top w:val="single" w:sz="2" w:space="0" w:color="auto"/>
              <w:left w:val="single" w:sz="2" w:space="0" w:color="auto"/>
              <w:bottom w:val="single" w:sz="2" w:space="0" w:color="auto"/>
              <w:right w:val="single" w:sz="2" w:space="0" w:color="auto"/>
            </w:tcBorders>
          </w:tcPr>
          <w:p w14:paraId="138463DE" w14:textId="77777777" w:rsidR="00FF5BA6" w:rsidRPr="004E5748" w:rsidRDefault="00FF5BA6" w:rsidP="00FF0B3F">
            <w:pPr>
              <w:pStyle w:val="NormalLeft"/>
              <w:rPr>
                <w:lang w:val="en-GB"/>
              </w:rPr>
            </w:pPr>
            <w:r w:rsidRPr="004E5748">
              <w:rPr>
                <w:lang w:val="en-GB"/>
              </w:rPr>
              <w:t>C0010/R0780</w:t>
            </w:r>
          </w:p>
        </w:tc>
        <w:tc>
          <w:tcPr>
            <w:tcW w:w="1858" w:type="dxa"/>
            <w:tcBorders>
              <w:top w:val="single" w:sz="2" w:space="0" w:color="auto"/>
              <w:left w:val="single" w:sz="2" w:space="0" w:color="auto"/>
              <w:bottom w:val="single" w:sz="2" w:space="0" w:color="auto"/>
              <w:right w:val="single" w:sz="2" w:space="0" w:color="auto"/>
            </w:tcBorders>
          </w:tcPr>
          <w:p w14:paraId="58F7FA83" w14:textId="77777777" w:rsidR="00FF5BA6" w:rsidRPr="004E5748" w:rsidRDefault="00FF5BA6" w:rsidP="00FF0B3F">
            <w:pPr>
              <w:pStyle w:val="NormalLeft"/>
              <w:rPr>
                <w:lang w:val="en-GB"/>
              </w:rPr>
            </w:pPr>
            <w:r w:rsidRPr="004E5748">
              <w:rPr>
                <w:lang w:val="en-GB"/>
              </w:rPr>
              <w:t>Deferred tax liabilities</w:t>
            </w:r>
          </w:p>
        </w:tc>
        <w:tc>
          <w:tcPr>
            <w:tcW w:w="5757" w:type="dxa"/>
            <w:tcBorders>
              <w:top w:val="single" w:sz="2" w:space="0" w:color="auto"/>
              <w:left w:val="single" w:sz="2" w:space="0" w:color="auto"/>
              <w:bottom w:val="single" w:sz="2" w:space="0" w:color="auto"/>
              <w:right w:val="single" w:sz="2" w:space="0" w:color="auto"/>
            </w:tcBorders>
          </w:tcPr>
          <w:p w14:paraId="3C525CA4" w14:textId="77777777" w:rsidR="00FF5BA6" w:rsidRPr="004E5748" w:rsidRDefault="00FF5BA6" w:rsidP="00FF0B3F">
            <w:pPr>
              <w:pStyle w:val="NormalLeft"/>
              <w:rPr>
                <w:lang w:val="en-GB"/>
              </w:rPr>
            </w:pPr>
            <w:r w:rsidRPr="004E5748">
              <w:rPr>
                <w:lang w:val="en-GB"/>
              </w:rPr>
              <w:t>Deferred tax liabilities are the amounts of income taxes payable in future periods in respect of taxable temporary differences.</w:t>
            </w:r>
          </w:p>
        </w:tc>
      </w:tr>
      <w:tr w:rsidR="00F672D2" w:rsidRPr="00846C12" w14:paraId="718CE291" w14:textId="77777777" w:rsidTr="00FF0B3F">
        <w:tc>
          <w:tcPr>
            <w:tcW w:w="1671" w:type="dxa"/>
            <w:tcBorders>
              <w:top w:val="single" w:sz="2" w:space="0" w:color="auto"/>
              <w:left w:val="single" w:sz="2" w:space="0" w:color="auto"/>
              <w:bottom w:val="single" w:sz="2" w:space="0" w:color="auto"/>
              <w:right w:val="single" w:sz="2" w:space="0" w:color="auto"/>
            </w:tcBorders>
          </w:tcPr>
          <w:p w14:paraId="5285860B" w14:textId="77777777" w:rsidR="00FF5BA6" w:rsidRPr="004E5748" w:rsidRDefault="00FF5BA6" w:rsidP="00FF0B3F">
            <w:pPr>
              <w:pStyle w:val="NormalLeft"/>
              <w:rPr>
                <w:lang w:val="en-GB"/>
              </w:rPr>
            </w:pPr>
            <w:r w:rsidRPr="004E5748">
              <w:rPr>
                <w:lang w:val="en-GB"/>
              </w:rPr>
              <w:t>C0010/R0790</w:t>
            </w:r>
          </w:p>
        </w:tc>
        <w:tc>
          <w:tcPr>
            <w:tcW w:w="1858" w:type="dxa"/>
            <w:tcBorders>
              <w:top w:val="single" w:sz="2" w:space="0" w:color="auto"/>
              <w:left w:val="single" w:sz="2" w:space="0" w:color="auto"/>
              <w:bottom w:val="single" w:sz="2" w:space="0" w:color="auto"/>
              <w:right w:val="single" w:sz="2" w:space="0" w:color="auto"/>
            </w:tcBorders>
          </w:tcPr>
          <w:p w14:paraId="677447E8" w14:textId="77777777" w:rsidR="00FF5BA6" w:rsidRPr="004E5748" w:rsidRDefault="00FF5BA6" w:rsidP="00FF0B3F">
            <w:pPr>
              <w:pStyle w:val="NormalLeft"/>
              <w:rPr>
                <w:lang w:val="en-GB"/>
              </w:rPr>
            </w:pPr>
            <w:r w:rsidRPr="004E5748">
              <w:rPr>
                <w:lang w:val="en-GB"/>
              </w:rPr>
              <w:t>Derivatives</w:t>
            </w:r>
          </w:p>
        </w:tc>
        <w:tc>
          <w:tcPr>
            <w:tcW w:w="5757" w:type="dxa"/>
            <w:tcBorders>
              <w:top w:val="single" w:sz="2" w:space="0" w:color="auto"/>
              <w:left w:val="single" w:sz="2" w:space="0" w:color="auto"/>
              <w:bottom w:val="single" w:sz="2" w:space="0" w:color="auto"/>
              <w:right w:val="single" w:sz="2" w:space="0" w:color="auto"/>
            </w:tcBorders>
          </w:tcPr>
          <w:p w14:paraId="72F78F68" w14:textId="77777777" w:rsidR="00FF5BA6" w:rsidRPr="004E5748" w:rsidRDefault="00FF5BA6" w:rsidP="00FF0B3F">
            <w:pPr>
              <w:pStyle w:val="NormalLeft"/>
              <w:rPr>
                <w:lang w:val="en-GB"/>
              </w:rPr>
            </w:pPr>
            <w:r w:rsidRPr="004E5748">
              <w:rPr>
                <w:lang w:val="en-GB"/>
              </w:rPr>
              <w:t>A financial instrument or other contract with all three of the following characteristics:</w:t>
            </w:r>
          </w:p>
          <w:p w14:paraId="1E4579DA" w14:textId="0D0BC2EF" w:rsidR="00FF5BA6" w:rsidRPr="004E5748" w:rsidRDefault="00FF5BA6" w:rsidP="00FF0B3F">
            <w:pPr>
              <w:pStyle w:val="Point0"/>
              <w:rPr>
                <w:lang w:val="en-GB"/>
              </w:rPr>
            </w:pPr>
            <w:r w:rsidRPr="004E5748">
              <w:rPr>
                <w:lang w:val="en-GB"/>
              </w:rPr>
              <w:t>(a)</w:t>
            </w:r>
            <w:r w:rsidRPr="004E5748">
              <w:rPr>
                <w:lang w:val="en-GB"/>
              </w:rPr>
              <w:tab/>
            </w:r>
            <w:r w:rsidR="002A085A">
              <w:rPr>
                <w:lang w:val="en-GB"/>
              </w:rPr>
              <w:t>i</w:t>
            </w:r>
            <w:r w:rsidRPr="004E5748">
              <w:rPr>
                <w:lang w:val="en-GB"/>
              </w:rPr>
              <w:t xml:space="preserve">ts value changes in response to the change in a specified interest rate, financial instrument price, commodity price, foreign exchange rate, index of </w:t>
            </w:r>
            <w:r w:rsidRPr="004E5748">
              <w:rPr>
                <w:lang w:val="en-GB"/>
              </w:rPr>
              <w:lastRenderedPageBreak/>
              <w:t>prices or rates, credit rating or credit index, or other variable, provided in the case of a non–financial variable that the variable is not specific to a party to the contract (sometimes called the ‘underlying’).</w:t>
            </w:r>
          </w:p>
          <w:p w14:paraId="6A60576A" w14:textId="17420BA4" w:rsidR="00FF5BA6" w:rsidRPr="004E5748" w:rsidRDefault="00FF5BA6" w:rsidP="00FF0B3F">
            <w:pPr>
              <w:pStyle w:val="Point0"/>
              <w:rPr>
                <w:lang w:val="en-GB"/>
              </w:rPr>
            </w:pPr>
            <w:r w:rsidRPr="004E5748">
              <w:rPr>
                <w:lang w:val="en-GB"/>
              </w:rPr>
              <w:t>(b)</w:t>
            </w:r>
            <w:r w:rsidRPr="004E5748">
              <w:rPr>
                <w:lang w:val="en-GB"/>
              </w:rPr>
              <w:tab/>
            </w:r>
            <w:r w:rsidR="002A085A">
              <w:rPr>
                <w:lang w:val="en-GB"/>
              </w:rPr>
              <w:t>i</w:t>
            </w:r>
            <w:r w:rsidRPr="004E5748">
              <w:rPr>
                <w:lang w:val="en-GB"/>
              </w:rPr>
              <w:t>t requires no initial net investment or an initial net investment that is smaller than would be required for other types of contracts that would be expected to have a similar response to changes in market factors.</w:t>
            </w:r>
          </w:p>
          <w:p w14:paraId="0D0678B1" w14:textId="5BC54AA0" w:rsidR="00FF5BA6" w:rsidRPr="004E5748" w:rsidRDefault="00FF5BA6" w:rsidP="00FF0B3F">
            <w:pPr>
              <w:pStyle w:val="Point0"/>
              <w:rPr>
                <w:lang w:val="en-GB"/>
              </w:rPr>
            </w:pPr>
            <w:r w:rsidRPr="004E5748">
              <w:rPr>
                <w:lang w:val="en-GB"/>
              </w:rPr>
              <w:t>(c)</w:t>
            </w:r>
            <w:r w:rsidRPr="004E5748">
              <w:rPr>
                <w:lang w:val="en-GB"/>
              </w:rPr>
              <w:tab/>
            </w:r>
            <w:r w:rsidR="002A085A">
              <w:rPr>
                <w:lang w:val="en-GB"/>
              </w:rPr>
              <w:t>i</w:t>
            </w:r>
            <w:r w:rsidRPr="004E5748">
              <w:rPr>
                <w:lang w:val="en-GB"/>
              </w:rPr>
              <w:t>t is settled at a future date.</w:t>
            </w:r>
          </w:p>
          <w:p w14:paraId="4C50E974" w14:textId="3ACCB0DF" w:rsidR="00FF5BA6" w:rsidRPr="004E5748" w:rsidRDefault="00FF5BA6" w:rsidP="00FF0B3F">
            <w:pPr>
              <w:pStyle w:val="NormalLeft"/>
              <w:rPr>
                <w:lang w:val="en-GB"/>
              </w:rPr>
            </w:pPr>
            <w:r w:rsidRPr="004E5748">
              <w:rPr>
                <w:lang w:val="en-GB"/>
              </w:rPr>
              <w:t>Only derivative liabilities shall be disclosed on this row (i.e. derivatives with negative values as of the reporting date)</w:t>
            </w:r>
            <w:r w:rsidR="002A085A">
              <w:rPr>
                <w:lang w:val="en-GB"/>
              </w:rPr>
              <w:t>.</w:t>
            </w:r>
            <w:r w:rsidRPr="004E5748">
              <w:rPr>
                <w:lang w:val="en-GB"/>
              </w:rPr>
              <w:t xml:space="preserve"> Derivatives assets shall be disclosed under C0010/R0190.</w:t>
            </w:r>
          </w:p>
          <w:p w14:paraId="5718E819" w14:textId="59AA1F32" w:rsidR="00FF5BA6" w:rsidRPr="004E5748" w:rsidRDefault="00FF5BA6" w:rsidP="00FF0B3F">
            <w:pPr>
              <w:pStyle w:val="NormalLeft"/>
              <w:rPr>
                <w:lang w:val="en-GB"/>
              </w:rPr>
            </w:pPr>
            <w:r w:rsidRPr="004E5748">
              <w:rPr>
                <w:lang w:val="en-GB"/>
              </w:rPr>
              <w:t xml:space="preserve">Undertakings which do not value derivatives in their </w:t>
            </w:r>
            <w:r w:rsidR="002A085A">
              <w:rPr>
                <w:lang w:val="en-GB"/>
              </w:rPr>
              <w:t>l</w:t>
            </w:r>
            <w:r w:rsidRPr="004E5748">
              <w:rPr>
                <w:lang w:val="en-GB"/>
              </w:rPr>
              <w:t>ocal GAAP do not need to provide a financial statements value.</w:t>
            </w:r>
          </w:p>
        </w:tc>
      </w:tr>
      <w:tr w:rsidR="00F672D2" w:rsidRPr="004E5748" w14:paraId="4829657D" w14:textId="77777777" w:rsidTr="00FF0B3F">
        <w:tc>
          <w:tcPr>
            <w:tcW w:w="1671" w:type="dxa"/>
            <w:tcBorders>
              <w:top w:val="single" w:sz="2" w:space="0" w:color="auto"/>
              <w:left w:val="single" w:sz="2" w:space="0" w:color="auto"/>
              <w:bottom w:val="single" w:sz="2" w:space="0" w:color="auto"/>
              <w:right w:val="single" w:sz="2" w:space="0" w:color="auto"/>
            </w:tcBorders>
          </w:tcPr>
          <w:p w14:paraId="44DCCC90" w14:textId="77777777" w:rsidR="00FF5BA6" w:rsidRPr="004E5748" w:rsidRDefault="00FF5BA6" w:rsidP="00FF0B3F">
            <w:pPr>
              <w:pStyle w:val="NormalLeft"/>
              <w:rPr>
                <w:lang w:val="en-GB"/>
              </w:rPr>
            </w:pPr>
            <w:r w:rsidRPr="004E5748">
              <w:rPr>
                <w:lang w:val="en-GB"/>
              </w:rPr>
              <w:lastRenderedPageBreak/>
              <w:t>C0010/R0800</w:t>
            </w:r>
          </w:p>
        </w:tc>
        <w:tc>
          <w:tcPr>
            <w:tcW w:w="1858" w:type="dxa"/>
            <w:tcBorders>
              <w:top w:val="single" w:sz="2" w:space="0" w:color="auto"/>
              <w:left w:val="single" w:sz="2" w:space="0" w:color="auto"/>
              <w:bottom w:val="single" w:sz="2" w:space="0" w:color="auto"/>
              <w:right w:val="single" w:sz="2" w:space="0" w:color="auto"/>
            </w:tcBorders>
          </w:tcPr>
          <w:p w14:paraId="65A07BC3" w14:textId="77777777" w:rsidR="00FF5BA6" w:rsidRPr="004E5748" w:rsidRDefault="00FF5BA6" w:rsidP="00FF0B3F">
            <w:pPr>
              <w:pStyle w:val="NormalLeft"/>
              <w:rPr>
                <w:lang w:val="en-GB"/>
              </w:rPr>
            </w:pPr>
            <w:r w:rsidRPr="004E5748">
              <w:rPr>
                <w:lang w:val="en-GB"/>
              </w:rPr>
              <w:t>Debts owed to credit institutions</w:t>
            </w:r>
          </w:p>
        </w:tc>
        <w:tc>
          <w:tcPr>
            <w:tcW w:w="5757" w:type="dxa"/>
            <w:tcBorders>
              <w:top w:val="single" w:sz="2" w:space="0" w:color="auto"/>
              <w:left w:val="single" w:sz="2" w:space="0" w:color="auto"/>
              <w:bottom w:val="single" w:sz="2" w:space="0" w:color="auto"/>
              <w:right w:val="single" w:sz="2" w:space="0" w:color="auto"/>
            </w:tcBorders>
          </w:tcPr>
          <w:p w14:paraId="58B8E4AB" w14:textId="1E520943" w:rsidR="00FF5BA6" w:rsidRPr="004E5748" w:rsidRDefault="00FF5BA6" w:rsidP="002A085A">
            <w:pPr>
              <w:pStyle w:val="NormalLeft"/>
              <w:rPr>
                <w:lang w:val="en-GB"/>
              </w:rPr>
            </w:pPr>
            <w:r w:rsidRPr="004E5748">
              <w:rPr>
                <w:lang w:val="en-GB"/>
              </w:rPr>
              <w:t xml:space="preserve">Debts, </w:t>
            </w:r>
            <w:r w:rsidR="002A085A">
              <w:rPr>
                <w:lang w:val="en-GB"/>
              </w:rPr>
              <w:t>including</w:t>
            </w:r>
            <w:r w:rsidRPr="004E5748">
              <w:rPr>
                <w:lang w:val="en-GB"/>
              </w:rPr>
              <w:t xml:space="preserve"> mortgage and loans, owed to credit institutions, excluding bonds held by credit institutions (it is not possible for the undertaking to identify all the holders of the bonds that it issues) and subordinated liabilities. This also include</w:t>
            </w:r>
            <w:r w:rsidR="002A085A">
              <w:rPr>
                <w:lang w:val="en-GB"/>
              </w:rPr>
              <w:t>s</w:t>
            </w:r>
            <w:r w:rsidRPr="004E5748">
              <w:rPr>
                <w:lang w:val="en-GB"/>
              </w:rPr>
              <w:t xml:space="preserve"> bank overdrafts.</w:t>
            </w:r>
          </w:p>
        </w:tc>
      </w:tr>
      <w:tr w:rsidR="00F672D2" w:rsidRPr="00846C12" w14:paraId="2FC24443" w14:textId="77777777" w:rsidTr="00FF0B3F">
        <w:tc>
          <w:tcPr>
            <w:tcW w:w="1671" w:type="dxa"/>
            <w:tcBorders>
              <w:top w:val="single" w:sz="2" w:space="0" w:color="auto"/>
              <w:left w:val="single" w:sz="2" w:space="0" w:color="auto"/>
              <w:bottom w:val="single" w:sz="2" w:space="0" w:color="auto"/>
              <w:right w:val="single" w:sz="2" w:space="0" w:color="auto"/>
            </w:tcBorders>
          </w:tcPr>
          <w:p w14:paraId="77273F6D" w14:textId="77777777" w:rsidR="00FF5BA6" w:rsidRPr="004E5748" w:rsidRDefault="00FF5BA6" w:rsidP="00FF0B3F">
            <w:pPr>
              <w:pStyle w:val="NormalLeft"/>
              <w:rPr>
                <w:lang w:val="en-GB"/>
              </w:rPr>
            </w:pPr>
            <w:r w:rsidRPr="004E5748">
              <w:rPr>
                <w:lang w:val="en-GB"/>
              </w:rPr>
              <w:t>C0010/R0810</w:t>
            </w:r>
          </w:p>
        </w:tc>
        <w:tc>
          <w:tcPr>
            <w:tcW w:w="1858" w:type="dxa"/>
            <w:tcBorders>
              <w:top w:val="single" w:sz="2" w:space="0" w:color="auto"/>
              <w:left w:val="single" w:sz="2" w:space="0" w:color="auto"/>
              <w:bottom w:val="single" w:sz="2" w:space="0" w:color="auto"/>
              <w:right w:val="single" w:sz="2" w:space="0" w:color="auto"/>
            </w:tcBorders>
          </w:tcPr>
          <w:p w14:paraId="37B942B1" w14:textId="77777777" w:rsidR="00FF5BA6" w:rsidRPr="004E5748" w:rsidRDefault="00FF5BA6" w:rsidP="00FF0B3F">
            <w:pPr>
              <w:pStyle w:val="NormalLeft"/>
              <w:rPr>
                <w:lang w:val="en-GB"/>
              </w:rPr>
            </w:pPr>
            <w:r w:rsidRPr="004E5748">
              <w:rPr>
                <w:lang w:val="en-GB"/>
              </w:rPr>
              <w:t>Financial liabilities other than debts owed to credit institutions</w:t>
            </w:r>
          </w:p>
        </w:tc>
        <w:tc>
          <w:tcPr>
            <w:tcW w:w="5757" w:type="dxa"/>
            <w:tcBorders>
              <w:top w:val="single" w:sz="2" w:space="0" w:color="auto"/>
              <w:left w:val="single" w:sz="2" w:space="0" w:color="auto"/>
              <w:bottom w:val="single" w:sz="2" w:space="0" w:color="auto"/>
              <w:right w:val="single" w:sz="2" w:space="0" w:color="auto"/>
            </w:tcBorders>
          </w:tcPr>
          <w:p w14:paraId="59405126" w14:textId="77777777" w:rsidR="00FF5BA6" w:rsidRPr="004E5748" w:rsidRDefault="00FF5BA6" w:rsidP="00FF0B3F">
            <w:pPr>
              <w:pStyle w:val="NormalLeft"/>
              <w:rPr>
                <w:lang w:val="en-GB"/>
              </w:rPr>
            </w:pPr>
            <w:r w:rsidRPr="004E5748">
              <w:rPr>
                <w:lang w:val="en-GB"/>
              </w:rPr>
              <w:t>Financial liabilities including bonds issued by undertaking (held by credit institutions or not), structured notes issued by the undertaking itself and mortgage and loans due to other entities than credit institutions.</w:t>
            </w:r>
          </w:p>
          <w:p w14:paraId="1375F846" w14:textId="77777777" w:rsidR="00FF5BA6" w:rsidRPr="004E5748" w:rsidRDefault="00FF5BA6" w:rsidP="00FF0B3F">
            <w:pPr>
              <w:pStyle w:val="NormalLeft"/>
              <w:rPr>
                <w:lang w:val="en-GB"/>
              </w:rPr>
            </w:pPr>
            <w:r w:rsidRPr="004E5748">
              <w:rPr>
                <w:lang w:val="en-GB"/>
              </w:rPr>
              <w:t>Subordinated liabilities shall not be included here.</w:t>
            </w:r>
          </w:p>
        </w:tc>
      </w:tr>
      <w:tr w:rsidR="00F672D2" w:rsidRPr="00846C12" w14:paraId="58B53988" w14:textId="77777777" w:rsidTr="00FF0B3F">
        <w:tc>
          <w:tcPr>
            <w:tcW w:w="1671" w:type="dxa"/>
            <w:tcBorders>
              <w:top w:val="single" w:sz="2" w:space="0" w:color="auto"/>
              <w:left w:val="single" w:sz="2" w:space="0" w:color="auto"/>
              <w:bottom w:val="single" w:sz="2" w:space="0" w:color="auto"/>
              <w:right w:val="single" w:sz="2" w:space="0" w:color="auto"/>
            </w:tcBorders>
          </w:tcPr>
          <w:p w14:paraId="4AC185F9" w14:textId="77777777" w:rsidR="00FF5BA6" w:rsidRPr="004E5748" w:rsidRDefault="00FF5BA6" w:rsidP="00FF0B3F">
            <w:pPr>
              <w:pStyle w:val="NormalLeft"/>
              <w:rPr>
                <w:lang w:val="en-GB"/>
              </w:rPr>
            </w:pPr>
            <w:r w:rsidRPr="004E5748">
              <w:rPr>
                <w:lang w:val="en-GB"/>
              </w:rPr>
              <w:t>C0010/R0820</w:t>
            </w:r>
          </w:p>
        </w:tc>
        <w:tc>
          <w:tcPr>
            <w:tcW w:w="1858" w:type="dxa"/>
            <w:tcBorders>
              <w:top w:val="single" w:sz="2" w:space="0" w:color="auto"/>
              <w:left w:val="single" w:sz="2" w:space="0" w:color="auto"/>
              <w:bottom w:val="single" w:sz="2" w:space="0" w:color="auto"/>
              <w:right w:val="single" w:sz="2" w:space="0" w:color="auto"/>
            </w:tcBorders>
          </w:tcPr>
          <w:p w14:paraId="7D3D6DCE" w14:textId="77777777" w:rsidR="00FF5BA6" w:rsidRPr="004E5748" w:rsidRDefault="00FF5BA6" w:rsidP="00FF0B3F">
            <w:pPr>
              <w:pStyle w:val="NormalLeft"/>
              <w:rPr>
                <w:lang w:val="en-GB"/>
              </w:rPr>
            </w:pPr>
            <w:r w:rsidRPr="004E5748">
              <w:rPr>
                <w:lang w:val="en-GB"/>
              </w:rPr>
              <w:t xml:space="preserve">Insurance and </w:t>
            </w:r>
            <w:proofErr w:type="gramStart"/>
            <w:r w:rsidRPr="004E5748">
              <w:rPr>
                <w:lang w:val="en-GB"/>
              </w:rPr>
              <w:t>intermediaries</w:t>
            </w:r>
            <w:proofErr w:type="gramEnd"/>
            <w:r w:rsidRPr="004E5748">
              <w:rPr>
                <w:lang w:val="en-GB"/>
              </w:rPr>
              <w:t xml:space="preserve"> payables</w:t>
            </w:r>
          </w:p>
        </w:tc>
        <w:tc>
          <w:tcPr>
            <w:tcW w:w="5757" w:type="dxa"/>
            <w:tcBorders>
              <w:top w:val="single" w:sz="2" w:space="0" w:color="auto"/>
              <w:left w:val="single" w:sz="2" w:space="0" w:color="auto"/>
              <w:bottom w:val="single" w:sz="2" w:space="0" w:color="auto"/>
              <w:right w:val="single" w:sz="2" w:space="0" w:color="auto"/>
            </w:tcBorders>
          </w:tcPr>
          <w:p w14:paraId="7D6DDD84" w14:textId="77777777" w:rsidR="006E5AD5" w:rsidRPr="004E5748" w:rsidRDefault="006E5AD5" w:rsidP="006E5AD5">
            <w:pPr>
              <w:pStyle w:val="NormalLeft"/>
              <w:rPr>
                <w:lang w:val="en-GB"/>
              </w:rPr>
            </w:pPr>
            <w:r w:rsidRPr="004E5748">
              <w:rPr>
                <w:lang w:val="en-GB"/>
              </w:rPr>
              <w:t>Amounts payable to policyholders, insurers and other business linked to insurance that are not included in technical provisions.</w:t>
            </w:r>
          </w:p>
          <w:p w14:paraId="2EB55F54" w14:textId="32C470EB" w:rsidR="00FF5BA6" w:rsidRPr="004E5748" w:rsidRDefault="00FF5BA6" w:rsidP="00FF0B3F">
            <w:pPr>
              <w:pStyle w:val="NormalLeft"/>
              <w:rPr>
                <w:lang w:val="en-GB"/>
              </w:rPr>
            </w:pPr>
            <w:r w:rsidRPr="004E5748">
              <w:rPr>
                <w:lang w:val="en-GB"/>
              </w:rPr>
              <w:t xml:space="preserve">Includes amounts </w:t>
            </w:r>
            <w:r w:rsidR="00900B1B" w:rsidRPr="004E5748">
              <w:rPr>
                <w:lang w:val="en-GB"/>
              </w:rPr>
              <w:t xml:space="preserve">payable </w:t>
            </w:r>
            <w:r w:rsidRPr="004E5748">
              <w:rPr>
                <w:lang w:val="en-GB"/>
              </w:rPr>
              <w:t>to (re)insurance intermediaries (e.g. commissions due to intermediaries but not yet paid by the undertaking).</w:t>
            </w:r>
          </w:p>
          <w:p w14:paraId="7F16F141" w14:textId="697972DD" w:rsidR="00FF5BA6" w:rsidRPr="004E5748" w:rsidRDefault="00FF5BA6" w:rsidP="00FF0B3F">
            <w:pPr>
              <w:pStyle w:val="NormalLeft"/>
              <w:rPr>
                <w:lang w:val="en-GB"/>
              </w:rPr>
            </w:pPr>
            <w:r w:rsidRPr="004E5748">
              <w:rPr>
                <w:lang w:val="en-GB"/>
              </w:rPr>
              <w:t xml:space="preserve">Excludes loans </w:t>
            </w:r>
            <w:r w:rsidR="002A085A">
              <w:rPr>
                <w:lang w:val="en-GB"/>
              </w:rPr>
              <w:t>and</w:t>
            </w:r>
            <w:r w:rsidRPr="004E5748">
              <w:rPr>
                <w:lang w:val="en-GB"/>
              </w:rPr>
              <w:t xml:space="preserve"> mortgages due to other insurance companies, if th</w:t>
            </w:r>
            <w:r w:rsidR="002A085A">
              <w:rPr>
                <w:lang w:val="en-GB"/>
              </w:rPr>
              <w:t>ose loans and mortgages</w:t>
            </w:r>
            <w:r w:rsidRPr="004E5748">
              <w:rPr>
                <w:lang w:val="en-GB"/>
              </w:rPr>
              <w:t xml:space="preserve"> only relate to financing and are not linked to insurance business (such loans and mortgages shall be disclosed as financial liabilities).</w:t>
            </w:r>
          </w:p>
          <w:p w14:paraId="2E323F5A" w14:textId="77777777" w:rsidR="00FF5BA6" w:rsidRPr="004E5748" w:rsidRDefault="00FF5BA6" w:rsidP="00FF0B3F">
            <w:pPr>
              <w:pStyle w:val="NormalLeft"/>
              <w:rPr>
                <w:lang w:val="en-GB"/>
              </w:rPr>
            </w:pPr>
            <w:r w:rsidRPr="004E5748">
              <w:rPr>
                <w:lang w:val="en-GB"/>
              </w:rPr>
              <w:t>It shall include payables from reinsurance accepted.</w:t>
            </w:r>
          </w:p>
        </w:tc>
      </w:tr>
      <w:tr w:rsidR="00F672D2" w:rsidRPr="00846C12" w14:paraId="7780D4E9" w14:textId="77777777" w:rsidTr="00FF0B3F">
        <w:tc>
          <w:tcPr>
            <w:tcW w:w="1671" w:type="dxa"/>
            <w:tcBorders>
              <w:top w:val="single" w:sz="2" w:space="0" w:color="auto"/>
              <w:left w:val="single" w:sz="2" w:space="0" w:color="auto"/>
              <w:bottom w:val="single" w:sz="2" w:space="0" w:color="auto"/>
              <w:right w:val="single" w:sz="2" w:space="0" w:color="auto"/>
            </w:tcBorders>
          </w:tcPr>
          <w:p w14:paraId="3B6D0E71" w14:textId="77777777" w:rsidR="00FF5BA6" w:rsidRPr="004E5748" w:rsidRDefault="00FF5BA6" w:rsidP="00FF0B3F">
            <w:pPr>
              <w:pStyle w:val="NormalLeft"/>
              <w:rPr>
                <w:lang w:val="en-GB"/>
              </w:rPr>
            </w:pPr>
            <w:r w:rsidRPr="004E5748">
              <w:rPr>
                <w:lang w:val="en-GB"/>
              </w:rPr>
              <w:lastRenderedPageBreak/>
              <w:t>C0010/R0830</w:t>
            </w:r>
          </w:p>
        </w:tc>
        <w:tc>
          <w:tcPr>
            <w:tcW w:w="1858" w:type="dxa"/>
            <w:tcBorders>
              <w:top w:val="single" w:sz="2" w:space="0" w:color="auto"/>
              <w:left w:val="single" w:sz="2" w:space="0" w:color="auto"/>
              <w:bottom w:val="single" w:sz="2" w:space="0" w:color="auto"/>
              <w:right w:val="single" w:sz="2" w:space="0" w:color="auto"/>
            </w:tcBorders>
          </w:tcPr>
          <w:p w14:paraId="61CFDE70" w14:textId="77777777" w:rsidR="00FF5BA6" w:rsidRPr="004E5748" w:rsidRDefault="00FF5BA6" w:rsidP="00FF0B3F">
            <w:pPr>
              <w:pStyle w:val="NormalLeft"/>
              <w:rPr>
                <w:lang w:val="en-GB"/>
              </w:rPr>
            </w:pPr>
            <w:r w:rsidRPr="004E5748">
              <w:rPr>
                <w:lang w:val="en-GB"/>
              </w:rPr>
              <w:t>Reinsurance payables</w:t>
            </w:r>
          </w:p>
        </w:tc>
        <w:tc>
          <w:tcPr>
            <w:tcW w:w="5757" w:type="dxa"/>
            <w:tcBorders>
              <w:top w:val="single" w:sz="2" w:space="0" w:color="auto"/>
              <w:left w:val="single" w:sz="2" w:space="0" w:color="auto"/>
              <w:bottom w:val="single" w:sz="2" w:space="0" w:color="auto"/>
              <w:right w:val="single" w:sz="2" w:space="0" w:color="auto"/>
            </w:tcBorders>
          </w:tcPr>
          <w:p w14:paraId="7E956346" w14:textId="6C38715E" w:rsidR="00FF5BA6" w:rsidRPr="004E5748" w:rsidRDefault="00FF5BA6" w:rsidP="00FF0B3F">
            <w:pPr>
              <w:pStyle w:val="NormalLeft"/>
              <w:rPr>
                <w:lang w:val="en-GB"/>
              </w:rPr>
            </w:pPr>
            <w:r w:rsidRPr="004E5748">
              <w:rPr>
                <w:lang w:val="en-GB"/>
              </w:rPr>
              <w:t>Amounts payable to reinsurers (</w:t>
            </w:r>
            <w:proofErr w:type="gramStart"/>
            <w:r w:rsidRPr="004E5748">
              <w:rPr>
                <w:lang w:val="en-GB"/>
              </w:rPr>
              <w:t>in particular current</w:t>
            </w:r>
            <w:proofErr w:type="gramEnd"/>
            <w:r w:rsidRPr="004E5748">
              <w:rPr>
                <w:lang w:val="en-GB"/>
              </w:rPr>
              <w:t xml:space="preserve"> accounts) other than deposits linked to reinsurance business that are not included in reinsurance recoverables</w:t>
            </w:r>
            <w:r w:rsidR="00FF469C" w:rsidRPr="004E5748">
              <w:rPr>
                <w:lang w:val="en-GB"/>
              </w:rPr>
              <w:t>, including payables from the undertaking to reinsurers in relation to other than insurance events</w:t>
            </w:r>
            <w:r w:rsidRPr="004E5748">
              <w:rPr>
                <w:lang w:val="en-GB"/>
              </w:rPr>
              <w:t>.</w:t>
            </w:r>
          </w:p>
          <w:p w14:paraId="6D3D6A82" w14:textId="77777777" w:rsidR="00FF5BA6" w:rsidRPr="004E5748" w:rsidRDefault="00FF5BA6" w:rsidP="00FF0B3F">
            <w:pPr>
              <w:pStyle w:val="NormalLeft"/>
              <w:rPr>
                <w:lang w:val="en-GB"/>
              </w:rPr>
            </w:pPr>
            <w:r w:rsidRPr="004E5748">
              <w:rPr>
                <w:lang w:val="en-GB"/>
              </w:rPr>
              <w:t>Includes payables to reinsurers that relate to ceded premiums.</w:t>
            </w:r>
          </w:p>
          <w:p w14:paraId="7E8C53F5" w14:textId="1F9F0958" w:rsidR="00085C89" w:rsidRPr="004E5748" w:rsidRDefault="00EC3895" w:rsidP="00085C89">
            <w:pPr>
              <w:pStyle w:val="NormalLeft"/>
              <w:rPr>
                <w:lang w:val="en-GB"/>
              </w:rPr>
            </w:pPr>
            <w:r w:rsidRPr="004E5748">
              <w:rPr>
                <w:lang w:val="en-GB"/>
              </w:rPr>
              <w:t>T</w:t>
            </w:r>
            <w:r w:rsidR="00085C89" w:rsidRPr="004E5748">
              <w:rPr>
                <w:lang w:val="en-GB"/>
              </w:rPr>
              <w:t>his cell include</w:t>
            </w:r>
            <w:r w:rsidRPr="004E5748">
              <w:rPr>
                <w:lang w:val="en-GB"/>
              </w:rPr>
              <w:t>s</w:t>
            </w:r>
            <w:r w:rsidR="00085C89" w:rsidRPr="004E5748">
              <w:rPr>
                <w:lang w:val="en-GB"/>
              </w:rPr>
              <w:t xml:space="preserve"> </w:t>
            </w:r>
            <w:r w:rsidR="00706CE0" w:rsidRPr="004E5748">
              <w:rPr>
                <w:lang w:val="en-GB"/>
              </w:rPr>
              <w:t xml:space="preserve">all expected </w:t>
            </w:r>
            <w:r w:rsidR="00085C89" w:rsidRPr="004E5748">
              <w:rPr>
                <w:lang w:val="en-GB"/>
              </w:rPr>
              <w:t xml:space="preserve">payments </w:t>
            </w:r>
            <w:r w:rsidR="00706CE0" w:rsidRPr="004E5748">
              <w:rPr>
                <w:lang w:val="en-GB"/>
              </w:rPr>
              <w:t>(</w:t>
            </w:r>
            <w:r w:rsidRPr="004E5748">
              <w:rPr>
                <w:lang w:val="en-GB"/>
              </w:rPr>
              <w:t>due and past-due</w:t>
            </w:r>
            <w:r w:rsidR="00706CE0" w:rsidRPr="004E5748">
              <w:rPr>
                <w:lang w:val="en-GB"/>
              </w:rPr>
              <w:t>)</w:t>
            </w:r>
            <w:r w:rsidRPr="004E5748">
              <w:rPr>
                <w:lang w:val="en-GB"/>
              </w:rPr>
              <w:t xml:space="preserve"> from </w:t>
            </w:r>
            <w:r w:rsidR="00706CE0" w:rsidRPr="004E5748">
              <w:rPr>
                <w:lang w:val="en-GB"/>
              </w:rPr>
              <w:t xml:space="preserve">the </w:t>
            </w:r>
            <w:r w:rsidRPr="004E5748">
              <w:rPr>
                <w:lang w:val="en-GB"/>
              </w:rPr>
              <w:t>undertaking to reinsurers</w:t>
            </w:r>
            <w:r w:rsidR="00706CE0" w:rsidRPr="004E5748">
              <w:rPr>
                <w:lang w:val="en-GB"/>
              </w:rPr>
              <w:t xml:space="preserve"> that are not included in reinsurance recoverables</w:t>
            </w:r>
            <w:r w:rsidRPr="004E5748">
              <w:rPr>
                <w:lang w:val="en-GB"/>
              </w:rPr>
              <w:t>. These should not be included in the item "any other liabilities not elsewhere shown".</w:t>
            </w:r>
            <w:r w:rsidRPr="004E5748" w:rsidDel="00EC3895">
              <w:rPr>
                <w:lang w:val="en-GB"/>
              </w:rPr>
              <w:t xml:space="preserve"> </w:t>
            </w:r>
          </w:p>
          <w:p w14:paraId="0E21DE7A" w14:textId="733864E5" w:rsidR="00706CE0" w:rsidRPr="004E5748" w:rsidRDefault="00706CE0" w:rsidP="00706CE0">
            <w:pPr>
              <w:pStyle w:val="NormalLeft"/>
              <w:rPr>
                <w:lang w:val="en-GB"/>
              </w:rPr>
            </w:pPr>
            <w:r w:rsidRPr="004E5748">
              <w:rPr>
                <w:lang w:val="en-GB"/>
              </w:rPr>
              <w:t xml:space="preserve">This cell </w:t>
            </w:r>
            <w:proofErr w:type="gramStart"/>
            <w:r w:rsidRPr="004E5748">
              <w:rPr>
                <w:lang w:val="en-GB"/>
              </w:rPr>
              <w:t xml:space="preserve">in particular </w:t>
            </w:r>
            <w:r w:rsidR="002A085A">
              <w:rPr>
                <w:lang w:val="en-GB"/>
              </w:rPr>
              <w:t>shall</w:t>
            </w:r>
            <w:proofErr w:type="gramEnd"/>
            <w:r w:rsidR="002A085A" w:rsidRPr="004E5748">
              <w:rPr>
                <w:lang w:val="en-GB"/>
              </w:rPr>
              <w:t xml:space="preserve"> </w:t>
            </w:r>
            <w:proofErr w:type="gramStart"/>
            <w:r w:rsidRPr="004E5748">
              <w:rPr>
                <w:lang w:val="en-GB"/>
              </w:rPr>
              <w:t>take into account</w:t>
            </w:r>
            <w:proofErr w:type="gramEnd"/>
            <w:r w:rsidRPr="004E5748">
              <w:rPr>
                <w:lang w:val="en-GB"/>
              </w:rPr>
              <w:t xml:space="preserve"> all expected payments from the undertaking to reinsurers corresponding to payments made by the policyholders to the undertaking. </w:t>
            </w:r>
          </w:p>
          <w:p w14:paraId="57419DDD" w14:textId="446098A8" w:rsidR="00706CE0" w:rsidRPr="004E5748" w:rsidRDefault="00706CE0" w:rsidP="00706CE0">
            <w:pPr>
              <w:pStyle w:val="NormalLeft"/>
              <w:rPr>
                <w:lang w:val="en-GB"/>
              </w:rPr>
            </w:pPr>
            <w:r w:rsidRPr="004E5748">
              <w:rPr>
                <w:lang w:val="en-GB"/>
              </w:rPr>
              <w:t>It also includes all expected payments (due and past-due) to reinsurers in relation to other than insurance events or those that have been agreed between cedent and reinsurer and where the amount of the expected payment is certain.</w:t>
            </w:r>
          </w:p>
          <w:p w14:paraId="440E668C" w14:textId="3FA3701F" w:rsidR="00193DC9" w:rsidRPr="004E5748" w:rsidRDefault="00193DC9" w:rsidP="00EC3895">
            <w:pPr>
              <w:pStyle w:val="NormalLeft"/>
              <w:rPr>
                <w:lang w:val="en-GB"/>
              </w:rPr>
            </w:pPr>
          </w:p>
        </w:tc>
      </w:tr>
      <w:tr w:rsidR="00F672D2" w:rsidRPr="00846C12" w14:paraId="1C956FB9" w14:textId="77777777" w:rsidTr="00FF0B3F">
        <w:tc>
          <w:tcPr>
            <w:tcW w:w="1671" w:type="dxa"/>
            <w:tcBorders>
              <w:top w:val="single" w:sz="2" w:space="0" w:color="auto"/>
              <w:left w:val="single" w:sz="2" w:space="0" w:color="auto"/>
              <w:bottom w:val="single" w:sz="2" w:space="0" w:color="auto"/>
              <w:right w:val="single" w:sz="2" w:space="0" w:color="auto"/>
            </w:tcBorders>
          </w:tcPr>
          <w:p w14:paraId="2474D67F" w14:textId="77777777" w:rsidR="00FF5BA6" w:rsidRPr="004E5748" w:rsidRDefault="00FF5BA6" w:rsidP="00FF0B3F">
            <w:pPr>
              <w:pStyle w:val="NormalLeft"/>
              <w:rPr>
                <w:lang w:val="en-GB"/>
              </w:rPr>
            </w:pPr>
            <w:r w:rsidRPr="004E5748">
              <w:rPr>
                <w:lang w:val="en-GB"/>
              </w:rPr>
              <w:t>C0010/R0840</w:t>
            </w:r>
          </w:p>
        </w:tc>
        <w:tc>
          <w:tcPr>
            <w:tcW w:w="1858" w:type="dxa"/>
            <w:tcBorders>
              <w:top w:val="single" w:sz="2" w:space="0" w:color="auto"/>
              <w:left w:val="single" w:sz="2" w:space="0" w:color="auto"/>
              <w:bottom w:val="single" w:sz="2" w:space="0" w:color="auto"/>
              <w:right w:val="single" w:sz="2" w:space="0" w:color="auto"/>
            </w:tcBorders>
          </w:tcPr>
          <w:p w14:paraId="315596B0" w14:textId="77777777" w:rsidR="00FF5BA6" w:rsidRPr="004E5748" w:rsidRDefault="00FF5BA6" w:rsidP="00FF0B3F">
            <w:pPr>
              <w:pStyle w:val="NormalLeft"/>
              <w:rPr>
                <w:lang w:val="en-GB"/>
              </w:rPr>
            </w:pPr>
            <w:r w:rsidRPr="004E5748">
              <w:rPr>
                <w:lang w:val="en-GB"/>
              </w:rPr>
              <w:t>Payables (trade, not insurance)</w:t>
            </w:r>
          </w:p>
        </w:tc>
        <w:tc>
          <w:tcPr>
            <w:tcW w:w="5757" w:type="dxa"/>
            <w:tcBorders>
              <w:top w:val="single" w:sz="2" w:space="0" w:color="auto"/>
              <w:left w:val="single" w:sz="2" w:space="0" w:color="auto"/>
              <w:bottom w:val="single" w:sz="2" w:space="0" w:color="auto"/>
              <w:right w:val="single" w:sz="2" w:space="0" w:color="auto"/>
            </w:tcBorders>
          </w:tcPr>
          <w:p w14:paraId="3B829B87" w14:textId="77777777" w:rsidR="00FF5BA6" w:rsidRPr="004E5748" w:rsidRDefault="00FF5BA6" w:rsidP="00FF0B3F">
            <w:pPr>
              <w:pStyle w:val="NormalLeft"/>
              <w:rPr>
                <w:lang w:val="en-GB"/>
              </w:rPr>
            </w:pPr>
            <w:r w:rsidRPr="004E5748">
              <w:rPr>
                <w:lang w:val="en-GB"/>
              </w:rPr>
              <w:t>This is the total amount trade payables, including amounts due to employees, suppliers, etc. and not insurance–related, parallel to receivables (trade, not insurance) on asset side; includes public entities.</w:t>
            </w:r>
          </w:p>
        </w:tc>
      </w:tr>
      <w:tr w:rsidR="00F672D2" w:rsidRPr="00846C12" w14:paraId="45FFB482" w14:textId="77777777" w:rsidTr="00FF0B3F">
        <w:tc>
          <w:tcPr>
            <w:tcW w:w="1671" w:type="dxa"/>
            <w:tcBorders>
              <w:top w:val="single" w:sz="2" w:space="0" w:color="auto"/>
              <w:left w:val="single" w:sz="2" w:space="0" w:color="auto"/>
              <w:bottom w:val="single" w:sz="2" w:space="0" w:color="auto"/>
              <w:right w:val="single" w:sz="2" w:space="0" w:color="auto"/>
            </w:tcBorders>
          </w:tcPr>
          <w:p w14:paraId="2BEBD257" w14:textId="77777777" w:rsidR="00FF5BA6" w:rsidRPr="004E5748" w:rsidRDefault="00FF5BA6" w:rsidP="00FF0B3F">
            <w:pPr>
              <w:pStyle w:val="NormalLeft"/>
              <w:rPr>
                <w:lang w:val="en-GB"/>
              </w:rPr>
            </w:pPr>
            <w:r w:rsidRPr="004E5748">
              <w:rPr>
                <w:lang w:val="en-GB"/>
              </w:rPr>
              <w:t>C0010/R0850</w:t>
            </w:r>
          </w:p>
        </w:tc>
        <w:tc>
          <w:tcPr>
            <w:tcW w:w="1858" w:type="dxa"/>
            <w:tcBorders>
              <w:top w:val="single" w:sz="2" w:space="0" w:color="auto"/>
              <w:left w:val="single" w:sz="2" w:space="0" w:color="auto"/>
              <w:bottom w:val="single" w:sz="2" w:space="0" w:color="auto"/>
              <w:right w:val="single" w:sz="2" w:space="0" w:color="auto"/>
            </w:tcBorders>
          </w:tcPr>
          <w:p w14:paraId="10F12E0C" w14:textId="77777777" w:rsidR="00FF5BA6" w:rsidRPr="004E5748" w:rsidRDefault="00FF5BA6" w:rsidP="00FF0B3F">
            <w:pPr>
              <w:pStyle w:val="NormalLeft"/>
              <w:rPr>
                <w:lang w:val="en-GB"/>
              </w:rPr>
            </w:pPr>
            <w:r w:rsidRPr="004E5748">
              <w:rPr>
                <w:lang w:val="en-GB"/>
              </w:rPr>
              <w:t>Subordinated liabilities</w:t>
            </w:r>
          </w:p>
        </w:tc>
        <w:tc>
          <w:tcPr>
            <w:tcW w:w="5757" w:type="dxa"/>
            <w:tcBorders>
              <w:top w:val="single" w:sz="2" w:space="0" w:color="auto"/>
              <w:left w:val="single" w:sz="2" w:space="0" w:color="auto"/>
              <w:bottom w:val="single" w:sz="2" w:space="0" w:color="auto"/>
              <w:right w:val="single" w:sz="2" w:space="0" w:color="auto"/>
            </w:tcBorders>
          </w:tcPr>
          <w:p w14:paraId="0F803F0E" w14:textId="77777777" w:rsidR="00FF5BA6" w:rsidRPr="004E5748" w:rsidRDefault="00FF5BA6" w:rsidP="00FF0B3F">
            <w:pPr>
              <w:pStyle w:val="NormalLeft"/>
              <w:rPr>
                <w:lang w:val="en-GB"/>
              </w:rPr>
            </w:pPr>
            <w:r w:rsidRPr="004E5748">
              <w:rPr>
                <w:lang w:val="en-GB"/>
              </w:rPr>
              <w:t>Subordinated liabilities are debts which rank after other specified debts when undertaking is liquidated. This is the total of subordinated liabilities classified as Basic Own Funds and those that are not included in Basic Own Funds.</w:t>
            </w:r>
          </w:p>
        </w:tc>
      </w:tr>
      <w:tr w:rsidR="00F672D2" w:rsidRPr="00846C12" w14:paraId="152FF97D" w14:textId="77777777" w:rsidTr="00FF0B3F">
        <w:tc>
          <w:tcPr>
            <w:tcW w:w="1671" w:type="dxa"/>
            <w:tcBorders>
              <w:top w:val="single" w:sz="2" w:space="0" w:color="auto"/>
              <w:left w:val="single" w:sz="2" w:space="0" w:color="auto"/>
              <w:bottom w:val="single" w:sz="2" w:space="0" w:color="auto"/>
              <w:right w:val="single" w:sz="2" w:space="0" w:color="auto"/>
            </w:tcBorders>
          </w:tcPr>
          <w:p w14:paraId="7DBCB072" w14:textId="77777777" w:rsidR="00FF5BA6" w:rsidRPr="004E5748" w:rsidRDefault="00FF5BA6" w:rsidP="00FF0B3F">
            <w:pPr>
              <w:pStyle w:val="NormalLeft"/>
              <w:rPr>
                <w:lang w:val="en-GB"/>
              </w:rPr>
            </w:pPr>
            <w:r w:rsidRPr="004E5748">
              <w:rPr>
                <w:lang w:val="en-GB"/>
              </w:rPr>
              <w:t>C0010/R0860</w:t>
            </w:r>
          </w:p>
        </w:tc>
        <w:tc>
          <w:tcPr>
            <w:tcW w:w="1858" w:type="dxa"/>
            <w:tcBorders>
              <w:top w:val="single" w:sz="2" w:space="0" w:color="auto"/>
              <w:left w:val="single" w:sz="2" w:space="0" w:color="auto"/>
              <w:bottom w:val="single" w:sz="2" w:space="0" w:color="auto"/>
              <w:right w:val="single" w:sz="2" w:space="0" w:color="auto"/>
            </w:tcBorders>
          </w:tcPr>
          <w:p w14:paraId="4ACA01B8" w14:textId="77777777" w:rsidR="00FF5BA6" w:rsidRPr="004E5748" w:rsidRDefault="00FF5BA6" w:rsidP="00FF0B3F">
            <w:pPr>
              <w:pStyle w:val="NormalLeft"/>
              <w:rPr>
                <w:lang w:val="en-GB"/>
              </w:rPr>
            </w:pPr>
            <w:r w:rsidRPr="004E5748">
              <w:rPr>
                <w:lang w:val="en-GB"/>
              </w:rPr>
              <w:t>Subordinated liabilities not in Basic Own Funds</w:t>
            </w:r>
          </w:p>
        </w:tc>
        <w:tc>
          <w:tcPr>
            <w:tcW w:w="5757" w:type="dxa"/>
            <w:tcBorders>
              <w:top w:val="single" w:sz="2" w:space="0" w:color="auto"/>
              <w:left w:val="single" w:sz="2" w:space="0" w:color="auto"/>
              <w:bottom w:val="single" w:sz="2" w:space="0" w:color="auto"/>
              <w:right w:val="single" w:sz="2" w:space="0" w:color="auto"/>
            </w:tcBorders>
          </w:tcPr>
          <w:p w14:paraId="42B0D6DF" w14:textId="77777777" w:rsidR="00FF5BA6" w:rsidRPr="004E5748" w:rsidRDefault="00FF5BA6" w:rsidP="00FF0B3F">
            <w:pPr>
              <w:pStyle w:val="NormalLeft"/>
              <w:rPr>
                <w:lang w:val="en-GB"/>
              </w:rPr>
            </w:pPr>
            <w:r w:rsidRPr="004E5748">
              <w:rPr>
                <w:lang w:val="en-GB"/>
              </w:rPr>
              <w:t>Subordinated liabilities are debts which rank after other specified debts when undertaking is liquidated. Other debts may be even more deeply subordinated. Only subordinated liabilities that are not classified in Basic Own Funds should be presented here.</w:t>
            </w:r>
          </w:p>
        </w:tc>
      </w:tr>
      <w:tr w:rsidR="00F672D2" w:rsidRPr="00846C12" w14:paraId="39632FA0" w14:textId="77777777" w:rsidTr="00FF0B3F">
        <w:tc>
          <w:tcPr>
            <w:tcW w:w="1671" w:type="dxa"/>
            <w:tcBorders>
              <w:top w:val="single" w:sz="2" w:space="0" w:color="auto"/>
              <w:left w:val="single" w:sz="2" w:space="0" w:color="auto"/>
              <w:bottom w:val="single" w:sz="2" w:space="0" w:color="auto"/>
              <w:right w:val="single" w:sz="2" w:space="0" w:color="auto"/>
            </w:tcBorders>
          </w:tcPr>
          <w:p w14:paraId="6C82E708" w14:textId="77777777" w:rsidR="00FF5BA6" w:rsidRPr="004E5748" w:rsidRDefault="00FF5BA6" w:rsidP="00FF0B3F">
            <w:pPr>
              <w:pStyle w:val="NormalLeft"/>
              <w:rPr>
                <w:lang w:val="en-GB"/>
              </w:rPr>
            </w:pPr>
            <w:r w:rsidRPr="004E5748">
              <w:rPr>
                <w:lang w:val="en-GB"/>
              </w:rPr>
              <w:t>C0010/R0870</w:t>
            </w:r>
          </w:p>
        </w:tc>
        <w:tc>
          <w:tcPr>
            <w:tcW w:w="1858" w:type="dxa"/>
            <w:tcBorders>
              <w:top w:val="single" w:sz="2" w:space="0" w:color="auto"/>
              <w:left w:val="single" w:sz="2" w:space="0" w:color="auto"/>
              <w:bottom w:val="single" w:sz="2" w:space="0" w:color="auto"/>
              <w:right w:val="single" w:sz="2" w:space="0" w:color="auto"/>
            </w:tcBorders>
          </w:tcPr>
          <w:p w14:paraId="74E607B4" w14:textId="77777777" w:rsidR="00FF5BA6" w:rsidRPr="004E5748" w:rsidRDefault="00FF5BA6" w:rsidP="00FF0B3F">
            <w:pPr>
              <w:pStyle w:val="NormalLeft"/>
              <w:rPr>
                <w:lang w:val="en-GB"/>
              </w:rPr>
            </w:pPr>
            <w:r w:rsidRPr="004E5748">
              <w:rPr>
                <w:lang w:val="en-GB"/>
              </w:rPr>
              <w:t>Subordinated liabilities in Basic Own Funds</w:t>
            </w:r>
          </w:p>
        </w:tc>
        <w:tc>
          <w:tcPr>
            <w:tcW w:w="5757" w:type="dxa"/>
            <w:tcBorders>
              <w:top w:val="single" w:sz="2" w:space="0" w:color="auto"/>
              <w:left w:val="single" w:sz="2" w:space="0" w:color="auto"/>
              <w:bottom w:val="single" w:sz="2" w:space="0" w:color="auto"/>
              <w:right w:val="single" w:sz="2" w:space="0" w:color="auto"/>
            </w:tcBorders>
          </w:tcPr>
          <w:p w14:paraId="37C27083" w14:textId="77777777" w:rsidR="00FF5BA6" w:rsidRPr="004E5748" w:rsidRDefault="00FF5BA6" w:rsidP="00FF0B3F">
            <w:pPr>
              <w:pStyle w:val="NormalLeft"/>
              <w:rPr>
                <w:lang w:val="en-GB"/>
              </w:rPr>
            </w:pPr>
            <w:r w:rsidRPr="004E5748">
              <w:rPr>
                <w:lang w:val="en-GB"/>
              </w:rPr>
              <w:t>Subordinated liabilities classified in Basic Own Funds.</w:t>
            </w:r>
          </w:p>
        </w:tc>
      </w:tr>
      <w:tr w:rsidR="00F672D2" w:rsidRPr="00846C12" w14:paraId="48B3222B" w14:textId="77777777" w:rsidTr="00FF0B3F">
        <w:tc>
          <w:tcPr>
            <w:tcW w:w="1671" w:type="dxa"/>
            <w:tcBorders>
              <w:top w:val="single" w:sz="2" w:space="0" w:color="auto"/>
              <w:left w:val="single" w:sz="2" w:space="0" w:color="auto"/>
              <w:bottom w:val="single" w:sz="2" w:space="0" w:color="auto"/>
              <w:right w:val="single" w:sz="2" w:space="0" w:color="auto"/>
            </w:tcBorders>
          </w:tcPr>
          <w:p w14:paraId="2D26E564" w14:textId="77777777" w:rsidR="00FF5BA6" w:rsidRPr="004E5748" w:rsidRDefault="00FF5BA6" w:rsidP="00FF0B3F">
            <w:pPr>
              <w:pStyle w:val="NormalLeft"/>
              <w:rPr>
                <w:lang w:val="en-GB"/>
              </w:rPr>
            </w:pPr>
            <w:r w:rsidRPr="004E5748">
              <w:rPr>
                <w:lang w:val="en-GB"/>
              </w:rPr>
              <w:t>C0010/R0880</w:t>
            </w:r>
          </w:p>
        </w:tc>
        <w:tc>
          <w:tcPr>
            <w:tcW w:w="1858" w:type="dxa"/>
            <w:tcBorders>
              <w:top w:val="single" w:sz="2" w:space="0" w:color="auto"/>
              <w:left w:val="single" w:sz="2" w:space="0" w:color="auto"/>
              <w:bottom w:val="single" w:sz="2" w:space="0" w:color="auto"/>
              <w:right w:val="single" w:sz="2" w:space="0" w:color="auto"/>
            </w:tcBorders>
          </w:tcPr>
          <w:p w14:paraId="483B061E" w14:textId="77777777" w:rsidR="00FF5BA6" w:rsidRPr="004E5748" w:rsidRDefault="00FF5BA6" w:rsidP="00FF0B3F">
            <w:pPr>
              <w:pStyle w:val="NormalLeft"/>
              <w:rPr>
                <w:lang w:val="en-GB"/>
              </w:rPr>
            </w:pPr>
            <w:r w:rsidRPr="004E5748">
              <w:rPr>
                <w:lang w:val="en-GB"/>
              </w:rPr>
              <w:t xml:space="preserve">Any other liabilities, not </w:t>
            </w:r>
            <w:r w:rsidRPr="004E5748">
              <w:rPr>
                <w:lang w:val="en-GB"/>
              </w:rPr>
              <w:lastRenderedPageBreak/>
              <w:t>elsewhere shown</w:t>
            </w:r>
          </w:p>
        </w:tc>
        <w:tc>
          <w:tcPr>
            <w:tcW w:w="5757" w:type="dxa"/>
            <w:tcBorders>
              <w:top w:val="single" w:sz="2" w:space="0" w:color="auto"/>
              <w:left w:val="single" w:sz="2" w:space="0" w:color="auto"/>
              <w:bottom w:val="single" w:sz="2" w:space="0" w:color="auto"/>
              <w:right w:val="single" w:sz="2" w:space="0" w:color="auto"/>
            </w:tcBorders>
          </w:tcPr>
          <w:p w14:paraId="1B66901B" w14:textId="77777777" w:rsidR="00FF5BA6" w:rsidRPr="004E5748" w:rsidRDefault="00FF5BA6" w:rsidP="00FF0B3F">
            <w:pPr>
              <w:pStyle w:val="NormalLeft"/>
              <w:rPr>
                <w:lang w:val="en-GB"/>
              </w:rPr>
            </w:pPr>
            <w:r w:rsidRPr="004E5748">
              <w:rPr>
                <w:lang w:val="en-GB"/>
              </w:rPr>
              <w:lastRenderedPageBreak/>
              <w:t>This is the total of any other liabilities, not elsewhere already included in other Balance Sheet items.</w:t>
            </w:r>
          </w:p>
        </w:tc>
      </w:tr>
      <w:tr w:rsidR="00F672D2" w:rsidRPr="00846C12" w14:paraId="719E2948" w14:textId="77777777" w:rsidTr="00FF0B3F">
        <w:tc>
          <w:tcPr>
            <w:tcW w:w="1671" w:type="dxa"/>
            <w:tcBorders>
              <w:top w:val="single" w:sz="2" w:space="0" w:color="auto"/>
              <w:left w:val="single" w:sz="2" w:space="0" w:color="auto"/>
              <w:bottom w:val="single" w:sz="2" w:space="0" w:color="auto"/>
              <w:right w:val="single" w:sz="2" w:space="0" w:color="auto"/>
            </w:tcBorders>
          </w:tcPr>
          <w:p w14:paraId="1B32949B" w14:textId="77777777" w:rsidR="00FF5BA6" w:rsidRPr="004E5748" w:rsidRDefault="00FF5BA6" w:rsidP="00FF0B3F">
            <w:pPr>
              <w:pStyle w:val="NormalLeft"/>
              <w:rPr>
                <w:lang w:val="en-GB"/>
              </w:rPr>
            </w:pPr>
            <w:r w:rsidRPr="004E5748">
              <w:rPr>
                <w:lang w:val="en-GB"/>
              </w:rPr>
              <w:t>C0010/R0900</w:t>
            </w:r>
          </w:p>
        </w:tc>
        <w:tc>
          <w:tcPr>
            <w:tcW w:w="1858" w:type="dxa"/>
            <w:tcBorders>
              <w:top w:val="single" w:sz="2" w:space="0" w:color="auto"/>
              <w:left w:val="single" w:sz="2" w:space="0" w:color="auto"/>
              <w:bottom w:val="single" w:sz="2" w:space="0" w:color="auto"/>
              <w:right w:val="single" w:sz="2" w:space="0" w:color="auto"/>
            </w:tcBorders>
          </w:tcPr>
          <w:p w14:paraId="7E7BAEA2" w14:textId="77777777" w:rsidR="00FF5BA6" w:rsidRPr="004E5748" w:rsidRDefault="00FF5BA6" w:rsidP="00FF0B3F">
            <w:pPr>
              <w:pStyle w:val="NormalLeft"/>
              <w:rPr>
                <w:lang w:val="en-GB"/>
              </w:rPr>
            </w:pPr>
            <w:r w:rsidRPr="004E5748">
              <w:rPr>
                <w:lang w:val="en-GB"/>
              </w:rPr>
              <w:t>Total liabilities</w:t>
            </w:r>
          </w:p>
        </w:tc>
        <w:tc>
          <w:tcPr>
            <w:tcW w:w="5757" w:type="dxa"/>
            <w:tcBorders>
              <w:top w:val="single" w:sz="2" w:space="0" w:color="auto"/>
              <w:left w:val="single" w:sz="2" w:space="0" w:color="auto"/>
              <w:bottom w:val="single" w:sz="2" w:space="0" w:color="auto"/>
              <w:right w:val="single" w:sz="2" w:space="0" w:color="auto"/>
            </w:tcBorders>
          </w:tcPr>
          <w:p w14:paraId="69E7831F" w14:textId="77777777" w:rsidR="00FF5BA6" w:rsidRPr="004E5748" w:rsidRDefault="00FF5BA6" w:rsidP="00FF0B3F">
            <w:pPr>
              <w:pStyle w:val="NormalLeft"/>
              <w:rPr>
                <w:lang w:val="en-GB"/>
              </w:rPr>
            </w:pPr>
            <w:r w:rsidRPr="004E5748">
              <w:rPr>
                <w:lang w:val="en-GB"/>
              </w:rPr>
              <w:t>This is the overall total amount of all liabilities.</w:t>
            </w:r>
          </w:p>
        </w:tc>
      </w:tr>
      <w:tr w:rsidR="00FF5BA6" w:rsidRPr="004E5748" w14:paraId="3AED022B" w14:textId="77777777" w:rsidTr="00FF0B3F">
        <w:tc>
          <w:tcPr>
            <w:tcW w:w="1671" w:type="dxa"/>
            <w:tcBorders>
              <w:top w:val="single" w:sz="2" w:space="0" w:color="auto"/>
              <w:left w:val="single" w:sz="2" w:space="0" w:color="auto"/>
              <w:bottom w:val="single" w:sz="2" w:space="0" w:color="auto"/>
              <w:right w:val="single" w:sz="2" w:space="0" w:color="auto"/>
            </w:tcBorders>
          </w:tcPr>
          <w:p w14:paraId="5BA29402" w14:textId="77777777" w:rsidR="00FF5BA6" w:rsidRPr="004E5748" w:rsidRDefault="00FF5BA6" w:rsidP="00FF0B3F">
            <w:pPr>
              <w:pStyle w:val="NormalLeft"/>
              <w:rPr>
                <w:lang w:val="en-GB"/>
              </w:rPr>
            </w:pPr>
            <w:r w:rsidRPr="004E5748">
              <w:rPr>
                <w:lang w:val="en-GB"/>
              </w:rPr>
              <w:t>C0010/R1000</w:t>
            </w:r>
          </w:p>
        </w:tc>
        <w:tc>
          <w:tcPr>
            <w:tcW w:w="1858" w:type="dxa"/>
            <w:tcBorders>
              <w:top w:val="single" w:sz="2" w:space="0" w:color="auto"/>
              <w:left w:val="single" w:sz="2" w:space="0" w:color="auto"/>
              <w:bottom w:val="single" w:sz="2" w:space="0" w:color="auto"/>
              <w:right w:val="single" w:sz="2" w:space="0" w:color="auto"/>
            </w:tcBorders>
          </w:tcPr>
          <w:p w14:paraId="0714FD74" w14:textId="77777777" w:rsidR="00FF5BA6" w:rsidRPr="004E5748" w:rsidRDefault="00FF5BA6" w:rsidP="00FF0B3F">
            <w:pPr>
              <w:pStyle w:val="NormalLeft"/>
              <w:rPr>
                <w:lang w:val="en-GB"/>
              </w:rPr>
            </w:pPr>
            <w:r w:rsidRPr="004E5748">
              <w:rPr>
                <w:lang w:val="en-GB"/>
              </w:rPr>
              <w:t>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4B4BEDC2" w14:textId="77777777" w:rsidR="00FF5BA6" w:rsidRPr="004E5748" w:rsidRDefault="00FF5BA6" w:rsidP="00FF0B3F">
            <w:pPr>
              <w:pStyle w:val="NormalLeft"/>
              <w:rPr>
                <w:lang w:val="en-GB"/>
              </w:rPr>
            </w:pPr>
            <w:r w:rsidRPr="004E5748">
              <w:rPr>
                <w:lang w:val="en-GB"/>
              </w:rPr>
              <w:t>This is the total of undertaking's excess of assets over liabilities, valued in accordance with Solvency II valuation basis. Value of the assets minus liabilities.</w:t>
            </w:r>
          </w:p>
        </w:tc>
      </w:tr>
    </w:tbl>
    <w:p w14:paraId="31790B88" w14:textId="77777777" w:rsidR="00FF5BA6" w:rsidRPr="004E5748" w:rsidRDefault="00FF5BA6" w:rsidP="00FF5BA6">
      <w:pPr>
        <w:rPr>
          <w:lang w:val="en-GB"/>
        </w:rPr>
      </w:pPr>
    </w:p>
    <w:p w14:paraId="7CC9601F" w14:textId="1199F833" w:rsidR="00134248" w:rsidRPr="004E5748" w:rsidRDefault="00134248" w:rsidP="00134248">
      <w:pPr>
        <w:pStyle w:val="ManualHeading2"/>
        <w:numPr>
          <w:ilvl w:val="0"/>
          <w:numId w:val="0"/>
        </w:numPr>
        <w:ind w:left="851" w:hanging="851"/>
        <w:rPr>
          <w:i/>
          <w:iCs/>
          <w:lang w:val="en-GB"/>
        </w:rPr>
      </w:pPr>
      <w:r w:rsidRPr="004E5748">
        <w:rPr>
          <w:i/>
          <w:iCs/>
          <w:lang w:val="en-GB"/>
        </w:rPr>
        <w:t>S.04.05 — Premiums</w:t>
      </w:r>
      <w:ins w:id="12" w:author="Author">
        <w:r w:rsidR="002A5AA7">
          <w:rPr>
            <w:i/>
            <w:iCs/>
            <w:lang w:val="en-GB"/>
          </w:rPr>
          <w:t xml:space="preserve"> and </w:t>
        </w:r>
      </w:ins>
      <w:del w:id="13" w:author="Author">
        <w:r w:rsidRPr="004E5748" w:rsidDel="002A5AA7">
          <w:rPr>
            <w:i/>
            <w:iCs/>
            <w:lang w:val="en-GB"/>
          </w:rPr>
          <w:delText xml:space="preserve">, </w:delText>
        </w:r>
      </w:del>
      <w:r w:rsidRPr="004E5748">
        <w:rPr>
          <w:i/>
          <w:iCs/>
          <w:lang w:val="en-GB"/>
        </w:rPr>
        <w:t xml:space="preserve">claims </w:t>
      </w:r>
      <w:del w:id="14" w:author="Author">
        <w:r w:rsidRPr="004E5748" w:rsidDel="002A5AA7">
          <w:rPr>
            <w:i/>
            <w:iCs/>
            <w:lang w:val="en-GB"/>
          </w:rPr>
          <w:delText xml:space="preserve">and expenses </w:delText>
        </w:r>
      </w:del>
      <w:r w:rsidRPr="004E5748">
        <w:rPr>
          <w:i/>
          <w:iCs/>
          <w:lang w:val="en-GB"/>
        </w:rPr>
        <w:t>by country</w:t>
      </w:r>
    </w:p>
    <w:p w14:paraId="5479835D" w14:textId="77777777" w:rsidR="00134248" w:rsidRPr="004E5748" w:rsidRDefault="00134248" w:rsidP="00134248">
      <w:pPr>
        <w:rPr>
          <w:lang w:val="en-GB"/>
        </w:rPr>
      </w:pPr>
      <w:r w:rsidRPr="004E5748">
        <w:rPr>
          <w:i/>
          <w:iCs/>
          <w:lang w:val="en-GB"/>
        </w:rPr>
        <w:t>General comments</w:t>
      </w:r>
    </w:p>
    <w:p w14:paraId="54B17B99" w14:textId="2036C615" w:rsidR="00134248" w:rsidRPr="004E5748" w:rsidRDefault="00134248" w:rsidP="00134248">
      <w:pPr>
        <w:rPr>
          <w:lang w:val="en-GB"/>
        </w:rPr>
      </w:pPr>
      <w:r w:rsidRPr="004E5748">
        <w:rPr>
          <w:lang w:val="en-GB"/>
        </w:rPr>
        <w:t xml:space="preserve">This section relates to </w:t>
      </w:r>
      <w:r w:rsidR="00CE771F">
        <w:rPr>
          <w:lang w:val="en-GB"/>
        </w:rPr>
        <w:t xml:space="preserve">the </w:t>
      </w:r>
      <w:r w:rsidRPr="004E5748">
        <w:rPr>
          <w:lang w:val="en-GB"/>
        </w:rPr>
        <w:t xml:space="preserve">annual disclosure of information for individual entities. Insurance and reinsurance undertakings are not required to disclose </w:t>
      </w:r>
      <w:r w:rsidR="00C828FA" w:rsidRPr="004E5748">
        <w:rPr>
          <w:lang w:val="en-GB"/>
        </w:rPr>
        <w:t>this information</w:t>
      </w:r>
      <w:r w:rsidRPr="004E5748">
        <w:rPr>
          <w:lang w:val="en-GB"/>
        </w:rPr>
        <w:t xml:space="preserve"> where the home country represents 90% or more of the total gross written premiums.</w:t>
      </w:r>
    </w:p>
    <w:p w14:paraId="37DF7D3E" w14:textId="77777777" w:rsidR="00134248" w:rsidRPr="004E5748" w:rsidRDefault="00134248" w:rsidP="00134248">
      <w:pPr>
        <w:rPr>
          <w:lang w:val="en-GB"/>
        </w:rPr>
      </w:pPr>
      <w:r w:rsidRPr="004E5748">
        <w:rPr>
          <w:lang w:val="en-GB"/>
        </w:rPr>
        <w:t>The information in these templates shall include:</w:t>
      </w:r>
    </w:p>
    <w:p w14:paraId="13D47324" w14:textId="39689435" w:rsidR="00134248" w:rsidRPr="004E5748" w:rsidRDefault="00BC13F7" w:rsidP="00134248">
      <w:pPr>
        <w:numPr>
          <w:ilvl w:val="0"/>
          <w:numId w:val="16"/>
        </w:numPr>
        <w:rPr>
          <w:lang w:val="en-GB"/>
        </w:rPr>
      </w:pPr>
      <w:r w:rsidRPr="004E5748">
        <w:rPr>
          <w:lang w:val="en-GB"/>
        </w:rPr>
        <w:t>a</w:t>
      </w:r>
      <w:r w:rsidR="00134248" w:rsidRPr="004E5748">
        <w:rPr>
          <w:lang w:val="en-GB"/>
        </w:rPr>
        <w:t>ll insurance business regardless of the possible different classification between investment contracts and insurance contracts applicable in the financial statements; and</w:t>
      </w:r>
    </w:p>
    <w:p w14:paraId="5851E7B8" w14:textId="7C0A76D0" w:rsidR="00134248" w:rsidRPr="004E5748" w:rsidRDefault="00BC13F7" w:rsidP="00134248">
      <w:pPr>
        <w:numPr>
          <w:ilvl w:val="0"/>
          <w:numId w:val="16"/>
        </w:numPr>
        <w:rPr>
          <w:lang w:val="en-GB"/>
        </w:rPr>
      </w:pPr>
      <w:r w:rsidRPr="004E5748">
        <w:rPr>
          <w:lang w:val="en-GB"/>
        </w:rPr>
        <w:t>d</w:t>
      </w:r>
      <w:r w:rsidR="00134248" w:rsidRPr="004E5748">
        <w:rPr>
          <w:lang w:val="en-GB"/>
        </w:rPr>
        <w:t>irect business and accepted reinsurance business.</w:t>
      </w:r>
    </w:p>
    <w:p w14:paraId="59336E29" w14:textId="466E1553" w:rsidR="00134248" w:rsidRDefault="00134248" w:rsidP="00134248">
      <w:pPr>
        <w:rPr>
          <w:ins w:id="15" w:author="Author"/>
          <w:lang w:val="en-GB"/>
        </w:rPr>
      </w:pPr>
      <w:r w:rsidRPr="004E5748">
        <w:rPr>
          <w:lang w:val="en-GB"/>
        </w:rPr>
        <w:t xml:space="preserve">This template </w:t>
      </w:r>
      <w:r w:rsidR="00BC13F7" w:rsidRPr="004E5748">
        <w:rPr>
          <w:lang w:val="en-GB"/>
        </w:rPr>
        <w:t>shall</w:t>
      </w:r>
      <w:r w:rsidRPr="004E5748">
        <w:rPr>
          <w:lang w:val="en-GB"/>
        </w:rPr>
        <w:t xml:space="preserve"> be </w:t>
      </w:r>
      <w:r w:rsidR="00C828FA" w:rsidRPr="004E5748">
        <w:rPr>
          <w:lang w:val="en-GB"/>
        </w:rPr>
        <w:t>disclosed</w:t>
      </w:r>
      <w:r w:rsidRPr="004E5748">
        <w:rPr>
          <w:lang w:val="en-GB"/>
        </w:rPr>
        <w:t xml:space="preserve"> from an accounting perspective (i.e. </w:t>
      </w:r>
      <w:r w:rsidR="00BC13F7" w:rsidRPr="004E5748">
        <w:rPr>
          <w:lang w:val="en-GB"/>
        </w:rPr>
        <w:t>l</w:t>
      </w:r>
      <w:r w:rsidRPr="004E5748">
        <w:rPr>
          <w:lang w:val="en-GB"/>
        </w:rPr>
        <w:t>ocal GAAP, or IFRS if accepted as local GAAP)</w:t>
      </w:r>
      <w:r w:rsidR="00CE771F">
        <w:rPr>
          <w:lang w:val="en-GB"/>
        </w:rPr>
        <w:t>.</w:t>
      </w:r>
      <w:r w:rsidRPr="004E5748">
        <w:rPr>
          <w:lang w:val="en-GB"/>
        </w:rPr>
        <w:t xml:space="preserve"> </w:t>
      </w:r>
      <w:r w:rsidR="00CE771F">
        <w:rPr>
          <w:lang w:val="en-GB"/>
        </w:rPr>
        <w:t>I</w:t>
      </w:r>
      <w:r w:rsidRPr="004E5748">
        <w:rPr>
          <w:lang w:val="en-GB"/>
        </w:rPr>
        <w:t xml:space="preserve">t shall however be filled using the lines of business </w:t>
      </w:r>
      <w:r w:rsidR="00CE771F">
        <w:rPr>
          <w:lang w:val="en-GB"/>
        </w:rPr>
        <w:t>specified</w:t>
      </w:r>
      <w:r w:rsidR="00CE771F" w:rsidRPr="004E5748">
        <w:rPr>
          <w:lang w:val="en-GB"/>
        </w:rPr>
        <w:t xml:space="preserve"> </w:t>
      </w:r>
      <w:r w:rsidRPr="004E5748">
        <w:rPr>
          <w:lang w:val="en-GB"/>
        </w:rPr>
        <w:t>in Annex I to Delegated Regulation (EU) 2015/35. Undertakings shall use the recognition and valuation basis as for the published financial statements (i.e. no new recognition or re–valuation is required) except for the classification between investment contracts and insurance contracts wh</w:t>
      </w:r>
      <w:r w:rsidR="00CE771F">
        <w:rPr>
          <w:lang w:val="en-GB"/>
        </w:rPr>
        <w:t>ere</w:t>
      </w:r>
      <w:r w:rsidRPr="004E5748">
        <w:rPr>
          <w:lang w:val="en-GB"/>
        </w:rPr>
        <w:t xml:space="preserve"> th</w:t>
      </w:r>
      <w:r w:rsidR="00CE771F">
        <w:rPr>
          <w:lang w:val="en-GB"/>
        </w:rPr>
        <w:t>at</w:t>
      </w:r>
      <w:r w:rsidRPr="004E5748">
        <w:rPr>
          <w:lang w:val="en-GB"/>
        </w:rPr>
        <w:t xml:space="preserve"> </w:t>
      </w:r>
      <w:r w:rsidR="008D56AA">
        <w:rPr>
          <w:lang w:val="en-GB"/>
        </w:rPr>
        <w:t>classi</w:t>
      </w:r>
      <w:r w:rsidR="006F7B0F">
        <w:rPr>
          <w:lang w:val="en-GB"/>
        </w:rPr>
        <w:t xml:space="preserve">fication </w:t>
      </w:r>
      <w:r w:rsidRPr="004E5748">
        <w:rPr>
          <w:lang w:val="en-GB"/>
        </w:rPr>
        <w:t xml:space="preserve">is applicable in the financial statements. </w:t>
      </w:r>
    </w:p>
    <w:p w14:paraId="35392761" w14:textId="7171F44A" w:rsidR="005F544D" w:rsidRPr="004E5748" w:rsidDel="00EA71CB" w:rsidRDefault="005F544D" w:rsidP="00134248">
      <w:pPr>
        <w:rPr>
          <w:del w:id="16" w:author="Author"/>
          <w:lang w:val="en-GB"/>
        </w:rPr>
      </w:pPr>
    </w:p>
    <w:p w14:paraId="76B6A2E2" w14:textId="714B0DB4" w:rsidR="00F60EA3" w:rsidRDefault="00F60EA3" w:rsidP="00134248">
      <w:pPr>
        <w:rPr>
          <w:ins w:id="17" w:author="Author"/>
          <w:lang w:val="en-GB"/>
        </w:rPr>
      </w:pPr>
      <w:r w:rsidRPr="004E5748">
        <w:rPr>
          <w:lang w:val="en-GB"/>
        </w:rPr>
        <w:t xml:space="preserve">Insurance and reinsurance undertakings shall report written/earned premiums as defined in Article 1(11) and (12) of Delegated Regulation (EU) 2015/35 </w:t>
      </w:r>
      <w:proofErr w:type="gramStart"/>
      <w:r w:rsidRPr="004E5748">
        <w:rPr>
          <w:lang w:val="en-GB"/>
        </w:rPr>
        <w:t>regardless</w:t>
      </w:r>
      <w:proofErr w:type="gramEnd"/>
      <w:r w:rsidRPr="004E5748">
        <w:rPr>
          <w:lang w:val="en-GB"/>
        </w:rPr>
        <w:t xml:space="preserve"> whether local GAAP or IFRS is used.</w:t>
      </w:r>
    </w:p>
    <w:p w14:paraId="18A2078E" w14:textId="0B3735F9" w:rsidR="00627EB4" w:rsidRPr="004E5748" w:rsidDel="00654A6B" w:rsidRDefault="00627EB4" w:rsidP="00134248">
      <w:pPr>
        <w:rPr>
          <w:del w:id="18" w:author="Author"/>
          <w:lang w:val="en-GB"/>
        </w:rPr>
      </w:pPr>
    </w:p>
    <w:p w14:paraId="2515FF73" w14:textId="77777777" w:rsidR="00134248" w:rsidRPr="004E5748" w:rsidRDefault="00134248" w:rsidP="00134248">
      <w:pPr>
        <w:rPr>
          <w:lang w:val="en-GB"/>
        </w:rPr>
      </w:pPr>
      <w:r w:rsidRPr="004E5748">
        <w:rPr>
          <w:lang w:val="en-GB"/>
        </w:rPr>
        <w:t>For the purposes of this template and in the case of direct insurance, the ‘country in which the risk is situated’ means:</w:t>
      </w:r>
    </w:p>
    <w:p w14:paraId="57F5AF79" w14:textId="77777777" w:rsidR="00134248" w:rsidRPr="004E5748" w:rsidRDefault="00134248" w:rsidP="0077519F">
      <w:pPr>
        <w:numPr>
          <w:ilvl w:val="0"/>
          <w:numId w:val="23"/>
        </w:numPr>
        <w:rPr>
          <w:lang w:val="en-GB"/>
        </w:rPr>
      </w:pPr>
      <w:r w:rsidRPr="004E5748">
        <w:rPr>
          <w:lang w:val="en-GB"/>
        </w:rPr>
        <w:t xml:space="preserve">the country in which the property is situated, where the insurance relates either to buildings or to buildings and their contents, in so far as the contents are covered by the same insurance </w:t>
      </w:r>
      <w:proofErr w:type="gramStart"/>
      <w:r w:rsidRPr="004E5748">
        <w:rPr>
          <w:lang w:val="en-GB"/>
        </w:rPr>
        <w:t>policy;</w:t>
      </w:r>
      <w:proofErr w:type="gramEnd"/>
    </w:p>
    <w:p w14:paraId="0759A6DA" w14:textId="77777777" w:rsidR="00134248" w:rsidRPr="004E5748" w:rsidRDefault="00134248" w:rsidP="0077519F">
      <w:pPr>
        <w:numPr>
          <w:ilvl w:val="0"/>
          <w:numId w:val="23"/>
        </w:numPr>
        <w:rPr>
          <w:lang w:val="en-GB"/>
        </w:rPr>
      </w:pPr>
      <w:r w:rsidRPr="004E5748">
        <w:rPr>
          <w:lang w:val="en-GB"/>
        </w:rPr>
        <w:t xml:space="preserve">the country of registration, where the insurance relates to vehicles of any </w:t>
      </w:r>
      <w:proofErr w:type="gramStart"/>
      <w:r w:rsidRPr="004E5748">
        <w:rPr>
          <w:lang w:val="en-GB"/>
        </w:rPr>
        <w:t>type;</w:t>
      </w:r>
      <w:proofErr w:type="gramEnd"/>
    </w:p>
    <w:p w14:paraId="1562B045" w14:textId="77777777" w:rsidR="00134248" w:rsidRPr="004E5748" w:rsidRDefault="00134248" w:rsidP="0077519F">
      <w:pPr>
        <w:numPr>
          <w:ilvl w:val="0"/>
          <w:numId w:val="23"/>
        </w:numPr>
        <w:rPr>
          <w:lang w:val="en-GB"/>
        </w:rPr>
      </w:pPr>
      <w:r w:rsidRPr="004E5748">
        <w:rPr>
          <w:lang w:val="en-GB"/>
        </w:rPr>
        <w:t xml:space="preserve">the country where the policy holder took out the policy in the case of policies of a duration of four months or less covering travel or holiday risks, whatever the class </w:t>
      </w:r>
      <w:proofErr w:type="gramStart"/>
      <w:r w:rsidRPr="004E5748">
        <w:rPr>
          <w:lang w:val="en-GB"/>
        </w:rPr>
        <w:t>concerned;</w:t>
      </w:r>
      <w:proofErr w:type="gramEnd"/>
    </w:p>
    <w:p w14:paraId="06110DF4" w14:textId="306CF1DE" w:rsidR="00134248" w:rsidRPr="004E5748" w:rsidDel="00FF6A09" w:rsidRDefault="00134248" w:rsidP="0077519F">
      <w:pPr>
        <w:numPr>
          <w:ilvl w:val="0"/>
          <w:numId w:val="23"/>
        </w:numPr>
        <w:rPr>
          <w:del w:id="19" w:author="Author"/>
          <w:lang w:val="en-GB"/>
        </w:rPr>
      </w:pPr>
      <w:del w:id="20" w:author="Author">
        <w:r w:rsidRPr="004E5748" w:rsidDel="00FF6A09">
          <w:rPr>
            <w:lang w:val="en-GB"/>
          </w:rPr>
          <w:delText>the country in which the credit/receivable is situated, where the insurance relates to credit/receivables;</w:delText>
        </w:r>
      </w:del>
    </w:p>
    <w:p w14:paraId="5750F6AC" w14:textId="667D8C56" w:rsidR="00134248" w:rsidRPr="004E5748" w:rsidRDefault="00134248" w:rsidP="0077519F">
      <w:pPr>
        <w:numPr>
          <w:ilvl w:val="0"/>
          <w:numId w:val="23"/>
        </w:numPr>
        <w:rPr>
          <w:lang w:val="en-GB"/>
        </w:rPr>
      </w:pPr>
      <w:r w:rsidRPr="004E5748">
        <w:rPr>
          <w:lang w:val="en-GB"/>
        </w:rPr>
        <w:lastRenderedPageBreak/>
        <w:t>in all cases not explicitly covered by points (a), (b), (</w:t>
      </w:r>
      <w:del w:id="21" w:author="Author">
        <w:r w:rsidRPr="004E5748" w:rsidDel="00FF6A09">
          <w:rPr>
            <w:lang w:val="en-GB"/>
          </w:rPr>
          <w:delText>c</w:delText>
        </w:r>
      </w:del>
      <w:r w:rsidRPr="004E5748">
        <w:rPr>
          <w:lang w:val="en-GB"/>
        </w:rPr>
        <w:t>) or (</w:t>
      </w:r>
      <w:ins w:id="22" w:author="Author">
        <w:r w:rsidR="00FF6A09">
          <w:rPr>
            <w:lang w:val="en-GB"/>
          </w:rPr>
          <w:t>c</w:t>
        </w:r>
      </w:ins>
      <w:del w:id="23" w:author="Author">
        <w:r w:rsidRPr="004E5748" w:rsidDel="00FF6A09">
          <w:rPr>
            <w:lang w:val="en-GB"/>
          </w:rPr>
          <w:delText>d</w:delText>
        </w:r>
      </w:del>
      <w:r w:rsidRPr="004E5748">
        <w:rPr>
          <w:lang w:val="en-GB"/>
        </w:rPr>
        <w:t>), the country in which either of the following is situated:</w:t>
      </w:r>
    </w:p>
    <w:p w14:paraId="581404B1" w14:textId="77777777" w:rsidR="00134248" w:rsidRPr="004E5748" w:rsidRDefault="00134248" w:rsidP="0077519F">
      <w:pPr>
        <w:numPr>
          <w:ilvl w:val="1"/>
          <w:numId w:val="24"/>
        </w:numPr>
        <w:rPr>
          <w:lang w:val="en-GB"/>
        </w:rPr>
      </w:pPr>
      <w:r w:rsidRPr="004E5748">
        <w:rPr>
          <w:lang w:val="en-GB"/>
        </w:rPr>
        <w:t>the habitual residence of the policy holder; or</w:t>
      </w:r>
    </w:p>
    <w:p w14:paraId="1304DCD6" w14:textId="77777777" w:rsidR="00134248" w:rsidRPr="004E5748" w:rsidRDefault="00134248" w:rsidP="0077519F">
      <w:pPr>
        <w:numPr>
          <w:ilvl w:val="1"/>
          <w:numId w:val="24"/>
        </w:numPr>
        <w:rPr>
          <w:lang w:val="en-GB"/>
        </w:rPr>
      </w:pPr>
      <w:r w:rsidRPr="004E5748">
        <w:rPr>
          <w:lang w:val="en-GB"/>
        </w:rPr>
        <w:t>if the policy holder is a legal person, that policy holder’s establishment to which the contract relates.</w:t>
      </w:r>
    </w:p>
    <w:p w14:paraId="3C98ABC0" w14:textId="77777777" w:rsidR="00134248" w:rsidRPr="004E5748" w:rsidRDefault="00134248" w:rsidP="00134248">
      <w:pPr>
        <w:rPr>
          <w:lang w:val="en-GB"/>
        </w:rPr>
      </w:pPr>
      <w:r w:rsidRPr="004E5748">
        <w:rPr>
          <w:lang w:val="en-GB"/>
        </w:rPr>
        <w:t>For the purposes of this template and in the case of proportional or non-proportional reinsurance, the ‘country in which the risk is situated’ means the country of localisation of the ceding undertaking.</w:t>
      </w:r>
    </w:p>
    <w:p w14:paraId="4801AC75" w14:textId="77777777" w:rsidR="00134248" w:rsidRPr="004E5748" w:rsidRDefault="00134248" w:rsidP="00134248">
      <w:pPr>
        <w:rPr>
          <w:lang w:val="en-GB"/>
        </w:rPr>
      </w:pPr>
      <w:r w:rsidRPr="004E5748">
        <w:rPr>
          <w:lang w:val="en-GB"/>
        </w:rPr>
        <w:t>When considering non-life obligations:</w:t>
      </w:r>
    </w:p>
    <w:p w14:paraId="0341D7D4" w14:textId="77777777" w:rsidR="00134248" w:rsidRPr="004E5748" w:rsidRDefault="00134248" w:rsidP="0077519F">
      <w:pPr>
        <w:numPr>
          <w:ilvl w:val="0"/>
          <w:numId w:val="25"/>
        </w:numPr>
        <w:rPr>
          <w:lang w:val="en-GB"/>
        </w:rPr>
      </w:pPr>
      <w:r w:rsidRPr="004E5748">
        <w:rPr>
          <w:lang w:val="en-GB"/>
        </w:rPr>
        <w:t>information shall be reported for the home country and for the top five non-home countries (by amount of gross written premium), or for sufficient countries (if fewer) to represent 90% or more of total gross written premium; and</w:t>
      </w:r>
    </w:p>
    <w:p w14:paraId="100192E5" w14:textId="77777777" w:rsidR="00134248" w:rsidRPr="004E5748" w:rsidRDefault="00134248" w:rsidP="0077519F">
      <w:pPr>
        <w:numPr>
          <w:ilvl w:val="0"/>
          <w:numId w:val="25"/>
        </w:numPr>
        <w:rPr>
          <w:lang w:val="en-GB"/>
        </w:rPr>
      </w:pPr>
      <w:proofErr w:type="gramStart"/>
      <w:r w:rsidRPr="004E5748">
        <w:rPr>
          <w:lang w:val="en-GB"/>
        </w:rPr>
        <w:t>all of</w:t>
      </w:r>
      <w:proofErr w:type="gramEnd"/>
      <w:r w:rsidRPr="004E5748">
        <w:rPr>
          <w:lang w:val="en-GB"/>
        </w:rPr>
        <w:t xml:space="preserve"> the following lines of business shall be included:</w:t>
      </w:r>
    </w:p>
    <w:p w14:paraId="276D1B7C" w14:textId="77777777" w:rsidR="00134248" w:rsidRPr="004E5748" w:rsidRDefault="00134248" w:rsidP="0077519F">
      <w:pPr>
        <w:numPr>
          <w:ilvl w:val="0"/>
          <w:numId w:val="26"/>
        </w:numPr>
        <w:rPr>
          <w:lang w:val="en-GB"/>
        </w:rPr>
      </w:pPr>
      <w:r w:rsidRPr="004E5748">
        <w:rPr>
          <w:lang w:val="en-GB"/>
        </w:rPr>
        <w:t>Medical expense insurance (direct and proportional reinsurance)</w:t>
      </w:r>
    </w:p>
    <w:p w14:paraId="1FC428AF" w14:textId="77777777" w:rsidR="00134248" w:rsidRPr="004E5748" w:rsidRDefault="00134248" w:rsidP="0077519F">
      <w:pPr>
        <w:numPr>
          <w:ilvl w:val="0"/>
          <w:numId w:val="26"/>
        </w:numPr>
        <w:rPr>
          <w:lang w:val="en-GB"/>
        </w:rPr>
      </w:pPr>
      <w:r w:rsidRPr="004E5748">
        <w:rPr>
          <w:lang w:val="en-GB"/>
        </w:rPr>
        <w:t>Income protection insurance (direct and proportional reinsurance)</w:t>
      </w:r>
    </w:p>
    <w:p w14:paraId="435983BC" w14:textId="77777777" w:rsidR="00134248" w:rsidRPr="004E5748" w:rsidRDefault="00134248" w:rsidP="0077519F">
      <w:pPr>
        <w:numPr>
          <w:ilvl w:val="0"/>
          <w:numId w:val="26"/>
        </w:numPr>
        <w:rPr>
          <w:lang w:val="en-GB"/>
        </w:rPr>
      </w:pPr>
      <w:r w:rsidRPr="004E5748">
        <w:rPr>
          <w:lang w:val="en-GB"/>
        </w:rPr>
        <w:t>Workers' compensation insurance (direct and proportional reinsurance)</w:t>
      </w:r>
    </w:p>
    <w:p w14:paraId="5C1FAC0C" w14:textId="77777777" w:rsidR="00134248" w:rsidRPr="004E5748" w:rsidRDefault="00134248" w:rsidP="0077519F">
      <w:pPr>
        <w:numPr>
          <w:ilvl w:val="0"/>
          <w:numId w:val="26"/>
        </w:numPr>
        <w:rPr>
          <w:lang w:val="en-GB"/>
        </w:rPr>
      </w:pPr>
      <w:r w:rsidRPr="004E5748">
        <w:rPr>
          <w:lang w:val="en-GB"/>
        </w:rPr>
        <w:t>Motor vehicle liability insurance (direct and proportional reinsurance)</w:t>
      </w:r>
    </w:p>
    <w:p w14:paraId="46181FA7" w14:textId="77777777" w:rsidR="00134248" w:rsidRPr="004E5748" w:rsidRDefault="00134248" w:rsidP="0077519F">
      <w:pPr>
        <w:numPr>
          <w:ilvl w:val="0"/>
          <w:numId w:val="26"/>
        </w:numPr>
        <w:rPr>
          <w:lang w:val="en-GB"/>
        </w:rPr>
      </w:pPr>
      <w:r w:rsidRPr="004E5748">
        <w:rPr>
          <w:lang w:val="en-GB"/>
        </w:rPr>
        <w:t>Other motor insurance (direct and proportional reinsurance)</w:t>
      </w:r>
    </w:p>
    <w:p w14:paraId="26831499" w14:textId="77777777" w:rsidR="00134248" w:rsidRPr="004E5748" w:rsidRDefault="00134248" w:rsidP="0077519F">
      <w:pPr>
        <w:numPr>
          <w:ilvl w:val="0"/>
          <w:numId w:val="26"/>
        </w:numPr>
        <w:rPr>
          <w:lang w:val="en-GB"/>
        </w:rPr>
      </w:pPr>
      <w:r w:rsidRPr="004E5748">
        <w:rPr>
          <w:lang w:val="en-GB"/>
        </w:rPr>
        <w:t>Marine, aviation and transport insurance (direct and proportional reinsurance)</w:t>
      </w:r>
    </w:p>
    <w:p w14:paraId="0DB9FDA3" w14:textId="77777777" w:rsidR="00134248" w:rsidRPr="004E5748" w:rsidRDefault="00134248" w:rsidP="0077519F">
      <w:pPr>
        <w:numPr>
          <w:ilvl w:val="0"/>
          <w:numId w:val="26"/>
        </w:numPr>
        <w:rPr>
          <w:lang w:val="en-GB"/>
        </w:rPr>
      </w:pPr>
      <w:r w:rsidRPr="004E5748">
        <w:rPr>
          <w:lang w:val="en-GB"/>
        </w:rPr>
        <w:t>Fire and other damage to property insurance (direct and proportional reinsurance)</w:t>
      </w:r>
    </w:p>
    <w:p w14:paraId="334417B4" w14:textId="77777777" w:rsidR="00134248" w:rsidRPr="004E5748" w:rsidRDefault="00134248" w:rsidP="0077519F">
      <w:pPr>
        <w:numPr>
          <w:ilvl w:val="0"/>
          <w:numId w:val="26"/>
        </w:numPr>
        <w:rPr>
          <w:lang w:val="en-GB"/>
        </w:rPr>
      </w:pPr>
      <w:r w:rsidRPr="004E5748">
        <w:rPr>
          <w:lang w:val="en-GB"/>
        </w:rPr>
        <w:t>General liability insurance (direct and proportional reinsurance)</w:t>
      </w:r>
    </w:p>
    <w:p w14:paraId="564E24CA" w14:textId="77777777" w:rsidR="00134248" w:rsidRPr="004E5748" w:rsidRDefault="00134248" w:rsidP="0077519F">
      <w:pPr>
        <w:numPr>
          <w:ilvl w:val="0"/>
          <w:numId w:val="26"/>
        </w:numPr>
        <w:rPr>
          <w:lang w:val="en-GB"/>
        </w:rPr>
      </w:pPr>
      <w:r w:rsidRPr="004E5748">
        <w:rPr>
          <w:lang w:val="en-GB"/>
        </w:rPr>
        <w:t>Credit and suretyship insurance (direct and proportional reinsurance)</w:t>
      </w:r>
    </w:p>
    <w:p w14:paraId="0EE62F67" w14:textId="77777777" w:rsidR="00134248" w:rsidRPr="004E5748" w:rsidRDefault="00134248" w:rsidP="0077519F">
      <w:pPr>
        <w:numPr>
          <w:ilvl w:val="0"/>
          <w:numId w:val="26"/>
        </w:numPr>
        <w:rPr>
          <w:lang w:val="en-GB"/>
        </w:rPr>
      </w:pPr>
      <w:r w:rsidRPr="004E5748">
        <w:rPr>
          <w:lang w:val="en-GB"/>
        </w:rPr>
        <w:t>Legal expenses insurance (direct and proportional reinsurance)</w:t>
      </w:r>
    </w:p>
    <w:p w14:paraId="2FB549FA" w14:textId="77777777" w:rsidR="00134248" w:rsidRPr="004E5748" w:rsidRDefault="00134248" w:rsidP="0077519F">
      <w:pPr>
        <w:numPr>
          <w:ilvl w:val="0"/>
          <w:numId w:val="26"/>
        </w:numPr>
        <w:rPr>
          <w:lang w:val="en-GB"/>
        </w:rPr>
      </w:pPr>
      <w:r w:rsidRPr="004E5748">
        <w:rPr>
          <w:lang w:val="en-GB"/>
        </w:rPr>
        <w:t>Assistance (direct and proportional reinsurance)</w:t>
      </w:r>
    </w:p>
    <w:p w14:paraId="58E3C134" w14:textId="77777777" w:rsidR="00134248" w:rsidRPr="004E5748" w:rsidRDefault="00134248" w:rsidP="0077519F">
      <w:pPr>
        <w:numPr>
          <w:ilvl w:val="0"/>
          <w:numId w:val="26"/>
        </w:numPr>
        <w:rPr>
          <w:lang w:val="en-GB"/>
        </w:rPr>
      </w:pPr>
      <w:r w:rsidRPr="004E5748">
        <w:rPr>
          <w:lang w:val="en-GB"/>
        </w:rPr>
        <w:t>Miscellaneous financial loss (direct and proportional reinsurance)</w:t>
      </w:r>
    </w:p>
    <w:p w14:paraId="3477C960" w14:textId="77777777" w:rsidR="00134248" w:rsidRPr="004E5748" w:rsidRDefault="00134248" w:rsidP="0077519F">
      <w:pPr>
        <w:numPr>
          <w:ilvl w:val="0"/>
          <w:numId w:val="26"/>
        </w:numPr>
        <w:rPr>
          <w:lang w:val="en-GB"/>
        </w:rPr>
      </w:pPr>
      <w:r w:rsidRPr="004E5748">
        <w:rPr>
          <w:lang w:val="en-GB"/>
        </w:rPr>
        <w:t>Non–proportional health reinsurance</w:t>
      </w:r>
    </w:p>
    <w:p w14:paraId="72752769" w14:textId="77777777" w:rsidR="00134248" w:rsidRPr="004E5748" w:rsidRDefault="00134248" w:rsidP="0077519F">
      <w:pPr>
        <w:numPr>
          <w:ilvl w:val="0"/>
          <w:numId w:val="26"/>
        </w:numPr>
        <w:rPr>
          <w:lang w:val="en-GB"/>
        </w:rPr>
      </w:pPr>
      <w:r w:rsidRPr="004E5748">
        <w:rPr>
          <w:lang w:val="en-GB"/>
        </w:rPr>
        <w:t>Non–proportional casualty reinsurance</w:t>
      </w:r>
    </w:p>
    <w:p w14:paraId="1375E88C" w14:textId="77777777" w:rsidR="00134248" w:rsidRPr="0077519F" w:rsidRDefault="00134248" w:rsidP="0077519F">
      <w:pPr>
        <w:numPr>
          <w:ilvl w:val="0"/>
          <w:numId w:val="26"/>
        </w:numPr>
        <w:rPr>
          <w:lang w:val="fr-BE"/>
        </w:rPr>
      </w:pPr>
      <w:r w:rsidRPr="0077519F">
        <w:rPr>
          <w:lang w:val="fr-BE"/>
        </w:rPr>
        <w:t>Non–proportional marine, aviation and transport reinsurance</w:t>
      </w:r>
    </w:p>
    <w:p w14:paraId="2D671103" w14:textId="77777777" w:rsidR="00134248" w:rsidRPr="004E5748" w:rsidRDefault="00134248" w:rsidP="0077519F">
      <w:pPr>
        <w:numPr>
          <w:ilvl w:val="0"/>
          <w:numId w:val="26"/>
        </w:numPr>
        <w:rPr>
          <w:lang w:val="en-GB"/>
        </w:rPr>
      </w:pPr>
      <w:r w:rsidRPr="004E5748">
        <w:rPr>
          <w:lang w:val="en-GB"/>
        </w:rPr>
        <w:t>Non–proportional property reinsurance</w:t>
      </w:r>
    </w:p>
    <w:p w14:paraId="660464DF" w14:textId="77777777" w:rsidR="00134248" w:rsidRPr="004E5748" w:rsidRDefault="00134248" w:rsidP="00134248">
      <w:pPr>
        <w:rPr>
          <w:lang w:val="en-GB"/>
        </w:rPr>
      </w:pPr>
    </w:p>
    <w:p w14:paraId="519EB579" w14:textId="77777777" w:rsidR="00134248" w:rsidRPr="004E5748" w:rsidRDefault="00134248" w:rsidP="00134248">
      <w:pPr>
        <w:rPr>
          <w:lang w:val="en-GB"/>
        </w:rPr>
      </w:pPr>
      <w:r w:rsidRPr="004E5748">
        <w:rPr>
          <w:lang w:val="en-GB"/>
        </w:rPr>
        <w:t xml:space="preserve">When considering life obligations: </w:t>
      </w:r>
    </w:p>
    <w:p w14:paraId="50A4C377" w14:textId="77777777" w:rsidR="00134248" w:rsidRPr="004E5748" w:rsidRDefault="00134248" w:rsidP="0077519F">
      <w:pPr>
        <w:numPr>
          <w:ilvl w:val="0"/>
          <w:numId w:val="27"/>
        </w:numPr>
        <w:rPr>
          <w:lang w:val="en-GB"/>
        </w:rPr>
      </w:pPr>
      <w:r w:rsidRPr="004E5748">
        <w:rPr>
          <w:lang w:val="en-GB"/>
        </w:rPr>
        <w:t>information shall be reported for the home country and for the top five non-home countries (by amount of gross written premium), or for sufficient countries (if fewer) to represent 90% or more of total gross written premium; and</w:t>
      </w:r>
    </w:p>
    <w:p w14:paraId="5BEB8445" w14:textId="77777777" w:rsidR="00134248" w:rsidRPr="004E5748" w:rsidRDefault="00134248" w:rsidP="0077519F">
      <w:pPr>
        <w:numPr>
          <w:ilvl w:val="0"/>
          <w:numId w:val="27"/>
        </w:numPr>
        <w:rPr>
          <w:lang w:val="en-GB"/>
        </w:rPr>
      </w:pPr>
      <w:proofErr w:type="gramStart"/>
      <w:r w:rsidRPr="004E5748">
        <w:rPr>
          <w:lang w:val="en-GB"/>
        </w:rPr>
        <w:t>all of</w:t>
      </w:r>
      <w:proofErr w:type="gramEnd"/>
      <w:r w:rsidRPr="004E5748">
        <w:rPr>
          <w:lang w:val="en-GB"/>
        </w:rPr>
        <w:t xml:space="preserve"> the following lines of business shall be included:</w:t>
      </w:r>
    </w:p>
    <w:p w14:paraId="753E3550" w14:textId="77777777" w:rsidR="00134248" w:rsidRPr="004E5748" w:rsidRDefault="00134248" w:rsidP="0077519F">
      <w:pPr>
        <w:numPr>
          <w:ilvl w:val="0"/>
          <w:numId w:val="28"/>
        </w:numPr>
        <w:rPr>
          <w:lang w:val="en-GB"/>
        </w:rPr>
      </w:pPr>
      <w:r w:rsidRPr="004E5748">
        <w:rPr>
          <w:lang w:val="en-GB"/>
        </w:rPr>
        <w:lastRenderedPageBreak/>
        <w:t>Health insurance</w:t>
      </w:r>
    </w:p>
    <w:p w14:paraId="6E902DA1" w14:textId="77777777" w:rsidR="00134248" w:rsidRPr="004E5748" w:rsidRDefault="00134248" w:rsidP="0077519F">
      <w:pPr>
        <w:numPr>
          <w:ilvl w:val="0"/>
          <w:numId w:val="28"/>
        </w:numPr>
        <w:rPr>
          <w:lang w:val="en-GB"/>
        </w:rPr>
      </w:pPr>
      <w:r w:rsidRPr="004E5748">
        <w:rPr>
          <w:lang w:val="en-GB"/>
        </w:rPr>
        <w:t xml:space="preserve">Insurance with profit participation </w:t>
      </w:r>
    </w:p>
    <w:p w14:paraId="2C336529" w14:textId="77777777" w:rsidR="00134248" w:rsidRPr="004E5748" w:rsidRDefault="00134248" w:rsidP="0077519F">
      <w:pPr>
        <w:numPr>
          <w:ilvl w:val="0"/>
          <w:numId w:val="28"/>
        </w:numPr>
        <w:rPr>
          <w:lang w:val="en-GB"/>
        </w:rPr>
      </w:pPr>
      <w:r w:rsidRPr="004E5748">
        <w:rPr>
          <w:lang w:val="en-GB"/>
        </w:rPr>
        <w:t xml:space="preserve">Index–linked and unit–linked insurance </w:t>
      </w:r>
    </w:p>
    <w:p w14:paraId="4ABCB07C" w14:textId="77777777" w:rsidR="00134248" w:rsidRPr="004E5748" w:rsidRDefault="00134248" w:rsidP="0077519F">
      <w:pPr>
        <w:numPr>
          <w:ilvl w:val="0"/>
          <w:numId w:val="28"/>
        </w:numPr>
        <w:rPr>
          <w:lang w:val="en-GB"/>
        </w:rPr>
      </w:pPr>
      <w:r w:rsidRPr="004E5748">
        <w:rPr>
          <w:lang w:val="en-GB"/>
        </w:rPr>
        <w:t xml:space="preserve">Other life insurance </w:t>
      </w:r>
    </w:p>
    <w:p w14:paraId="43CB4FAD" w14:textId="77777777" w:rsidR="00134248" w:rsidRPr="004E5748" w:rsidRDefault="00134248" w:rsidP="0077519F">
      <w:pPr>
        <w:numPr>
          <w:ilvl w:val="0"/>
          <w:numId w:val="28"/>
        </w:numPr>
        <w:rPr>
          <w:lang w:val="en-GB"/>
        </w:rPr>
      </w:pPr>
      <w:r w:rsidRPr="004E5748">
        <w:rPr>
          <w:lang w:val="en-GB"/>
        </w:rPr>
        <w:t>Annuities stemming from non–life insurance contracts and relating to health insurance obligations</w:t>
      </w:r>
    </w:p>
    <w:p w14:paraId="69BC7663" w14:textId="77777777" w:rsidR="00134248" w:rsidRPr="004E5748" w:rsidRDefault="00134248" w:rsidP="0077519F">
      <w:pPr>
        <w:numPr>
          <w:ilvl w:val="0"/>
          <w:numId w:val="28"/>
        </w:numPr>
        <w:rPr>
          <w:lang w:val="en-GB"/>
        </w:rPr>
      </w:pPr>
      <w:r w:rsidRPr="004E5748">
        <w:rPr>
          <w:lang w:val="en-GB"/>
        </w:rPr>
        <w:t>Annuities stemming from non–life insurance contracts and relating to insurance obligations other than health insurance obligations</w:t>
      </w:r>
    </w:p>
    <w:p w14:paraId="7E16AC4C" w14:textId="77777777" w:rsidR="00134248" w:rsidRPr="004E5748" w:rsidRDefault="00134248" w:rsidP="0077519F">
      <w:pPr>
        <w:numPr>
          <w:ilvl w:val="0"/>
          <w:numId w:val="28"/>
        </w:numPr>
        <w:rPr>
          <w:lang w:val="en-GB"/>
        </w:rPr>
      </w:pPr>
      <w:r w:rsidRPr="004E5748">
        <w:rPr>
          <w:lang w:val="en-GB"/>
        </w:rPr>
        <w:t>Health reinsurance</w:t>
      </w:r>
    </w:p>
    <w:p w14:paraId="46DCD4DF" w14:textId="77777777" w:rsidR="00134248" w:rsidRPr="004E5748" w:rsidRDefault="00134248" w:rsidP="0077519F">
      <w:pPr>
        <w:numPr>
          <w:ilvl w:val="0"/>
          <w:numId w:val="28"/>
        </w:numPr>
        <w:rPr>
          <w:lang w:val="en-GB"/>
        </w:rPr>
      </w:pPr>
      <w:r w:rsidRPr="004E5748">
        <w:rPr>
          <w:lang w:val="en-GB"/>
        </w:rPr>
        <w:t>Life reinsurance</w:t>
      </w:r>
    </w:p>
    <w:tbl>
      <w:tblPr>
        <w:tblW w:w="9286" w:type="dxa"/>
        <w:tblLayout w:type="fixed"/>
        <w:tblLook w:val="0000" w:firstRow="0" w:lastRow="0" w:firstColumn="0" w:lastColumn="0" w:noHBand="0" w:noVBand="0"/>
      </w:tblPr>
      <w:tblGrid>
        <w:gridCol w:w="1840"/>
        <w:gridCol w:w="2126"/>
        <w:gridCol w:w="5320"/>
      </w:tblGrid>
      <w:tr w:rsidR="00F672D2" w:rsidRPr="004E5748" w14:paraId="764533D6" w14:textId="77777777" w:rsidTr="00C828FA">
        <w:tc>
          <w:tcPr>
            <w:tcW w:w="1840" w:type="dxa"/>
            <w:tcBorders>
              <w:top w:val="single" w:sz="2" w:space="0" w:color="auto"/>
              <w:left w:val="single" w:sz="2" w:space="0" w:color="auto"/>
              <w:bottom w:val="single" w:sz="2" w:space="0" w:color="auto"/>
              <w:right w:val="single" w:sz="2" w:space="0" w:color="auto"/>
            </w:tcBorders>
          </w:tcPr>
          <w:p w14:paraId="20DF5331" w14:textId="77777777" w:rsidR="00134248" w:rsidRPr="004E5748" w:rsidRDefault="00134248" w:rsidP="00C828FA">
            <w:pPr>
              <w:rPr>
                <w:lang w:val="en-GB"/>
              </w:rPr>
            </w:pPr>
          </w:p>
        </w:tc>
        <w:tc>
          <w:tcPr>
            <w:tcW w:w="2126" w:type="dxa"/>
            <w:tcBorders>
              <w:top w:val="single" w:sz="2" w:space="0" w:color="auto"/>
              <w:left w:val="single" w:sz="2" w:space="0" w:color="auto"/>
              <w:bottom w:val="single" w:sz="2" w:space="0" w:color="auto"/>
              <w:right w:val="single" w:sz="2" w:space="0" w:color="auto"/>
            </w:tcBorders>
          </w:tcPr>
          <w:p w14:paraId="32875305" w14:textId="77777777" w:rsidR="00134248" w:rsidRPr="004E5748" w:rsidRDefault="00134248" w:rsidP="00C828FA">
            <w:pPr>
              <w:rPr>
                <w:lang w:val="en-GB"/>
              </w:rPr>
            </w:pPr>
            <w:r w:rsidRPr="004E5748">
              <w:rPr>
                <w:lang w:val="en-GB"/>
              </w:rPr>
              <w:t>ITEM</w:t>
            </w:r>
          </w:p>
        </w:tc>
        <w:tc>
          <w:tcPr>
            <w:tcW w:w="5320" w:type="dxa"/>
            <w:tcBorders>
              <w:top w:val="single" w:sz="2" w:space="0" w:color="auto"/>
              <w:left w:val="single" w:sz="2" w:space="0" w:color="auto"/>
              <w:bottom w:val="single" w:sz="2" w:space="0" w:color="auto"/>
              <w:right w:val="single" w:sz="2" w:space="0" w:color="auto"/>
            </w:tcBorders>
          </w:tcPr>
          <w:p w14:paraId="0C88C6F4" w14:textId="77777777" w:rsidR="00134248" w:rsidRPr="004E5748" w:rsidRDefault="00134248" w:rsidP="00C828FA">
            <w:pPr>
              <w:rPr>
                <w:lang w:val="en-GB"/>
              </w:rPr>
            </w:pPr>
            <w:r w:rsidRPr="004E5748">
              <w:rPr>
                <w:lang w:val="en-GB"/>
              </w:rPr>
              <w:t>INSTRUCTIONS</w:t>
            </w:r>
          </w:p>
        </w:tc>
      </w:tr>
      <w:tr w:rsidR="00F672D2" w:rsidRPr="00846C12" w14:paraId="2ADE8FFE" w14:textId="77777777" w:rsidTr="00C828FA">
        <w:tc>
          <w:tcPr>
            <w:tcW w:w="9286" w:type="dxa"/>
            <w:gridSpan w:val="3"/>
            <w:tcBorders>
              <w:top w:val="single" w:sz="2" w:space="0" w:color="auto"/>
              <w:left w:val="single" w:sz="2" w:space="0" w:color="auto"/>
              <w:bottom w:val="single" w:sz="2" w:space="0" w:color="auto"/>
              <w:right w:val="single" w:sz="2" w:space="0" w:color="auto"/>
            </w:tcBorders>
          </w:tcPr>
          <w:p w14:paraId="57E29798" w14:textId="77777777" w:rsidR="00134248" w:rsidRPr="004E5748" w:rsidRDefault="00134248" w:rsidP="00C828FA">
            <w:pPr>
              <w:rPr>
                <w:i/>
                <w:lang w:val="en-GB"/>
              </w:rPr>
            </w:pPr>
            <w:r w:rsidRPr="004E5748">
              <w:rPr>
                <w:i/>
                <w:iCs/>
                <w:lang w:val="en-GB"/>
              </w:rPr>
              <w:t>Home country: Non-life insurance and reinsurance obligations</w:t>
            </w:r>
          </w:p>
        </w:tc>
      </w:tr>
      <w:tr w:rsidR="00F672D2" w:rsidRPr="00846C12" w14:paraId="7342A92E" w14:textId="77777777" w:rsidTr="00C828FA">
        <w:tc>
          <w:tcPr>
            <w:tcW w:w="1840" w:type="dxa"/>
            <w:tcBorders>
              <w:top w:val="single" w:sz="2" w:space="0" w:color="auto"/>
              <w:left w:val="single" w:sz="2" w:space="0" w:color="auto"/>
              <w:bottom w:val="single" w:sz="2" w:space="0" w:color="auto"/>
              <w:right w:val="single" w:sz="2" w:space="0" w:color="auto"/>
            </w:tcBorders>
          </w:tcPr>
          <w:p w14:paraId="3746BAB9" w14:textId="77777777" w:rsidR="00134248" w:rsidRPr="004E5748" w:rsidRDefault="00134248" w:rsidP="00C828FA">
            <w:pPr>
              <w:rPr>
                <w:iCs/>
                <w:lang w:val="en-GB"/>
              </w:rPr>
            </w:pPr>
            <w:r w:rsidRPr="004E5748">
              <w:rPr>
                <w:iCs/>
                <w:lang w:val="en-GB"/>
              </w:rPr>
              <w:t>C0010/R0020</w:t>
            </w:r>
          </w:p>
        </w:tc>
        <w:tc>
          <w:tcPr>
            <w:tcW w:w="2126" w:type="dxa"/>
            <w:tcBorders>
              <w:top w:val="single" w:sz="2" w:space="0" w:color="auto"/>
              <w:left w:val="single" w:sz="2" w:space="0" w:color="auto"/>
              <w:bottom w:val="single" w:sz="2" w:space="0" w:color="auto"/>
              <w:right w:val="single" w:sz="2" w:space="0" w:color="auto"/>
            </w:tcBorders>
          </w:tcPr>
          <w:p w14:paraId="2F760E92" w14:textId="77777777" w:rsidR="00134248" w:rsidRPr="004E5748" w:rsidRDefault="00134248" w:rsidP="00C828FA">
            <w:pPr>
              <w:rPr>
                <w:lang w:val="en-GB"/>
              </w:rPr>
            </w:pPr>
            <w:r w:rsidRPr="004E5748">
              <w:rPr>
                <w:lang w:val="en-GB"/>
              </w:rPr>
              <w:t>Business located in country of establishment:</w:t>
            </w:r>
          </w:p>
          <w:p w14:paraId="5F19B5D4" w14:textId="77777777" w:rsidR="00134248" w:rsidRPr="004E5748" w:rsidRDefault="00134248" w:rsidP="00C828FA">
            <w:pPr>
              <w:rPr>
                <w:lang w:val="en-GB"/>
              </w:rPr>
            </w:pPr>
            <w:r w:rsidRPr="004E5748">
              <w:rPr>
                <w:lang w:val="en-GB"/>
              </w:rPr>
              <w:t>Gross Written Premium (direct)</w:t>
            </w:r>
          </w:p>
        </w:tc>
        <w:tc>
          <w:tcPr>
            <w:tcW w:w="5320" w:type="dxa"/>
            <w:tcBorders>
              <w:top w:val="single" w:sz="2" w:space="0" w:color="auto"/>
              <w:left w:val="single" w:sz="2" w:space="0" w:color="auto"/>
              <w:bottom w:val="single" w:sz="2" w:space="0" w:color="auto"/>
              <w:right w:val="single" w:sz="2" w:space="0" w:color="auto"/>
            </w:tcBorders>
          </w:tcPr>
          <w:p w14:paraId="78616818" w14:textId="2159AC55" w:rsidR="00134248" w:rsidRPr="004E5748" w:rsidRDefault="008760FF" w:rsidP="00C828FA">
            <w:pPr>
              <w:rPr>
                <w:lang w:val="en-GB"/>
              </w:rPr>
            </w:pPr>
            <w:r w:rsidRPr="004E5748">
              <w:rPr>
                <w:lang w:val="en-GB"/>
              </w:rPr>
              <w:t>G</w:t>
            </w:r>
            <w:r w:rsidR="00134248" w:rsidRPr="004E5748">
              <w:rPr>
                <w:lang w:val="en-GB"/>
              </w:rPr>
              <w:t xml:space="preserve">ross premiums written shall comprise all amounts due during the financial year in respect of insurance contracts, </w:t>
            </w:r>
            <w:proofErr w:type="gramStart"/>
            <w:r w:rsidR="00134248" w:rsidRPr="004E5748">
              <w:rPr>
                <w:lang w:val="en-GB"/>
              </w:rPr>
              <w:t>regardless of the fact that</w:t>
            </w:r>
            <w:proofErr w:type="gramEnd"/>
            <w:r w:rsidR="00134248" w:rsidRPr="004E5748">
              <w:rPr>
                <w:lang w:val="en-GB"/>
              </w:rPr>
              <w:t xml:space="preserve"> such amounts may relate in whole or in part to a later financial year. </w:t>
            </w:r>
          </w:p>
          <w:p w14:paraId="6BB3FECB" w14:textId="58820BCC" w:rsidR="00134248" w:rsidRPr="004E5748" w:rsidRDefault="00316021" w:rsidP="00C828FA">
            <w:pPr>
              <w:rPr>
                <w:lang w:val="en-GB"/>
              </w:rPr>
            </w:pPr>
            <w:r w:rsidRPr="004E5748">
              <w:rPr>
                <w:lang w:val="en-GB"/>
              </w:rPr>
              <w:t xml:space="preserve">Amount of taxes or charges </w:t>
            </w:r>
            <w:r w:rsidR="00F60EA3" w:rsidRPr="004E5748">
              <w:rPr>
                <w:lang w:val="en-GB"/>
              </w:rPr>
              <w:t xml:space="preserve">levied with premiums </w:t>
            </w:r>
            <w:r w:rsidRPr="004E5748">
              <w:rPr>
                <w:lang w:val="en-GB"/>
              </w:rPr>
              <w:t>sh</w:t>
            </w:r>
            <w:r w:rsidR="00F60EA3" w:rsidRPr="004E5748">
              <w:rPr>
                <w:lang w:val="en-GB"/>
              </w:rPr>
              <w:t>all</w:t>
            </w:r>
            <w:r w:rsidRPr="004E5748">
              <w:rPr>
                <w:lang w:val="en-GB"/>
              </w:rPr>
              <w:t xml:space="preserve"> be excluded from the written premiums</w:t>
            </w:r>
            <w:r w:rsidR="007E21FA">
              <w:rPr>
                <w:lang w:val="en-GB"/>
              </w:rPr>
              <w:t>.</w:t>
            </w:r>
            <w:r w:rsidRPr="004E5748" w:rsidDel="00316021">
              <w:rPr>
                <w:lang w:val="en-GB"/>
              </w:rPr>
              <w:t xml:space="preserve"> </w:t>
            </w:r>
            <w:r w:rsidR="00134248" w:rsidRPr="004E5748">
              <w:rPr>
                <w:lang w:val="en-GB"/>
              </w:rPr>
              <w:t xml:space="preserve">Only for the business where the risk </w:t>
            </w:r>
            <w:proofErr w:type="gramStart"/>
            <w:r w:rsidR="00134248" w:rsidRPr="004E5748">
              <w:rPr>
                <w:lang w:val="en-GB"/>
              </w:rPr>
              <w:t>is located in</w:t>
            </w:r>
            <w:proofErr w:type="gramEnd"/>
            <w:r w:rsidR="00134248" w:rsidRPr="004E5748">
              <w:rPr>
                <w:lang w:val="en-GB"/>
              </w:rPr>
              <w:t xml:space="preserve"> the country of establishment and for direct non-life insurance business.</w:t>
            </w:r>
          </w:p>
        </w:tc>
      </w:tr>
      <w:tr w:rsidR="00F672D2" w:rsidRPr="00846C12" w14:paraId="38387E8D" w14:textId="77777777" w:rsidTr="00C828FA">
        <w:tc>
          <w:tcPr>
            <w:tcW w:w="1840" w:type="dxa"/>
            <w:tcBorders>
              <w:top w:val="single" w:sz="2" w:space="0" w:color="auto"/>
              <w:left w:val="single" w:sz="2" w:space="0" w:color="auto"/>
              <w:bottom w:val="single" w:sz="2" w:space="0" w:color="auto"/>
              <w:right w:val="single" w:sz="2" w:space="0" w:color="auto"/>
            </w:tcBorders>
          </w:tcPr>
          <w:p w14:paraId="5F61383B" w14:textId="77777777" w:rsidR="00134248" w:rsidRPr="004E5748" w:rsidRDefault="00134248" w:rsidP="00C828FA">
            <w:pPr>
              <w:rPr>
                <w:iCs/>
                <w:lang w:val="en-GB"/>
              </w:rPr>
            </w:pPr>
            <w:r w:rsidRPr="004E5748">
              <w:rPr>
                <w:iCs/>
                <w:lang w:val="en-GB"/>
              </w:rPr>
              <w:t>C0010/R0021</w:t>
            </w:r>
          </w:p>
        </w:tc>
        <w:tc>
          <w:tcPr>
            <w:tcW w:w="2126" w:type="dxa"/>
            <w:tcBorders>
              <w:top w:val="single" w:sz="2" w:space="0" w:color="auto"/>
              <w:left w:val="single" w:sz="2" w:space="0" w:color="auto"/>
              <w:bottom w:val="single" w:sz="2" w:space="0" w:color="auto"/>
              <w:right w:val="single" w:sz="2" w:space="0" w:color="auto"/>
            </w:tcBorders>
          </w:tcPr>
          <w:p w14:paraId="2FB70647" w14:textId="77777777" w:rsidR="00134248" w:rsidRPr="004E5748" w:rsidRDefault="00134248" w:rsidP="00C828FA">
            <w:pPr>
              <w:rPr>
                <w:lang w:val="en-GB"/>
              </w:rPr>
            </w:pPr>
            <w:r w:rsidRPr="004E5748">
              <w:rPr>
                <w:lang w:val="en-GB"/>
              </w:rPr>
              <w:t>Business located in country of establishment:</w:t>
            </w:r>
          </w:p>
          <w:p w14:paraId="1B789947" w14:textId="77777777" w:rsidR="00134248" w:rsidRPr="004E5748" w:rsidRDefault="00134248" w:rsidP="00C828FA">
            <w:pPr>
              <w:rPr>
                <w:lang w:val="en-GB"/>
              </w:rPr>
            </w:pPr>
            <w:r w:rsidRPr="004E5748">
              <w:rPr>
                <w:lang w:val="en-GB"/>
              </w:rPr>
              <w:t>Gross Written Premium (proportional reinsurance)</w:t>
            </w:r>
          </w:p>
        </w:tc>
        <w:tc>
          <w:tcPr>
            <w:tcW w:w="5320" w:type="dxa"/>
            <w:tcBorders>
              <w:top w:val="single" w:sz="2" w:space="0" w:color="auto"/>
              <w:left w:val="single" w:sz="2" w:space="0" w:color="auto"/>
              <w:bottom w:val="single" w:sz="2" w:space="0" w:color="auto"/>
              <w:right w:val="single" w:sz="2" w:space="0" w:color="auto"/>
            </w:tcBorders>
          </w:tcPr>
          <w:p w14:paraId="7C9CF734" w14:textId="3F2C4B25" w:rsidR="00134248" w:rsidRPr="004E5748" w:rsidRDefault="008760FF" w:rsidP="00C828FA">
            <w:pPr>
              <w:rPr>
                <w:lang w:val="en-GB"/>
              </w:rPr>
            </w:pPr>
            <w:r w:rsidRPr="004E5748">
              <w:rPr>
                <w:lang w:val="en-GB"/>
              </w:rPr>
              <w:t>G</w:t>
            </w:r>
            <w:r w:rsidR="00134248" w:rsidRPr="004E5748">
              <w:rPr>
                <w:lang w:val="en-GB"/>
              </w:rPr>
              <w:t xml:space="preserve">ross premiums written shall comprise all amounts due during the financial year in respect of insurance contracts, </w:t>
            </w:r>
            <w:proofErr w:type="gramStart"/>
            <w:r w:rsidR="00134248" w:rsidRPr="004E5748">
              <w:rPr>
                <w:lang w:val="en-GB"/>
              </w:rPr>
              <w:t>regardless of the fact that</w:t>
            </w:r>
            <w:proofErr w:type="gramEnd"/>
            <w:r w:rsidR="00134248" w:rsidRPr="004E5748">
              <w:rPr>
                <w:lang w:val="en-GB"/>
              </w:rPr>
              <w:t xml:space="preserve"> such amounts may relate in whole or in part to a later financial year. </w:t>
            </w:r>
          </w:p>
          <w:p w14:paraId="0C1C6417" w14:textId="1D7C1A7E" w:rsidR="00134248" w:rsidRPr="004E5748" w:rsidRDefault="00316021" w:rsidP="00C828FA">
            <w:pPr>
              <w:rPr>
                <w:lang w:val="en-GB"/>
              </w:rPr>
            </w:pPr>
            <w:r w:rsidRPr="004E5748">
              <w:rPr>
                <w:lang w:val="en-GB"/>
              </w:rPr>
              <w:t>Amount of taxes or charges</w:t>
            </w:r>
            <w:r w:rsidR="00F60EA3" w:rsidRPr="004E5748">
              <w:rPr>
                <w:lang w:val="en-GB"/>
              </w:rPr>
              <w:t xml:space="preserve"> levied with premiums</w:t>
            </w:r>
            <w:r w:rsidRPr="004E5748">
              <w:rPr>
                <w:lang w:val="en-GB"/>
              </w:rPr>
              <w:t xml:space="preserve"> sh</w:t>
            </w:r>
            <w:r w:rsidR="00F60EA3" w:rsidRPr="004E5748">
              <w:rPr>
                <w:lang w:val="en-GB"/>
              </w:rPr>
              <w:t>all</w:t>
            </w:r>
            <w:r w:rsidRPr="004E5748">
              <w:rPr>
                <w:lang w:val="en-GB"/>
              </w:rPr>
              <w:t xml:space="preserve"> be excluded from the written premiums</w:t>
            </w:r>
            <w:r w:rsidR="007E21FA">
              <w:rPr>
                <w:lang w:val="en-GB"/>
              </w:rPr>
              <w:t>.</w:t>
            </w:r>
            <w:r w:rsidRPr="004E5748" w:rsidDel="00316021">
              <w:rPr>
                <w:lang w:val="en-GB"/>
              </w:rPr>
              <w:t xml:space="preserve"> </w:t>
            </w:r>
            <w:r w:rsidR="00134248" w:rsidRPr="004E5748">
              <w:rPr>
                <w:lang w:val="en-GB"/>
              </w:rPr>
              <w:t xml:space="preserve">Only for the business where the risk </w:t>
            </w:r>
            <w:proofErr w:type="gramStart"/>
            <w:r w:rsidR="00134248" w:rsidRPr="004E5748">
              <w:rPr>
                <w:lang w:val="en-GB"/>
              </w:rPr>
              <w:t>is located in</w:t>
            </w:r>
            <w:proofErr w:type="gramEnd"/>
            <w:r w:rsidR="00134248" w:rsidRPr="004E5748">
              <w:rPr>
                <w:lang w:val="en-GB"/>
              </w:rPr>
              <w:t xml:space="preserve"> the country of establishment and for proportional non-life reinsurance business.</w:t>
            </w:r>
          </w:p>
        </w:tc>
      </w:tr>
      <w:tr w:rsidR="00F672D2" w:rsidRPr="00846C12" w14:paraId="648954E7" w14:textId="77777777" w:rsidTr="00C828FA">
        <w:tc>
          <w:tcPr>
            <w:tcW w:w="1840" w:type="dxa"/>
            <w:tcBorders>
              <w:top w:val="single" w:sz="2" w:space="0" w:color="auto"/>
              <w:left w:val="single" w:sz="2" w:space="0" w:color="auto"/>
              <w:bottom w:val="single" w:sz="2" w:space="0" w:color="auto"/>
              <w:right w:val="single" w:sz="2" w:space="0" w:color="auto"/>
            </w:tcBorders>
          </w:tcPr>
          <w:p w14:paraId="6A5BC9E7" w14:textId="77777777" w:rsidR="00134248" w:rsidRPr="004E5748" w:rsidRDefault="00134248" w:rsidP="00C828FA">
            <w:pPr>
              <w:rPr>
                <w:iCs/>
                <w:lang w:val="en-GB"/>
              </w:rPr>
            </w:pPr>
            <w:r w:rsidRPr="004E5748">
              <w:rPr>
                <w:iCs/>
                <w:lang w:val="en-GB"/>
              </w:rPr>
              <w:t>C0010/R0022</w:t>
            </w:r>
          </w:p>
        </w:tc>
        <w:tc>
          <w:tcPr>
            <w:tcW w:w="2126" w:type="dxa"/>
            <w:tcBorders>
              <w:top w:val="single" w:sz="2" w:space="0" w:color="auto"/>
              <w:left w:val="single" w:sz="2" w:space="0" w:color="auto"/>
              <w:bottom w:val="single" w:sz="2" w:space="0" w:color="auto"/>
              <w:right w:val="single" w:sz="2" w:space="0" w:color="auto"/>
            </w:tcBorders>
          </w:tcPr>
          <w:p w14:paraId="5E5D8539" w14:textId="77777777" w:rsidR="00134248" w:rsidRPr="004E5748" w:rsidRDefault="00134248" w:rsidP="00C828FA">
            <w:pPr>
              <w:rPr>
                <w:lang w:val="en-GB"/>
              </w:rPr>
            </w:pPr>
            <w:r w:rsidRPr="004E5748">
              <w:rPr>
                <w:lang w:val="en-GB"/>
              </w:rPr>
              <w:t>Business located in country of establishment:</w:t>
            </w:r>
          </w:p>
          <w:p w14:paraId="44CCC189" w14:textId="77777777" w:rsidR="00134248" w:rsidRPr="004E5748" w:rsidRDefault="00134248" w:rsidP="00C828FA">
            <w:pPr>
              <w:rPr>
                <w:lang w:val="en-GB"/>
              </w:rPr>
            </w:pPr>
            <w:r w:rsidRPr="004E5748">
              <w:rPr>
                <w:lang w:val="en-GB"/>
              </w:rPr>
              <w:t>Gross Written Premium (non-proportional reinsurance)</w:t>
            </w:r>
          </w:p>
        </w:tc>
        <w:tc>
          <w:tcPr>
            <w:tcW w:w="5320" w:type="dxa"/>
            <w:tcBorders>
              <w:top w:val="single" w:sz="2" w:space="0" w:color="auto"/>
              <w:left w:val="single" w:sz="2" w:space="0" w:color="auto"/>
              <w:bottom w:val="single" w:sz="2" w:space="0" w:color="auto"/>
              <w:right w:val="single" w:sz="2" w:space="0" w:color="auto"/>
            </w:tcBorders>
          </w:tcPr>
          <w:p w14:paraId="7E2978D6" w14:textId="290B16B8" w:rsidR="00134248" w:rsidRPr="004E5748" w:rsidRDefault="008760FF" w:rsidP="00C828FA">
            <w:pPr>
              <w:rPr>
                <w:lang w:val="en-GB"/>
              </w:rPr>
            </w:pPr>
            <w:r w:rsidRPr="004E5748">
              <w:rPr>
                <w:lang w:val="en-GB"/>
              </w:rPr>
              <w:t>G</w:t>
            </w:r>
            <w:r w:rsidR="00134248" w:rsidRPr="004E5748">
              <w:rPr>
                <w:lang w:val="en-GB"/>
              </w:rPr>
              <w:t xml:space="preserve">ross premiums written shall comprise all amounts due during the financial year in respect of insurance contracts, </w:t>
            </w:r>
            <w:proofErr w:type="gramStart"/>
            <w:r w:rsidR="00134248" w:rsidRPr="004E5748">
              <w:rPr>
                <w:lang w:val="en-GB"/>
              </w:rPr>
              <w:t>regardless of the fact that</w:t>
            </w:r>
            <w:proofErr w:type="gramEnd"/>
            <w:r w:rsidR="00134248" w:rsidRPr="004E5748">
              <w:rPr>
                <w:lang w:val="en-GB"/>
              </w:rPr>
              <w:t xml:space="preserve"> such amounts may relate in whole or in part to a later financial year. </w:t>
            </w:r>
          </w:p>
          <w:p w14:paraId="5E1847DA" w14:textId="1DFF056B" w:rsidR="00134248" w:rsidRPr="004E5748" w:rsidRDefault="00316021" w:rsidP="00C828FA">
            <w:pPr>
              <w:rPr>
                <w:lang w:val="en-GB"/>
              </w:rPr>
            </w:pPr>
            <w:r w:rsidRPr="004E5748">
              <w:rPr>
                <w:lang w:val="en-GB"/>
              </w:rPr>
              <w:t xml:space="preserve">Amount of taxes or charges </w:t>
            </w:r>
            <w:r w:rsidR="00F60EA3" w:rsidRPr="004E5748">
              <w:rPr>
                <w:lang w:val="en-GB"/>
              </w:rPr>
              <w:t xml:space="preserve">levied with premiums </w:t>
            </w:r>
            <w:r w:rsidRPr="004E5748">
              <w:rPr>
                <w:lang w:val="en-GB"/>
              </w:rPr>
              <w:t>sh</w:t>
            </w:r>
            <w:r w:rsidR="00F60EA3" w:rsidRPr="004E5748">
              <w:rPr>
                <w:lang w:val="en-GB"/>
              </w:rPr>
              <w:t>all</w:t>
            </w:r>
            <w:r w:rsidRPr="004E5748">
              <w:rPr>
                <w:lang w:val="en-GB"/>
              </w:rPr>
              <w:t xml:space="preserve"> be excluded from the written premiums.</w:t>
            </w:r>
            <w:r w:rsidRPr="004E5748" w:rsidDel="00316021">
              <w:rPr>
                <w:lang w:val="en-GB"/>
              </w:rPr>
              <w:t xml:space="preserve"> </w:t>
            </w:r>
            <w:r w:rsidR="00134248" w:rsidRPr="004E5748">
              <w:rPr>
                <w:lang w:val="en-GB"/>
              </w:rPr>
              <w:t xml:space="preserve">Only for the business where the risk </w:t>
            </w:r>
            <w:proofErr w:type="gramStart"/>
            <w:r w:rsidR="00134248" w:rsidRPr="004E5748">
              <w:rPr>
                <w:lang w:val="en-GB"/>
              </w:rPr>
              <w:t>is located in</w:t>
            </w:r>
            <w:proofErr w:type="gramEnd"/>
            <w:r w:rsidR="00134248" w:rsidRPr="004E5748">
              <w:rPr>
                <w:lang w:val="en-GB"/>
              </w:rPr>
              <w:t xml:space="preserve"> the country of establishment and for non-proportional non-life reinsurance business.</w:t>
            </w:r>
          </w:p>
        </w:tc>
      </w:tr>
      <w:tr w:rsidR="00F672D2" w:rsidRPr="00846C12" w14:paraId="0F34F32B" w14:textId="77777777" w:rsidTr="00C828FA">
        <w:tc>
          <w:tcPr>
            <w:tcW w:w="1840" w:type="dxa"/>
            <w:tcBorders>
              <w:top w:val="single" w:sz="2" w:space="0" w:color="auto"/>
              <w:left w:val="single" w:sz="2" w:space="0" w:color="auto"/>
              <w:bottom w:val="single" w:sz="2" w:space="0" w:color="auto"/>
              <w:right w:val="single" w:sz="2" w:space="0" w:color="auto"/>
            </w:tcBorders>
          </w:tcPr>
          <w:p w14:paraId="038B128A" w14:textId="4EECEE94" w:rsidR="00134248" w:rsidRPr="004E5748" w:rsidRDefault="00134248" w:rsidP="00C828FA">
            <w:pPr>
              <w:rPr>
                <w:iCs/>
                <w:lang w:val="en-GB"/>
              </w:rPr>
            </w:pPr>
            <w:del w:id="24" w:author="Author">
              <w:r w:rsidRPr="004E5748" w:rsidDel="006F0421">
                <w:rPr>
                  <w:iCs/>
                  <w:lang w:val="en-GB"/>
                </w:rPr>
                <w:lastRenderedPageBreak/>
                <w:delText>C0010/R0030</w:delText>
              </w:r>
            </w:del>
          </w:p>
        </w:tc>
        <w:tc>
          <w:tcPr>
            <w:tcW w:w="2126" w:type="dxa"/>
            <w:tcBorders>
              <w:top w:val="single" w:sz="2" w:space="0" w:color="auto"/>
              <w:left w:val="single" w:sz="2" w:space="0" w:color="auto"/>
              <w:bottom w:val="single" w:sz="2" w:space="0" w:color="auto"/>
              <w:right w:val="single" w:sz="2" w:space="0" w:color="auto"/>
            </w:tcBorders>
          </w:tcPr>
          <w:p w14:paraId="0952EBD6" w14:textId="4809EB7B" w:rsidR="00134248" w:rsidRPr="004E5748" w:rsidDel="006F0421" w:rsidRDefault="00134248" w:rsidP="00C828FA">
            <w:pPr>
              <w:rPr>
                <w:del w:id="25" w:author="Author"/>
                <w:lang w:val="en-GB"/>
              </w:rPr>
            </w:pPr>
            <w:del w:id="26" w:author="Author">
              <w:r w:rsidRPr="004E5748" w:rsidDel="006F0421">
                <w:rPr>
                  <w:lang w:val="en-GB"/>
                </w:rPr>
                <w:delText>Business located in country of establishment:</w:delText>
              </w:r>
            </w:del>
          </w:p>
          <w:p w14:paraId="4D2E30F5" w14:textId="3F9B9697" w:rsidR="00134248" w:rsidRPr="004E5748" w:rsidRDefault="00134248" w:rsidP="00C828FA">
            <w:pPr>
              <w:rPr>
                <w:lang w:val="en-GB"/>
              </w:rPr>
            </w:pPr>
            <w:del w:id="27" w:author="Author">
              <w:r w:rsidRPr="004E5748" w:rsidDel="006F0421">
                <w:rPr>
                  <w:lang w:val="en-GB"/>
                </w:rPr>
                <w:delText>Gross Earned Premium (direct)</w:delText>
              </w:r>
            </w:del>
          </w:p>
        </w:tc>
        <w:tc>
          <w:tcPr>
            <w:tcW w:w="5320" w:type="dxa"/>
            <w:tcBorders>
              <w:top w:val="single" w:sz="2" w:space="0" w:color="auto"/>
              <w:left w:val="single" w:sz="2" w:space="0" w:color="auto"/>
              <w:bottom w:val="single" w:sz="2" w:space="0" w:color="auto"/>
              <w:right w:val="single" w:sz="2" w:space="0" w:color="auto"/>
            </w:tcBorders>
          </w:tcPr>
          <w:p w14:paraId="0018F409" w14:textId="77293991" w:rsidR="00134248" w:rsidRPr="004E5748" w:rsidDel="006F0421" w:rsidRDefault="008760FF" w:rsidP="00C828FA">
            <w:pPr>
              <w:rPr>
                <w:del w:id="28" w:author="Author"/>
                <w:lang w:val="en-GB"/>
              </w:rPr>
            </w:pPr>
            <w:del w:id="29" w:author="Author">
              <w:r w:rsidRPr="004E5748" w:rsidDel="00581996">
                <w:rPr>
                  <w:lang w:val="en-GB"/>
                </w:rPr>
                <w:delText>T</w:delText>
              </w:r>
              <w:r w:rsidR="00134248" w:rsidRPr="004E5748" w:rsidDel="00581996">
                <w:rPr>
                  <w:lang w:val="en-GB"/>
                </w:rPr>
                <w:delText>he sum of gross premiums written minus the change in the gross provision for unearned premiums</w:delText>
              </w:r>
              <w:r w:rsidR="00134248" w:rsidRPr="004E5748" w:rsidDel="006F0421">
                <w:rPr>
                  <w:lang w:val="en-GB"/>
                </w:rPr>
                <w:delText>.</w:delText>
              </w:r>
            </w:del>
          </w:p>
          <w:p w14:paraId="5856A641" w14:textId="03925F79" w:rsidR="00134248" w:rsidRPr="004E5748" w:rsidRDefault="00134248" w:rsidP="00C828FA">
            <w:pPr>
              <w:rPr>
                <w:lang w:val="en-GB"/>
              </w:rPr>
            </w:pPr>
            <w:del w:id="30" w:author="Author">
              <w:r w:rsidRPr="004E5748" w:rsidDel="006F0421">
                <w:rPr>
                  <w:lang w:val="en-GB"/>
                </w:rPr>
                <w:delText>Only for the business where the risk is located in the country of establishment and for direct non-life insurance business.</w:delText>
              </w:r>
            </w:del>
          </w:p>
        </w:tc>
      </w:tr>
      <w:tr w:rsidR="00F672D2" w:rsidRPr="00846C12" w14:paraId="42D13E38" w14:textId="77777777" w:rsidTr="00C828FA">
        <w:tc>
          <w:tcPr>
            <w:tcW w:w="1840" w:type="dxa"/>
            <w:tcBorders>
              <w:top w:val="single" w:sz="2" w:space="0" w:color="auto"/>
              <w:left w:val="single" w:sz="2" w:space="0" w:color="auto"/>
              <w:bottom w:val="single" w:sz="2" w:space="0" w:color="auto"/>
              <w:right w:val="single" w:sz="2" w:space="0" w:color="auto"/>
            </w:tcBorders>
          </w:tcPr>
          <w:p w14:paraId="7D617AC8" w14:textId="2069D1D0" w:rsidR="00134248" w:rsidRPr="004E5748" w:rsidRDefault="00134248" w:rsidP="00C828FA">
            <w:pPr>
              <w:rPr>
                <w:iCs/>
                <w:lang w:val="en-GB"/>
              </w:rPr>
            </w:pPr>
            <w:del w:id="31" w:author="Author">
              <w:r w:rsidRPr="004E5748" w:rsidDel="006F0421">
                <w:rPr>
                  <w:iCs/>
                  <w:lang w:val="en-GB"/>
                </w:rPr>
                <w:delText>C0010/R0031</w:delText>
              </w:r>
            </w:del>
          </w:p>
        </w:tc>
        <w:tc>
          <w:tcPr>
            <w:tcW w:w="2126" w:type="dxa"/>
            <w:tcBorders>
              <w:top w:val="single" w:sz="2" w:space="0" w:color="auto"/>
              <w:left w:val="single" w:sz="2" w:space="0" w:color="auto"/>
              <w:bottom w:val="single" w:sz="2" w:space="0" w:color="auto"/>
              <w:right w:val="single" w:sz="2" w:space="0" w:color="auto"/>
            </w:tcBorders>
          </w:tcPr>
          <w:p w14:paraId="1FB03369" w14:textId="516D9CCA" w:rsidR="00134248" w:rsidRPr="004E5748" w:rsidDel="006F0421" w:rsidRDefault="00134248" w:rsidP="00C828FA">
            <w:pPr>
              <w:rPr>
                <w:del w:id="32" w:author="Author"/>
                <w:lang w:val="en-GB"/>
              </w:rPr>
            </w:pPr>
            <w:del w:id="33" w:author="Author">
              <w:r w:rsidRPr="004E5748" w:rsidDel="006F0421">
                <w:rPr>
                  <w:lang w:val="en-GB"/>
                </w:rPr>
                <w:delText>Business located in country of establishment:</w:delText>
              </w:r>
            </w:del>
          </w:p>
          <w:p w14:paraId="45B0F439" w14:textId="7524D0C3" w:rsidR="00134248" w:rsidRPr="004E5748" w:rsidRDefault="00134248" w:rsidP="00C828FA">
            <w:pPr>
              <w:rPr>
                <w:lang w:val="en-GB"/>
              </w:rPr>
            </w:pPr>
            <w:del w:id="34" w:author="Author">
              <w:r w:rsidRPr="004E5748" w:rsidDel="006F0421">
                <w:rPr>
                  <w:lang w:val="en-GB"/>
                </w:rPr>
                <w:delText>Gross Earned Premium (proportional reinsurance)</w:delText>
              </w:r>
            </w:del>
          </w:p>
        </w:tc>
        <w:tc>
          <w:tcPr>
            <w:tcW w:w="5320" w:type="dxa"/>
            <w:tcBorders>
              <w:top w:val="single" w:sz="2" w:space="0" w:color="auto"/>
              <w:left w:val="single" w:sz="2" w:space="0" w:color="auto"/>
              <w:bottom w:val="single" w:sz="2" w:space="0" w:color="auto"/>
              <w:right w:val="single" w:sz="2" w:space="0" w:color="auto"/>
            </w:tcBorders>
          </w:tcPr>
          <w:p w14:paraId="30960793" w14:textId="719CE1E6" w:rsidR="00134248" w:rsidRPr="004E5748" w:rsidDel="00901DAB" w:rsidRDefault="008760FF" w:rsidP="00C828FA">
            <w:pPr>
              <w:rPr>
                <w:del w:id="35" w:author="Author"/>
                <w:lang w:val="en-GB"/>
              </w:rPr>
            </w:pPr>
            <w:del w:id="36" w:author="Author">
              <w:r w:rsidRPr="004E5748" w:rsidDel="00901DAB">
                <w:rPr>
                  <w:lang w:val="en-GB"/>
                </w:rPr>
                <w:delText>T</w:delText>
              </w:r>
              <w:r w:rsidR="00134248" w:rsidRPr="004E5748" w:rsidDel="00901DAB">
                <w:rPr>
                  <w:lang w:val="en-GB"/>
                </w:rPr>
                <w:delText>he sum of gross premiums written minus the change in the gross provision for unearned premiums.</w:delText>
              </w:r>
            </w:del>
          </w:p>
          <w:p w14:paraId="06AD5637" w14:textId="5AD5C85E" w:rsidR="00134248" w:rsidRPr="004E5748" w:rsidRDefault="00134248" w:rsidP="00C828FA">
            <w:pPr>
              <w:rPr>
                <w:lang w:val="en-GB"/>
              </w:rPr>
            </w:pPr>
            <w:del w:id="37" w:author="Author">
              <w:r w:rsidRPr="004E5748" w:rsidDel="006F0421">
                <w:rPr>
                  <w:lang w:val="en-GB"/>
                </w:rPr>
                <w:delText>Only for the business where the risk is located in the country of establishment and for proportional non-life reinsurance business.</w:delText>
              </w:r>
            </w:del>
          </w:p>
        </w:tc>
      </w:tr>
      <w:tr w:rsidR="00F672D2" w:rsidRPr="000C7CC5" w14:paraId="4A293981" w14:textId="77777777" w:rsidTr="00C828FA">
        <w:tc>
          <w:tcPr>
            <w:tcW w:w="1840" w:type="dxa"/>
            <w:tcBorders>
              <w:top w:val="single" w:sz="2" w:space="0" w:color="auto"/>
              <w:left w:val="single" w:sz="2" w:space="0" w:color="auto"/>
              <w:bottom w:val="single" w:sz="2" w:space="0" w:color="auto"/>
              <w:right w:val="single" w:sz="2" w:space="0" w:color="auto"/>
            </w:tcBorders>
          </w:tcPr>
          <w:p w14:paraId="704CB3B2" w14:textId="24B92A65" w:rsidR="00134248" w:rsidRPr="004E5748" w:rsidRDefault="00134248" w:rsidP="00C828FA">
            <w:pPr>
              <w:rPr>
                <w:iCs/>
                <w:lang w:val="en-GB"/>
              </w:rPr>
            </w:pPr>
            <w:del w:id="38" w:author="Author">
              <w:r w:rsidRPr="004E5748" w:rsidDel="006F0421">
                <w:rPr>
                  <w:iCs/>
                  <w:lang w:val="en-GB"/>
                </w:rPr>
                <w:delText>C0010/R0032</w:delText>
              </w:r>
            </w:del>
          </w:p>
        </w:tc>
        <w:tc>
          <w:tcPr>
            <w:tcW w:w="2126" w:type="dxa"/>
            <w:tcBorders>
              <w:top w:val="single" w:sz="2" w:space="0" w:color="auto"/>
              <w:left w:val="single" w:sz="2" w:space="0" w:color="auto"/>
              <w:bottom w:val="single" w:sz="2" w:space="0" w:color="auto"/>
              <w:right w:val="single" w:sz="2" w:space="0" w:color="auto"/>
            </w:tcBorders>
          </w:tcPr>
          <w:p w14:paraId="4996AD33" w14:textId="16AB4869" w:rsidR="00134248" w:rsidRPr="004E5748" w:rsidDel="006F0421" w:rsidRDefault="00134248" w:rsidP="00C828FA">
            <w:pPr>
              <w:rPr>
                <w:del w:id="39" w:author="Author"/>
                <w:lang w:val="en-GB"/>
              </w:rPr>
            </w:pPr>
            <w:del w:id="40" w:author="Author">
              <w:r w:rsidRPr="004E5748" w:rsidDel="006F0421">
                <w:rPr>
                  <w:lang w:val="en-GB"/>
                </w:rPr>
                <w:delText>Business located in country of establishment:</w:delText>
              </w:r>
            </w:del>
          </w:p>
          <w:p w14:paraId="347F48FB" w14:textId="440591DA" w:rsidR="00134248" w:rsidRPr="004E5748" w:rsidRDefault="00134248" w:rsidP="00C828FA">
            <w:pPr>
              <w:rPr>
                <w:lang w:val="en-GB"/>
              </w:rPr>
            </w:pPr>
            <w:del w:id="41" w:author="Author">
              <w:r w:rsidRPr="004E5748" w:rsidDel="006F0421">
                <w:rPr>
                  <w:lang w:val="en-GB"/>
                </w:rPr>
                <w:delText>Gross Earned Premium (non-proportional reinsurance)</w:delText>
              </w:r>
            </w:del>
          </w:p>
        </w:tc>
        <w:tc>
          <w:tcPr>
            <w:tcW w:w="5320" w:type="dxa"/>
            <w:tcBorders>
              <w:top w:val="single" w:sz="2" w:space="0" w:color="auto"/>
              <w:left w:val="single" w:sz="2" w:space="0" w:color="auto"/>
              <w:bottom w:val="single" w:sz="2" w:space="0" w:color="auto"/>
              <w:right w:val="single" w:sz="2" w:space="0" w:color="auto"/>
            </w:tcBorders>
          </w:tcPr>
          <w:p w14:paraId="121F9BA7" w14:textId="094C3B21" w:rsidR="00134248" w:rsidRPr="004E5748" w:rsidDel="006F0421" w:rsidRDefault="008760FF" w:rsidP="00C828FA">
            <w:pPr>
              <w:rPr>
                <w:del w:id="42" w:author="Author"/>
                <w:lang w:val="en-GB"/>
              </w:rPr>
            </w:pPr>
            <w:del w:id="43" w:author="Author">
              <w:r w:rsidRPr="004E5748" w:rsidDel="00901DAB">
                <w:rPr>
                  <w:lang w:val="en-GB"/>
                </w:rPr>
                <w:delText>T</w:delText>
              </w:r>
              <w:r w:rsidR="00134248" w:rsidRPr="004E5748" w:rsidDel="00901DAB">
                <w:rPr>
                  <w:lang w:val="en-GB"/>
                </w:rPr>
                <w:delText>he sum of gross premiums written minus the change in the gross provision for unearned premiums</w:delText>
              </w:r>
              <w:r w:rsidR="00134248" w:rsidRPr="004E5748" w:rsidDel="006F0421">
                <w:rPr>
                  <w:lang w:val="en-GB"/>
                </w:rPr>
                <w:delText>.</w:delText>
              </w:r>
            </w:del>
          </w:p>
          <w:p w14:paraId="61A320AB" w14:textId="4C851D4E" w:rsidR="00134248" w:rsidRPr="004E5748" w:rsidRDefault="00134248" w:rsidP="00C828FA">
            <w:pPr>
              <w:rPr>
                <w:lang w:val="en-GB"/>
              </w:rPr>
            </w:pPr>
            <w:del w:id="44" w:author="Author">
              <w:r w:rsidRPr="004E5748" w:rsidDel="006F0421">
                <w:rPr>
                  <w:lang w:val="en-GB"/>
                </w:rPr>
                <w:delText>Only for the business where the risk is located in the country of establishment and for non-proportional non-life reinsurance business.</w:delText>
              </w:r>
            </w:del>
          </w:p>
        </w:tc>
      </w:tr>
      <w:tr w:rsidR="00F672D2" w:rsidRPr="000C7CC5" w14:paraId="7365E969" w14:textId="77777777" w:rsidTr="00C828FA">
        <w:tc>
          <w:tcPr>
            <w:tcW w:w="1840" w:type="dxa"/>
            <w:tcBorders>
              <w:top w:val="single" w:sz="2" w:space="0" w:color="auto"/>
              <w:left w:val="single" w:sz="2" w:space="0" w:color="auto"/>
              <w:bottom w:val="single" w:sz="2" w:space="0" w:color="auto"/>
              <w:right w:val="single" w:sz="2" w:space="0" w:color="auto"/>
            </w:tcBorders>
          </w:tcPr>
          <w:p w14:paraId="2A8FED98" w14:textId="77777777" w:rsidR="00134248" w:rsidRPr="004E5748" w:rsidRDefault="00134248" w:rsidP="00C828FA">
            <w:pPr>
              <w:rPr>
                <w:iCs/>
                <w:lang w:val="en-GB"/>
              </w:rPr>
            </w:pPr>
            <w:r w:rsidRPr="004E5748">
              <w:rPr>
                <w:iCs/>
                <w:lang w:val="en-GB"/>
              </w:rPr>
              <w:t>C0010/R0040</w:t>
            </w:r>
          </w:p>
        </w:tc>
        <w:tc>
          <w:tcPr>
            <w:tcW w:w="2126" w:type="dxa"/>
            <w:tcBorders>
              <w:top w:val="single" w:sz="2" w:space="0" w:color="auto"/>
              <w:left w:val="single" w:sz="2" w:space="0" w:color="auto"/>
              <w:bottom w:val="single" w:sz="2" w:space="0" w:color="auto"/>
              <w:right w:val="single" w:sz="2" w:space="0" w:color="auto"/>
            </w:tcBorders>
          </w:tcPr>
          <w:p w14:paraId="6E9AB0FD" w14:textId="77777777" w:rsidR="00134248" w:rsidRPr="004E5748" w:rsidRDefault="00134248" w:rsidP="00C828FA">
            <w:pPr>
              <w:rPr>
                <w:lang w:val="en-GB"/>
              </w:rPr>
            </w:pPr>
            <w:r w:rsidRPr="004E5748">
              <w:rPr>
                <w:lang w:val="en-GB"/>
              </w:rPr>
              <w:t>Business located in country of establishment:</w:t>
            </w:r>
          </w:p>
          <w:p w14:paraId="3F84D2C5" w14:textId="77777777" w:rsidR="00134248" w:rsidRPr="004E5748" w:rsidRDefault="00134248" w:rsidP="00C828FA">
            <w:pPr>
              <w:rPr>
                <w:lang w:val="en-GB"/>
              </w:rPr>
            </w:pPr>
            <w:r w:rsidRPr="004E5748">
              <w:rPr>
                <w:lang w:val="en-GB"/>
              </w:rPr>
              <w:t>Claims incurred (direct)</w:t>
            </w:r>
          </w:p>
        </w:tc>
        <w:tc>
          <w:tcPr>
            <w:tcW w:w="5320" w:type="dxa"/>
            <w:tcBorders>
              <w:top w:val="single" w:sz="2" w:space="0" w:color="auto"/>
              <w:left w:val="single" w:sz="2" w:space="0" w:color="auto"/>
              <w:bottom w:val="single" w:sz="2" w:space="0" w:color="auto"/>
              <w:right w:val="single" w:sz="2" w:space="0" w:color="auto"/>
            </w:tcBorders>
          </w:tcPr>
          <w:p w14:paraId="6596A8F4" w14:textId="474C0D5D" w:rsidR="00134248" w:rsidRPr="004E5748" w:rsidRDefault="00134248" w:rsidP="00C828FA">
            <w:pPr>
              <w:rPr>
                <w:lang w:val="en-GB"/>
              </w:rPr>
            </w:pPr>
            <w:r w:rsidRPr="004E5748">
              <w:rPr>
                <w:lang w:val="en-GB"/>
              </w:rPr>
              <w:t xml:space="preserve">Claims incurred in the reporting period as defined in </w:t>
            </w:r>
            <w:r w:rsidR="00BC13F7" w:rsidRPr="004E5748">
              <w:rPr>
                <w:lang w:val="en-GB"/>
              </w:rPr>
              <w:t>D</w:t>
            </w:r>
            <w:r w:rsidRPr="004E5748">
              <w:rPr>
                <w:lang w:val="en-GB"/>
              </w:rPr>
              <w:t>irective 91/674/EEC</w:t>
            </w:r>
            <w:r w:rsidR="002A5704">
              <w:rPr>
                <w:lang w:val="en-GB"/>
              </w:rPr>
              <w:t xml:space="preserve"> </w:t>
            </w:r>
            <w:r w:rsidR="00BF60D0">
              <w:rPr>
                <w:lang w:val="en-GB"/>
              </w:rPr>
              <w:t>of the Council</w:t>
            </w:r>
            <w:r w:rsidR="00BF60D0">
              <w:rPr>
                <w:rStyle w:val="FootnoteReference"/>
                <w:lang w:val="en-GB"/>
              </w:rPr>
              <w:footnoteReference w:id="6"/>
            </w:r>
            <w:r w:rsidR="00BC13F7" w:rsidRPr="004E5748">
              <w:rPr>
                <w:lang w:val="en-GB"/>
              </w:rPr>
              <w:t>,</w:t>
            </w:r>
            <w:r w:rsidRPr="004E5748">
              <w:rPr>
                <w:lang w:val="en-GB"/>
              </w:rPr>
              <w:t xml:space="preserve"> where applicable: the claims incurred means the sum of the claims paid and the change in the provision for claims during the financial year related to insurance contracts.</w:t>
            </w:r>
          </w:p>
          <w:p w14:paraId="5FDC8D3A" w14:textId="77777777" w:rsidR="00134248" w:rsidRPr="004E5748" w:rsidRDefault="00134248" w:rsidP="00C828FA">
            <w:pPr>
              <w:rPr>
                <w:lang w:val="en-GB"/>
              </w:rPr>
            </w:pPr>
            <w:r w:rsidRPr="004E5748">
              <w:rPr>
                <w:lang w:val="en-GB"/>
              </w:rPr>
              <w:t xml:space="preserve">Only for the business where the risk </w:t>
            </w:r>
            <w:proofErr w:type="gramStart"/>
            <w:r w:rsidRPr="004E5748">
              <w:rPr>
                <w:lang w:val="en-GB"/>
              </w:rPr>
              <w:t>is located in</w:t>
            </w:r>
            <w:proofErr w:type="gramEnd"/>
            <w:r w:rsidRPr="004E5748">
              <w:rPr>
                <w:lang w:val="en-GB"/>
              </w:rPr>
              <w:t xml:space="preserve"> the country of establishment and for direct non-life insurance business.</w:t>
            </w:r>
          </w:p>
          <w:p w14:paraId="2B22DC30" w14:textId="77777777" w:rsidR="00134248" w:rsidRPr="004E5748" w:rsidRDefault="00134248" w:rsidP="00C828FA">
            <w:pPr>
              <w:rPr>
                <w:lang w:val="en-GB"/>
              </w:rPr>
            </w:pPr>
            <w:r w:rsidRPr="004E5748">
              <w:rPr>
                <w:lang w:val="en-GB"/>
              </w:rPr>
              <w:t>The figure for claims incurred shall exclude claims management expenses and the movement in provisions in claims management expenses.</w:t>
            </w:r>
          </w:p>
        </w:tc>
      </w:tr>
      <w:tr w:rsidR="00F672D2" w:rsidRPr="000C7CC5" w14:paraId="58A123A8" w14:textId="77777777" w:rsidTr="00C828FA">
        <w:tc>
          <w:tcPr>
            <w:tcW w:w="1840" w:type="dxa"/>
            <w:tcBorders>
              <w:top w:val="single" w:sz="2" w:space="0" w:color="auto"/>
              <w:left w:val="single" w:sz="2" w:space="0" w:color="auto"/>
              <w:bottom w:val="single" w:sz="2" w:space="0" w:color="auto"/>
              <w:right w:val="single" w:sz="2" w:space="0" w:color="auto"/>
            </w:tcBorders>
          </w:tcPr>
          <w:p w14:paraId="27B86864" w14:textId="77777777" w:rsidR="00134248" w:rsidRPr="004E5748" w:rsidRDefault="00134248" w:rsidP="00C828FA">
            <w:pPr>
              <w:rPr>
                <w:iCs/>
                <w:lang w:val="en-GB"/>
              </w:rPr>
            </w:pPr>
            <w:r w:rsidRPr="004E5748">
              <w:rPr>
                <w:iCs/>
                <w:lang w:val="en-GB"/>
              </w:rPr>
              <w:t>C0010/R0041</w:t>
            </w:r>
          </w:p>
        </w:tc>
        <w:tc>
          <w:tcPr>
            <w:tcW w:w="2126" w:type="dxa"/>
            <w:tcBorders>
              <w:top w:val="single" w:sz="2" w:space="0" w:color="auto"/>
              <w:left w:val="single" w:sz="2" w:space="0" w:color="auto"/>
              <w:bottom w:val="single" w:sz="2" w:space="0" w:color="auto"/>
              <w:right w:val="single" w:sz="2" w:space="0" w:color="auto"/>
            </w:tcBorders>
          </w:tcPr>
          <w:p w14:paraId="688998EC" w14:textId="77777777" w:rsidR="00134248" w:rsidRPr="004E5748" w:rsidRDefault="00134248" w:rsidP="00C828FA">
            <w:pPr>
              <w:rPr>
                <w:lang w:val="en-GB"/>
              </w:rPr>
            </w:pPr>
            <w:r w:rsidRPr="004E5748">
              <w:rPr>
                <w:lang w:val="en-GB"/>
              </w:rPr>
              <w:t>Business located in country of establishment:</w:t>
            </w:r>
          </w:p>
          <w:p w14:paraId="01BC725A" w14:textId="77777777" w:rsidR="00134248" w:rsidRPr="004E5748" w:rsidRDefault="00134248" w:rsidP="00C828FA">
            <w:pPr>
              <w:rPr>
                <w:lang w:val="en-GB"/>
              </w:rPr>
            </w:pPr>
            <w:r w:rsidRPr="004E5748">
              <w:rPr>
                <w:lang w:val="en-GB"/>
              </w:rPr>
              <w:t>Claims incurred (proportional reinsurance)</w:t>
            </w:r>
          </w:p>
        </w:tc>
        <w:tc>
          <w:tcPr>
            <w:tcW w:w="5320" w:type="dxa"/>
            <w:tcBorders>
              <w:top w:val="single" w:sz="2" w:space="0" w:color="auto"/>
              <w:left w:val="single" w:sz="2" w:space="0" w:color="auto"/>
              <w:bottom w:val="single" w:sz="2" w:space="0" w:color="auto"/>
              <w:right w:val="single" w:sz="2" w:space="0" w:color="auto"/>
            </w:tcBorders>
          </w:tcPr>
          <w:p w14:paraId="357B874A" w14:textId="7839C16C" w:rsidR="00134248" w:rsidRPr="004E5748" w:rsidRDefault="00134248" w:rsidP="00C828FA">
            <w:pPr>
              <w:rPr>
                <w:lang w:val="en-GB"/>
              </w:rPr>
            </w:pPr>
            <w:r w:rsidRPr="004E5748">
              <w:rPr>
                <w:lang w:val="en-GB"/>
              </w:rPr>
              <w:t xml:space="preserve">Claims incurred in the reporting period as </w:t>
            </w:r>
            <w:r w:rsidR="00975923">
              <w:rPr>
                <w:lang w:val="en-GB"/>
              </w:rPr>
              <w:t>laid down</w:t>
            </w:r>
            <w:r w:rsidR="00975923" w:rsidRPr="004E5748">
              <w:rPr>
                <w:lang w:val="en-GB"/>
              </w:rPr>
              <w:t xml:space="preserve"> </w:t>
            </w:r>
            <w:r w:rsidRPr="004E5748">
              <w:rPr>
                <w:lang w:val="en-GB"/>
              </w:rPr>
              <w:t>in</w:t>
            </w:r>
            <w:r w:rsidR="006F7B0F">
              <w:rPr>
                <w:lang w:val="en-GB"/>
              </w:rPr>
              <w:t xml:space="preserve"> </w:t>
            </w:r>
            <w:r w:rsidR="0087041D">
              <w:rPr>
                <w:lang w:val="en-GB"/>
              </w:rPr>
              <w:t>A</w:t>
            </w:r>
            <w:r w:rsidR="006F7B0F">
              <w:rPr>
                <w:lang w:val="en-GB"/>
              </w:rPr>
              <w:t>rticle 38 of</w:t>
            </w:r>
            <w:r w:rsidRPr="004E5748">
              <w:rPr>
                <w:lang w:val="en-GB"/>
              </w:rPr>
              <w:t xml:space="preserve"> </w:t>
            </w:r>
            <w:r w:rsidR="00BC13F7" w:rsidRPr="004E5748">
              <w:rPr>
                <w:lang w:val="en-GB"/>
              </w:rPr>
              <w:t>D</w:t>
            </w:r>
            <w:r w:rsidRPr="004E5748">
              <w:rPr>
                <w:lang w:val="en-GB"/>
              </w:rPr>
              <w:t>irective 91/674/EEC</w:t>
            </w:r>
            <w:r w:rsidR="00BC13F7" w:rsidRPr="004E5748">
              <w:rPr>
                <w:lang w:val="en-GB"/>
              </w:rPr>
              <w:t>,</w:t>
            </w:r>
            <w:r w:rsidRPr="004E5748">
              <w:rPr>
                <w:lang w:val="en-GB"/>
              </w:rPr>
              <w:t xml:space="preserve"> where applicable: the claims incurred means the sum of the claims paid and the change in the provision for claims during the financial year related to insurance contracts.</w:t>
            </w:r>
          </w:p>
          <w:p w14:paraId="5F01FC3F" w14:textId="77777777" w:rsidR="00134248" w:rsidRPr="004E5748" w:rsidRDefault="00134248" w:rsidP="00C828FA">
            <w:pPr>
              <w:rPr>
                <w:lang w:val="en-GB"/>
              </w:rPr>
            </w:pPr>
            <w:r w:rsidRPr="004E5748">
              <w:rPr>
                <w:lang w:val="en-GB"/>
              </w:rPr>
              <w:lastRenderedPageBreak/>
              <w:t xml:space="preserve">Only for the business where the risk </w:t>
            </w:r>
            <w:proofErr w:type="gramStart"/>
            <w:r w:rsidRPr="004E5748">
              <w:rPr>
                <w:lang w:val="en-GB"/>
              </w:rPr>
              <w:t>is located in</w:t>
            </w:r>
            <w:proofErr w:type="gramEnd"/>
            <w:r w:rsidRPr="004E5748">
              <w:rPr>
                <w:lang w:val="en-GB"/>
              </w:rPr>
              <w:t xml:space="preserve"> the country of establishment and for proportional non-life reinsurance business.</w:t>
            </w:r>
          </w:p>
          <w:p w14:paraId="6A36EFF9" w14:textId="77777777" w:rsidR="00134248" w:rsidRPr="004E5748" w:rsidRDefault="00134248" w:rsidP="00C828FA">
            <w:pPr>
              <w:rPr>
                <w:lang w:val="en-GB"/>
              </w:rPr>
            </w:pPr>
            <w:r w:rsidRPr="004E5748">
              <w:rPr>
                <w:lang w:val="en-GB"/>
              </w:rPr>
              <w:t>The figure for claims incurred shall exclude claims management expenses and the movement in provisions in claims management expenses.</w:t>
            </w:r>
          </w:p>
        </w:tc>
      </w:tr>
      <w:tr w:rsidR="00F672D2" w:rsidRPr="000C7CC5" w14:paraId="3EAF0103" w14:textId="77777777" w:rsidTr="00C828FA">
        <w:tc>
          <w:tcPr>
            <w:tcW w:w="1840" w:type="dxa"/>
            <w:tcBorders>
              <w:top w:val="single" w:sz="2" w:space="0" w:color="auto"/>
              <w:left w:val="single" w:sz="2" w:space="0" w:color="auto"/>
              <w:bottom w:val="single" w:sz="2" w:space="0" w:color="auto"/>
              <w:right w:val="single" w:sz="2" w:space="0" w:color="auto"/>
            </w:tcBorders>
          </w:tcPr>
          <w:p w14:paraId="38E1DC11" w14:textId="77777777" w:rsidR="00134248" w:rsidRPr="004E5748" w:rsidRDefault="00134248" w:rsidP="00C828FA">
            <w:pPr>
              <w:rPr>
                <w:iCs/>
                <w:lang w:val="en-GB"/>
              </w:rPr>
            </w:pPr>
            <w:r w:rsidRPr="004E5748">
              <w:rPr>
                <w:iCs/>
                <w:lang w:val="en-GB"/>
              </w:rPr>
              <w:lastRenderedPageBreak/>
              <w:t>C0010/R0042</w:t>
            </w:r>
          </w:p>
        </w:tc>
        <w:tc>
          <w:tcPr>
            <w:tcW w:w="2126" w:type="dxa"/>
            <w:tcBorders>
              <w:top w:val="single" w:sz="2" w:space="0" w:color="auto"/>
              <w:left w:val="single" w:sz="2" w:space="0" w:color="auto"/>
              <w:bottom w:val="single" w:sz="2" w:space="0" w:color="auto"/>
              <w:right w:val="single" w:sz="2" w:space="0" w:color="auto"/>
            </w:tcBorders>
          </w:tcPr>
          <w:p w14:paraId="4BC45191" w14:textId="77777777" w:rsidR="00134248" w:rsidRPr="004E5748" w:rsidRDefault="00134248" w:rsidP="00C828FA">
            <w:pPr>
              <w:rPr>
                <w:lang w:val="en-GB"/>
              </w:rPr>
            </w:pPr>
            <w:r w:rsidRPr="004E5748">
              <w:rPr>
                <w:lang w:val="en-GB"/>
              </w:rPr>
              <w:t>Business located in country of establishment:</w:t>
            </w:r>
          </w:p>
          <w:p w14:paraId="4579F5E7" w14:textId="77777777" w:rsidR="00134248" w:rsidRPr="004E5748" w:rsidRDefault="00134248" w:rsidP="00C828FA">
            <w:pPr>
              <w:rPr>
                <w:lang w:val="en-GB"/>
              </w:rPr>
            </w:pPr>
            <w:r w:rsidRPr="004E5748">
              <w:rPr>
                <w:lang w:val="en-GB"/>
              </w:rPr>
              <w:t>Claims incurred (non-proportional reinsurance)</w:t>
            </w:r>
          </w:p>
        </w:tc>
        <w:tc>
          <w:tcPr>
            <w:tcW w:w="5320" w:type="dxa"/>
            <w:tcBorders>
              <w:top w:val="single" w:sz="2" w:space="0" w:color="auto"/>
              <w:left w:val="single" w:sz="2" w:space="0" w:color="auto"/>
              <w:bottom w:val="single" w:sz="2" w:space="0" w:color="auto"/>
              <w:right w:val="single" w:sz="2" w:space="0" w:color="auto"/>
            </w:tcBorders>
          </w:tcPr>
          <w:p w14:paraId="72DB6AAB" w14:textId="521CAFB5" w:rsidR="00134248" w:rsidRPr="004E5748" w:rsidRDefault="00134248" w:rsidP="00C828FA">
            <w:pPr>
              <w:rPr>
                <w:lang w:val="en-GB"/>
              </w:rPr>
            </w:pPr>
            <w:r w:rsidRPr="004E5748">
              <w:rPr>
                <w:lang w:val="en-GB"/>
              </w:rPr>
              <w:t xml:space="preserve">Claims incurred in the reporting period as </w:t>
            </w:r>
            <w:r w:rsidR="00975923">
              <w:rPr>
                <w:lang w:val="en-GB"/>
              </w:rPr>
              <w:t>laid down</w:t>
            </w:r>
            <w:r w:rsidR="00975923" w:rsidRPr="004E5748">
              <w:rPr>
                <w:lang w:val="en-GB"/>
              </w:rPr>
              <w:t xml:space="preserve"> </w:t>
            </w:r>
            <w:r w:rsidRPr="004E5748">
              <w:rPr>
                <w:lang w:val="en-GB"/>
              </w:rPr>
              <w:t xml:space="preserve">in </w:t>
            </w:r>
            <w:r w:rsidR="0087041D">
              <w:rPr>
                <w:lang w:val="en-GB"/>
              </w:rPr>
              <w:t>A</w:t>
            </w:r>
            <w:r w:rsidR="006F7B0F">
              <w:rPr>
                <w:lang w:val="en-GB"/>
              </w:rPr>
              <w:t xml:space="preserve">rticle 38 of </w:t>
            </w:r>
            <w:r w:rsidR="00BC13F7" w:rsidRPr="004E5748">
              <w:rPr>
                <w:lang w:val="en-GB"/>
              </w:rPr>
              <w:t>D</w:t>
            </w:r>
            <w:r w:rsidRPr="004E5748">
              <w:rPr>
                <w:lang w:val="en-GB"/>
              </w:rPr>
              <w:t>irective 91/674/EEC</w:t>
            </w:r>
            <w:r w:rsidR="00BC13F7" w:rsidRPr="004E5748">
              <w:rPr>
                <w:lang w:val="en-GB"/>
              </w:rPr>
              <w:t>,</w:t>
            </w:r>
            <w:r w:rsidRPr="004E5748">
              <w:rPr>
                <w:lang w:val="en-GB"/>
              </w:rPr>
              <w:t xml:space="preserve"> where applicable: the claims incurred means the sum of the claims paid and the change in the provision for claims during the financial year related to insurance contracts.</w:t>
            </w:r>
          </w:p>
          <w:p w14:paraId="66981476" w14:textId="77777777" w:rsidR="00134248" w:rsidRPr="004E5748" w:rsidRDefault="00134248" w:rsidP="00C828FA">
            <w:pPr>
              <w:rPr>
                <w:lang w:val="en-GB"/>
              </w:rPr>
            </w:pPr>
            <w:r w:rsidRPr="004E5748">
              <w:rPr>
                <w:lang w:val="en-GB"/>
              </w:rPr>
              <w:t xml:space="preserve">Only for the business where the risk </w:t>
            </w:r>
            <w:proofErr w:type="gramStart"/>
            <w:r w:rsidRPr="004E5748">
              <w:rPr>
                <w:lang w:val="en-GB"/>
              </w:rPr>
              <w:t>is located in</w:t>
            </w:r>
            <w:proofErr w:type="gramEnd"/>
            <w:r w:rsidRPr="004E5748">
              <w:rPr>
                <w:lang w:val="en-GB"/>
              </w:rPr>
              <w:t xml:space="preserve"> the country of establishment and for non-proportional non-life reinsurance business. </w:t>
            </w:r>
          </w:p>
          <w:p w14:paraId="7355D3E6" w14:textId="77777777" w:rsidR="00134248" w:rsidRPr="004E5748" w:rsidRDefault="00134248" w:rsidP="00C828FA">
            <w:pPr>
              <w:rPr>
                <w:lang w:val="en-GB"/>
              </w:rPr>
            </w:pPr>
            <w:r w:rsidRPr="004E5748">
              <w:rPr>
                <w:lang w:val="en-GB"/>
              </w:rPr>
              <w:t>The figure for claims incurred shall exclude claims management expenses and the movement in provisions in claims management expenses.</w:t>
            </w:r>
          </w:p>
        </w:tc>
      </w:tr>
      <w:tr w:rsidR="00F672D2" w:rsidRPr="000C7CC5" w14:paraId="585331C2" w14:textId="77777777" w:rsidTr="00C828FA">
        <w:tc>
          <w:tcPr>
            <w:tcW w:w="1840" w:type="dxa"/>
            <w:tcBorders>
              <w:top w:val="single" w:sz="2" w:space="0" w:color="auto"/>
              <w:left w:val="single" w:sz="2" w:space="0" w:color="auto"/>
              <w:bottom w:val="single" w:sz="2" w:space="0" w:color="auto"/>
              <w:right w:val="single" w:sz="2" w:space="0" w:color="auto"/>
            </w:tcBorders>
          </w:tcPr>
          <w:p w14:paraId="5AC69DA4" w14:textId="6BA855A2" w:rsidR="00134248" w:rsidRPr="004E5748" w:rsidRDefault="00134248" w:rsidP="00C828FA">
            <w:pPr>
              <w:rPr>
                <w:iCs/>
                <w:lang w:val="en-GB"/>
              </w:rPr>
            </w:pPr>
            <w:del w:id="45" w:author="Author">
              <w:r w:rsidRPr="004E5748" w:rsidDel="006F0421">
                <w:rPr>
                  <w:iCs/>
                  <w:lang w:val="en-GB"/>
                </w:rPr>
                <w:delText>C0010/R0050</w:delText>
              </w:r>
            </w:del>
          </w:p>
        </w:tc>
        <w:tc>
          <w:tcPr>
            <w:tcW w:w="2126" w:type="dxa"/>
            <w:tcBorders>
              <w:top w:val="single" w:sz="2" w:space="0" w:color="auto"/>
              <w:left w:val="single" w:sz="2" w:space="0" w:color="auto"/>
              <w:bottom w:val="single" w:sz="2" w:space="0" w:color="auto"/>
              <w:right w:val="single" w:sz="2" w:space="0" w:color="auto"/>
            </w:tcBorders>
          </w:tcPr>
          <w:p w14:paraId="109A7658" w14:textId="24EDA239" w:rsidR="00134248" w:rsidRPr="004E5748" w:rsidDel="006F0421" w:rsidRDefault="00134248" w:rsidP="00C828FA">
            <w:pPr>
              <w:rPr>
                <w:del w:id="46" w:author="Author"/>
                <w:lang w:val="en-GB"/>
              </w:rPr>
            </w:pPr>
            <w:del w:id="47" w:author="Author">
              <w:r w:rsidRPr="004E5748" w:rsidDel="006F0421">
                <w:rPr>
                  <w:lang w:val="en-GB"/>
                </w:rPr>
                <w:delText>Business located in country of establishment:</w:delText>
              </w:r>
            </w:del>
          </w:p>
          <w:p w14:paraId="10BAD8AD" w14:textId="4B753CBF" w:rsidR="00134248" w:rsidRPr="004E5748" w:rsidRDefault="00134248" w:rsidP="00C828FA">
            <w:pPr>
              <w:rPr>
                <w:lang w:val="en-GB"/>
              </w:rPr>
            </w:pPr>
            <w:del w:id="48" w:author="Author">
              <w:r w:rsidRPr="004E5748" w:rsidDel="006F0421">
                <w:rPr>
                  <w:lang w:val="en-GB"/>
                </w:rPr>
                <w:delText>Gross Expenses Incurred (direct)</w:delText>
              </w:r>
            </w:del>
          </w:p>
        </w:tc>
        <w:tc>
          <w:tcPr>
            <w:tcW w:w="5320" w:type="dxa"/>
            <w:tcBorders>
              <w:top w:val="single" w:sz="2" w:space="0" w:color="auto"/>
              <w:left w:val="single" w:sz="2" w:space="0" w:color="auto"/>
              <w:bottom w:val="single" w:sz="2" w:space="0" w:color="auto"/>
              <w:right w:val="single" w:sz="2" w:space="0" w:color="auto"/>
            </w:tcBorders>
          </w:tcPr>
          <w:p w14:paraId="6B171BFE" w14:textId="0EDABE8E" w:rsidR="00134248" w:rsidRPr="004E5748" w:rsidDel="006F0421" w:rsidRDefault="00134248" w:rsidP="00C828FA">
            <w:pPr>
              <w:rPr>
                <w:del w:id="49" w:author="Author"/>
                <w:lang w:val="en-GB"/>
              </w:rPr>
            </w:pPr>
            <w:del w:id="50" w:author="Author">
              <w:r w:rsidRPr="004E5748" w:rsidDel="006F0421">
                <w:rPr>
                  <w:lang w:val="en-GB"/>
                </w:rPr>
                <w:delText>All technical expenses incurred by the undertaking during the reporting period, on accrual basis.</w:delText>
              </w:r>
            </w:del>
          </w:p>
          <w:p w14:paraId="7099D37C" w14:textId="78CD173D" w:rsidR="00134248" w:rsidRPr="004E5748" w:rsidRDefault="00134248" w:rsidP="00C828FA">
            <w:pPr>
              <w:rPr>
                <w:lang w:val="en-GB"/>
              </w:rPr>
            </w:pPr>
            <w:del w:id="51" w:author="Author">
              <w:r w:rsidRPr="004E5748" w:rsidDel="006F0421">
                <w:rPr>
                  <w:lang w:val="en-GB"/>
                </w:rPr>
                <w:delText>Only for the business where the risk is located in the country of establishment and for direct non-life insurance business.</w:delText>
              </w:r>
            </w:del>
          </w:p>
        </w:tc>
      </w:tr>
      <w:tr w:rsidR="00F672D2" w:rsidRPr="000C7CC5" w14:paraId="333517C7" w14:textId="77777777" w:rsidTr="00C828FA">
        <w:tc>
          <w:tcPr>
            <w:tcW w:w="1840" w:type="dxa"/>
            <w:tcBorders>
              <w:top w:val="single" w:sz="2" w:space="0" w:color="auto"/>
              <w:left w:val="single" w:sz="2" w:space="0" w:color="auto"/>
              <w:bottom w:val="single" w:sz="2" w:space="0" w:color="auto"/>
              <w:right w:val="single" w:sz="2" w:space="0" w:color="auto"/>
            </w:tcBorders>
          </w:tcPr>
          <w:p w14:paraId="0AA8C71B" w14:textId="41703B56" w:rsidR="00134248" w:rsidRPr="004E5748" w:rsidRDefault="00134248" w:rsidP="00C828FA">
            <w:pPr>
              <w:rPr>
                <w:iCs/>
                <w:lang w:val="en-GB"/>
              </w:rPr>
            </w:pPr>
            <w:del w:id="52" w:author="Author">
              <w:r w:rsidRPr="004E5748" w:rsidDel="006F0421">
                <w:rPr>
                  <w:iCs/>
                  <w:lang w:val="en-GB"/>
                </w:rPr>
                <w:delText>C0010/R0051</w:delText>
              </w:r>
            </w:del>
          </w:p>
        </w:tc>
        <w:tc>
          <w:tcPr>
            <w:tcW w:w="2126" w:type="dxa"/>
            <w:tcBorders>
              <w:top w:val="single" w:sz="2" w:space="0" w:color="auto"/>
              <w:left w:val="single" w:sz="2" w:space="0" w:color="auto"/>
              <w:bottom w:val="single" w:sz="2" w:space="0" w:color="auto"/>
              <w:right w:val="single" w:sz="2" w:space="0" w:color="auto"/>
            </w:tcBorders>
          </w:tcPr>
          <w:p w14:paraId="07EB124E" w14:textId="494904C8" w:rsidR="00134248" w:rsidRPr="004E5748" w:rsidDel="006F0421" w:rsidRDefault="00134248" w:rsidP="00C828FA">
            <w:pPr>
              <w:rPr>
                <w:del w:id="53" w:author="Author"/>
                <w:lang w:val="en-GB"/>
              </w:rPr>
            </w:pPr>
            <w:del w:id="54" w:author="Author">
              <w:r w:rsidRPr="004E5748" w:rsidDel="006F0421">
                <w:rPr>
                  <w:lang w:val="en-GB"/>
                </w:rPr>
                <w:delText>Business located in country of establishment:</w:delText>
              </w:r>
            </w:del>
          </w:p>
          <w:p w14:paraId="6029F65A" w14:textId="11493B2F" w:rsidR="00134248" w:rsidRPr="004E5748" w:rsidRDefault="00134248" w:rsidP="00C828FA">
            <w:pPr>
              <w:rPr>
                <w:lang w:val="en-GB"/>
              </w:rPr>
            </w:pPr>
            <w:del w:id="55" w:author="Author">
              <w:r w:rsidRPr="004E5748" w:rsidDel="006F0421">
                <w:rPr>
                  <w:lang w:val="en-GB"/>
                </w:rPr>
                <w:delText>Gross Expenses Incurred (proportional reinsurance)</w:delText>
              </w:r>
            </w:del>
          </w:p>
        </w:tc>
        <w:tc>
          <w:tcPr>
            <w:tcW w:w="5320" w:type="dxa"/>
            <w:tcBorders>
              <w:top w:val="single" w:sz="2" w:space="0" w:color="auto"/>
              <w:left w:val="single" w:sz="2" w:space="0" w:color="auto"/>
              <w:bottom w:val="single" w:sz="2" w:space="0" w:color="auto"/>
              <w:right w:val="single" w:sz="2" w:space="0" w:color="auto"/>
            </w:tcBorders>
          </w:tcPr>
          <w:p w14:paraId="44DCC77E" w14:textId="4360128F" w:rsidR="00134248" w:rsidRPr="004E5748" w:rsidDel="006F0421" w:rsidRDefault="00134248" w:rsidP="00C828FA">
            <w:pPr>
              <w:rPr>
                <w:del w:id="56" w:author="Author"/>
                <w:lang w:val="en-GB"/>
              </w:rPr>
            </w:pPr>
            <w:del w:id="57" w:author="Author">
              <w:r w:rsidRPr="004E5748" w:rsidDel="006F0421">
                <w:rPr>
                  <w:lang w:val="en-GB"/>
                </w:rPr>
                <w:delText>All technical expenses incurred by the undertaking during the reporting period, on accrual basis.</w:delText>
              </w:r>
            </w:del>
          </w:p>
          <w:p w14:paraId="64DDFCB8" w14:textId="57B4C280" w:rsidR="00134248" w:rsidRPr="004E5748" w:rsidRDefault="00134248" w:rsidP="00C828FA">
            <w:pPr>
              <w:rPr>
                <w:lang w:val="en-GB"/>
              </w:rPr>
            </w:pPr>
            <w:del w:id="58" w:author="Author">
              <w:r w:rsidRPr="004E5748" w:rsidDel="006F0421">
                <w:rPr>
                  <w:lang w:val="en-GB"/>
                </w:rPr>
                <w:delText>Only for the business where the risk is located in the country of establishment and for proportional non-life reinsurance business.</w:delText>
              </w:r>
            </w:del>
          </w:p>
        </w:tc>
      </w:tr>
      <w:tr w:rsidR="00F672D2" w:rsidRPr="000C7CC5" w14:paraId="639C016F" w14:textId="77777777" w:rsidTr="00C828FA">
        <w:tc>
          <w:tcPr>
            <w:tcW w:w="1840" w:type="dxa"/>
            <w:tcBorders>
              <w:top w:val="single" w:sz="2" w:space="0" w:color="auto"/>
              <w:left w:val="single" w:sz="2" w:space="0" w:color="auto"/>
              <w:bottom w:val="single" w:sz="2" w:space="0" w:color="auto"/>
              <w:right w:val="single" w:sz="2" w:space="0" w:color="auto"/>
            </w:tcBorders>
          </w:tcPr>
          <w:p w14:paraId="16DE0D94" w14:textId="6B4CDE0C" w:rsidR="00134248" w:rsidRPr="004E5748" w:rsidRDefault="00134248" w:rsidP="00C828FA">
            <w:pPr>
              <w:rPr>
                <w:iCs/>
                <w:lang w:val="en-GB"/>
              </w:rPr>
            </w:pPr>
            <w:del w:id="59" w:author="Author">
              <w:r w:rsidRPr="004E5748" w:rsidDel="006F0421">
                <w:rPr>
                  <w:iCs/>
                  <w:lang w:val="en-GB"/>
                </w:rPr>
                <w:delText>C0010/R0052</w:delText>
              </w:r>
            </w:del>
          </w:p>
        </w:tc>
        <w:tc>
          <w:tcPr>
            <w:tcW w:w="2126" w:type="dxa"/>
            <w:tcBorders>
              <w:top w:val="single" w:sz="2" w:space="0" w:color="auto"/>
              <w:left w:val="single" w:sz="2" w:space="0" w:color="auto"/>
              <w:bottom w:val="single" w:sz="2" w:space="0" w:color="auto"/>
              <w:right w:val="single" w:sz="2" w:space="0" w:color="auto"/>
            </w:tcBorders>
          </w:tcPr>
          <w:p w14:paraId="5FBBA9E6" w14:textId="6E9B4669" w:rsidR="00134248" w:rsidRPr="004E5748" w:rsidDel="006F0421" w:rsidRDefault="00134248" w:rsidP="00C828FA">
            <w:pPr>
              <w:rPr>
                <w:del w:id="60" w:author="Author"/>
                <w:lang w:val="en-GB"/>
              </w:rPr>
            </w:pPr>
            <w:del w:id="61" w:author="Author">
              <w:r w:rsidRPr="004E5748" w:rsidDel="006F0421">
                <w:rPr>
                  <w:lang w:val="en-GB"/>
                </w:rPr>
                <w:delText>Business located in country of establishment:</w:delText>
              </w:r>
            </w:del>
          </w:p>
          <w:p w14:paraId="3D71D32B" w14:textId="55E91EBB" w:rsidR="00134248" w:rsidRPr="004E5748" w:rsidRDefault="00134248" w:rsidP="00C828FA">
            <w:pPr>
              <w:rPr>
                <w:lang w:val="en-GB"/>
              </w:rPr>
            </w:pPr>
            <w:del w:id="62" w:author="Author">
              <w:r w:rsidRPr="004E5748" w:rsidDel="006F0421">
                <w:rPr>
                  <w:lang w:val="en-GB"/>
                </w:rPr>
                <w:delText>Gross Expenses Incurred (non-proportional reinsurance)</w:delText>
              </w:r>
            </w:del>
          </w:p>
        </w:tc>
        <w:tc>
          <w:tcPr>
            <w:tcW w:w="5320" w:type="dxa"/>
            <w:tcBorders>
              <w:top w:val="single" w:sz="2" w:space="0" w:color="auto"/>
              <w:left w:val="single" w:sz="2" w:space="0" w:color="auto"/>
              <w:bottom w:val="single" w:sz="2" w:space="0" w:color="auto"/>
              <w:right w:val="single" w:sz="2" w:space="0" w:color="auto"/>
            </w:tcBorders>
          </w:tcPr>
          <w:p w14:paraId="52BEE0B4" w14:textId="0AE825C0" w:rsidR="00134248" w:rsidRPr="004E5748" w:rsidDel="006F0421" w:rsidRDefault="00134248" w:rsidP="00C828FA">
            <w:pPr>
              <w:rPr>
                <w:del w:id="63" w:author="Author"/>
                <w:lang w:val="en-GB"/>
              </w:rPr>
            </w:pPr>
            <w:del w:id="64" w:author="Author">
              <w:r w:rsidRPr="004E5748" w:rsidDel="006F0421">
                <w:rPr>
                  <w:lang w:val="en-GB"/>
                </w:rPr>
                <w:delText>All technical expenses incurred by the undertaking during the reporting period, on accrual basis.</w:delText>
              </w:r>
            </w:del>
          </w:p>
          <w:p w14:paraId="7FBF2930" w14:textId="06FCEA3B" w:rsidR="00134248" w:rsidRPr="004E5748" w:rsidRDefault="00134248" w:rsidP="00C828FA">
            <w:pPr>
              <w:rPr>
                <w:lang w:val="en-GB"/>
              </w:rPr>
            </w:pPr>
            <w:del w:id="65" w:author="Author">
              <w:r w:rsidRPr="004E5748" w:rsidDel="006F0421">
                <w:rPr>
                  <w:lang w:val="en-GB"/>
                </w:rPr>
                <w:delText>Only for the business where the risk is located in the country of establishment and for non-proportional non-life reinsurance business.</w:delText>
              </w:r>
            </w:del>
          </w:p>
        </w:tc>
      </w:tr>
      <w:tr w:rsidR="00F672D2" w:rsidRPr="000C7CC5" w14:paraId="789E5894" w14:textId="77777777" w:rsidTr="00C828FA">
        <w:tc>
          <w:tcPr>
            <w:tcW w:w="9286" w:type="dxa"/>
            <w:gridSpan w:val="3"/>
            <w:tcBorders>
              <w:top w:val="single" w:sz="2" w:space="0" w:color="auto"/>
              <w:left w:val="single" w:sz="2" w:space="0" w:color="auto"/>
              <w:bottom w:val="single" w:sz="2" w:space="0" w:color="auto"/>
              <w:right w:val="single" w:sz="2" w:space="0" w:color="auto"/>
            </w:tcBorders>
          </w:tcPr>
          <w:p w14:paraId="72EFE7D9" w14:textId="77777777" w:rsidR="00134248" w:rsidRPr="004E5748" w:rsidRDefault="00134248" w:rsidP="00C828FA">
            <w:pPr>
              <w:rPr>
                <w:lang w:val="en-GB"/>
              </w:rPr>
            </w:pPr>
            <w:r w:rsidRPr="004E5748">
              <w:rPr>
                <w:i/>
                <w:iCs/>
                <w:lang w:val="en-GB"/>
              </w:rPr>
              <w:t>Top 5 countries (by amount of gross premiums written): Non-life insurance and reinsurance obligations</w:t>
            </w:r>
          </w:p>
        </w:tc>
      </w:tr>
      <w:tr w:rsidR="00F672D2" w:rsidRPr="000C7CC5" w14:paraId="109BFCCB" w14:textId="77777777" w:rsidTr="00C828FA">
        <w:tc>
          <w:tcPr>
            <w:tcW w:w="1840" w:type="dxa"/>
            <w:tcBorders>
              <w:top w:val="single" w:sz="2" w:space="0" w:color="auto"/>
              <w:left w:val="single" w:sz="2" w:space="0" w:color="auto"/>
              <w:bottom w:val="single" w:sz="2" w:space="0" w:color="auto"/>
              <w:right w:val="single" w:sz="2" w:space="0" w:color="auto"/>
            </w:tcBorders>
          </w:tcPr>
          <w:p w14:paraId="6DB92391" w14:textId="77777777" w:rsidR="00134248" w:rsidRPr="004E5748" w:rsidRDefault="00134248" w:rsidP="00C828FA">
            <w:pPr>
              <w:rPr>
                <w:iCs/>
                <w:lang w:val="en-GB"/>
              </w:rPr>
            </w:pPr>
            <w:r w:rsidRPr="004E5748">
              <w:rPr>
                <w:iCs/>
                <w:lang w:val="en-GB"/>
              </w:rPr>
              <w:lastRenderedPageBreak/>
              <w:t>R0010</w:t>
            </w:r>
          </w:p>
        </w:tc>
        <w:tc>
          <w:tcPr>
            <w:tcW w:w="2126" w:type="dxa"/>
            <w:tcBorders>
              <w:top w:val="single" w:sz="2" w:space="0" w:color="auto"/>
              <w:left w:val="single" w:sz="2" w:space="0" w:color="auto"/>
              <w:bottom w:val="single" w:sz="2" w:space="0" w:color="auto"/>
              <w:right w:val="single" w:sz="2" w:space="0" w:color="auto"/>
            </w:tcBorders>
          </w:tcPr>
          <w:p w14:paraId="729670FA" w14:textId="77777777" w:rsidR="00134248" w:rsidRPr="004E5748" w:rsidRDefault="00134248" w:rsidP="00C828FA">
            <w:pPr>
              <w:rPr>
                <w:lang w:val="en-GB"/>
              </w:rPr>
            </w:pPr>
            <w:r w:rsidRPr="004E5748">
              <w:rPr>
                <w:lang w:val="en-GB"/>
              </w:rPr>
              <w:t>Country</w:t>
            </w:r>
          </w:p>
        </w:tc>
        <w:tc>
          <w:tcPr>
            <w:tcW w:w="5320" w:type="dxa"/>
            <w:tcBorders>
              <w:top w:val="single" w:sz="2" w:space="0" w:color="auto"/>
              <w:left w:val="single" w:sz="2" w:space="0" w:color="auto"/>
              <w:bottom w:val="single" w:sz="2" w:space="0" w:color="auto"/>
              <w:right w:val="single" w:sz="2" w:space="0" w:color="auto"/>
            </w:tcBorders>
          </w:tcPr>
          <w:p w14:paraId="1079180A" w14:textId="77777777" w:rsidR="00134248" w:rsidRPr="004E5748" w:rsidRDefault="00134248" w:rsidP="00C828FA">
            <w:pPr>
              <w:rPr>
                <w:lang w:val="en-GB"/>
              </w:rPr>
            </w:pPr>
            <w:r w:rsidRPr="004E5748">
              <w:rPr>
                <w:lang w:val="en-GB"/>
              </w:rPr>
              <w:t>ISO 3166–1 alpha–2 code of the country in which the risk is situated</w:t>
            </w:r>
          </w:p>
        </w:tc>
      </w:tr>
      <w:tr w:rsidR="00F672D2" w:rsidRPr="000C7CC5" w14:paraId="10BB848F" w14:textId="77777777" w:rsidTr="00C828FA">
        <w:tc>
          <w:tcPr>
            <w:tcW w:w="1840" w:type="dxa"/>
            <w:tcBorders>
              <w:top w:val="single" w:sz="2" w:space="0" w:color="auto"/>
              <w:left w:val="single" w:sz="2" w:space="0" w:color="auto"/>
              <w:bottom w:val="single" w:sz="2" w:space="0" w:color="auto"/>
              <w:right w:val="single" w:sz="2" w:space="0" w:color="auto"/>
            </w:tcBorders>
          </w:tcPr>
          <w:p w14:paraId="4B3DC453" w14:textId="77777777" w:rsidR="00134248" w:rsidRPr="004E5748" w:rsidRDefault="00134248" w:rsidP="00C828FA">
            <w:pPr>
              <w:rPr>
                <w:iCs/>
                <w:lang w:val="en-GB"/>
              </w:rPr>
            </w:pPr>
            <w:r w:rsidRPr="004E5748">
              <w:rPr>
                <w:iCs/>
                <w:lang w:val="en-GB"/>
              </w:rPr>
              <w:t>C0020/R0020</w:t>
            </w:r>
          </w:p>
        </w:tc>
        <w:tc>
          <w:tcPr>
            <w:tcW w:w="2126" w:type="dxa"/>
            <w:tcBorders>
              <w:top w:val="single" w:sz="2" w:space="0" w:color="auto"/>
              <w:left w:val="single" w:sz="2" w:space="0" w:color="auto"/>
              <w:bottom w:val="single" w:sz="2" w:space="0" w:color="auto"/>
              <w:right w:val="single" w:sz="2" w:space="0" w:color="auto"/>
            </w:tcBorders>
          </w:tcPr>
          <w:p w14:paraId="1BA1700F" w14:textId="77777777" w:rsidR="00134248" w:rsidRPr="004E5748" w:rsidRDefault="00134248" w:rsidP="00C828FA">
            <w:pPr>
              <w:rPr>
                <w:lang w:val="en-GB"/>
              </w:rPr>
            </w:pPr>
            <w:r w:rsidRPr="004E5748">
              <w:rPr>
                <w:lang w:val="en-GB"/>
              </w:rPr>
              <w:t>Business located in the considered country:</w:t>
            </w:r>
          </w:p>
          <w:p w14:paraId="1B54A301" w14:textId="77777777" w:rsidR="00134248" w:rsidRPr="004E5748" w:rsidRDefault="00134248" w:rsidP="00C828FA">
            <w:pPr>
              <w:rPr>
                <w:lang w:val="en-GB"/>
              </w:rPr>
            </w:pPr>
            <w:r w:rsidRPr="004E5748">
              <w:rPr>
                <w:lang w:val="en-GB"/>
              </w:rPr>
              <w:t>Gross Written Premium (direct)</w:t>
            </w:r>
          </w:p>
        </w:tc>
        <w:tc>
          <w:tcPr>
            <w:tcW w:w="5320" w:type="dxa"/>
            <w:tcBorders>
              <w:top w:val="single" w:sz="2" w:space="0" w:color="auto"/>
              <w:left w:val="single" w:sz="2" w:space="0" w:color="auto"/>
              <w:bottom w:val="single" w:sz="2" w:space="0" w:color="auto"/>
              <w:right w:val="single" w:sz="2" w:space="0" w:color="auto"/>
            </w:tcBorders>
          </w:tcPr>
          <w:p w14:paraId="18FE0FA5" w14:textId="33558E8A" w:rsidR="00134248" w:rsidRPr="004E5748" w:rsidRDefault="008760FF" w:rsidP="00C828FA">
            <w:pPr>
              <w:rPr>
                <w:lang w:val="en-GB"/>
              </w:rPr>
            </w:pPr>
            <w:r w:rsidRPr="004E5748">
              <w:rPr>
                <w:lang w:val="en-GB"/>
              </w:rPr>
              <w:t>G</w:t>
            </w:r>
            <w:r w:rsidR="00134248" w:rsidRPr="004E5748">
              <w:rPr>
                <w:lang w:val="en-GB"/>
              </w:rPr>
              <w:t xml:space="preserve">ross premiums written shall comprise all amounts due during the financial year in respect of insurance contracts, </w:t>
            </w:r>
            <w:proofErr w:type="gramStart"/>
            <w:r w:rsidR="00134248" w:rsidRPr="004E5748">
              <w:rPr>
                <w:lang w:val="en-GB"/>
              </w:rPr>
              <w:t>regardless of the fact that</w:t>
            </w:r>
            <w:proofErr w:type="gramEnd"/>
            <w:r w:rsidR="00134248" w:rsidRPr="004E5748">
              <w:rPr>
                <w:lang w:val="en-GB"/>
              </w:rPr>
              <w:t xml:space="preserve"> such amounts may relate in whole or in part to a later financial year. </w:t>
            </w:r>
          </w:p>
          <w:p w14:paraId="65AADBD8" w14:textId="59757640" w:rsidR="00134248" w:rsidRPr="004E5748" w:rsidRDefault="00316021" w:rsidP="00C828FA">
            <w:pPr>
              <w:rPr>
                <w:lang w:val="en-GB"/>
              </w:rPr>
            </w:pPr>
            <w:r w:rsidRPr="004E5748">
              <w:rPr>
                <w:lang w:val="en-GB"/>
              </w:rPr>
              <w:t xml:space="preserve">Amount of taxes or charges </w:t>
            </w:r>
            <w:r w:rsidR="00F60EA3" w:rsidRPr="004E5748">
              <w:rPr>
                <w:lang w:val="en-GB"/>
              </w:rPr>
              <w:t xml:space="preserve">levied with premiums </w:t>
            </w:r>
            <w:r w:rsidRPr="004E5748">
              <w:rPr>
                <w:lang w:val="en-GB"/>
              </w:rPr>
              <w:t>sh</w:t>
            </w:r>
            <w:r w:rsidR="00F60EA3" w:rsidRPr="004E5748">
              <w:rPr>
                <w:lang w:val="en-GB"/>
              </w:rPr>
              <w:t>all</w:t>
            </w:r>
            <w:r w:rsidRPr="004E5748">
              <w:rPr>
                <w:lang w:val="en-GB"/>
              </w:rPr>
              <w:t xml:space="preserve"> be excluded from the written premiums</w:t>
            </w:r>
            <w:r w:rsidR="00134248" w:rsidRPr="004E5748">
              <w:rPr>
                <w:lang w:val="en-GB"/>
              </w:rPr>
              <w:t>.</w:t>
            </w:r>
          </w:p>
          <w:p w14:paraId="66C0E26E" w14:textId="262FFDB0" w:rsidR="00134248" w:rsidRPr="004E5748" w:rsidRDefault="00134248" w:rsidP="00C828FA">
            <w:pPr>
              <w:rPr>
                <w:lang w:val="en-GB"/>
              </w:rPr>
            </w:pPr>
            <w:r w:rsidRPr="004E5748">
              <w:rPr>
                <w:lang w:val="en-GB"/>
              </w:rPr>
              <w:t>Only for the business where the ri</w:t>
            </w:r>
            <w:r w:rsidR="009C0AF7">
              <w:rPr>
                <w:lang w:val="en-GB"/>
              </w:rPr>
              <w:t xml:space="preserve">sk </w:t>
            </w:r>
            <w:proofErr w:type="gramStart"/>
            <w:r w:rsidR="009C0AF7">
              <w:rPr>
                <w:lang w:val="en-GB"/>
              </w:rPr>
              <w:t>is located in</w:t>
            </w:r>
            <w:proofErr w:type="gramEnd"/>
            <w:r w:rsidR="009C0AF7">
              <w:rPr>
                <w:lang w:val="en-GB"/>
              </w:rPr>
              <w:t xml:space="preserve"> the </w:t>
            </w:r>
            <w:r w:rsidRPr="004E5748">
              <w:rPr>
                <w:lang w:val="en-GB"/>
              </w:rPr>
              <w:t>country</w:t>
            </w:r>
            <w:r w:rsidR="009C0AF7">
              <w:rPr>
                <w:lang w:val="en-GB"/>
              </w:rPr>
              <w:t xml:space="preserve"> considered</w:t>
            </w:r>
            <w:r w:rsidRPr="004E5748">
              <w:rPr>
                <w:lang w:val="en-GB"/>
              </w:rPr>
              <w:t xml:space="preserve"> and for direct non-life insurance business.</w:t>
            </w:r>
          </w:p>
        </w:tc>
      </w:tr>
      <w:tr w:rsidR="00F672D2" w:rsidRPr="000C7CC5" w14:paraId="044997CC" w14:textId="77777777" w:rsidTr="00C828FA">
        <w:tc>
          <w:tcPr>
            <w:tcW w:w="1840" w:type="dxa"/>
            <w:tcBorders>
              <w:top w:val="single" w:sz="2" w:space="0" w:color="auto"/>
              <w:left w:val="single" w:sz="2" w:space="0" w:color="auto"/>
              <w:bottom w:val="single" w:sz="2" w:space="0" w:color="auto"/>
              <w:right w:val="single" w:sz="2" w:space="0" w:color="auto"/>
            </w:tcBorders>
          </w:tcPr>
          <w:p w14:paraId="04D91953" w14:textId="77777777" w:rsidR="00134248" w:rsidRPr="004E5748" w:rsidRDefault="00134248" w:rsidP="00C828FA">
            <w:pPr>
              <w:rPr>
                <w:iCs/>
                <w:lang w:val="en-GB"/>
              </w:rPr>
            </w:pPr>
            <w:r w:rsidRPr="004E5748">
              <w:rPr>
                <w:iCs/>
                <w:lang w:val="en-GB"/>
              </w:rPr>
              <w:t>C0020/R0021</w:t>
            </w:r>
          </w:p>
        </w:tc>
        <w:tc>
          <w:tcPr>
            <w:tcW w:w="2126" w:type="dxa"/>
            <w:tcBorders>
              <w:top w:val="single" w:sz="2" w:space="0" w:color="auto"/>
              <w:left w:val="single" w:sz="2" w:space="0" w:color="auto"/>
              <w:bottom w:val="single" w:sz="2" w:space="0" w:color="auto"/>
              <w:right w:val="single" w:sz="2" w:space="0" w:color="auto"/>
            </w:tcBorders>
          </w:tcPr>
          <w:p w14:paraId="17AD418C" w14:textId="77777777" w:rsidR="00134248" w:rsidRPr="004E5748" w:rsidRDefault="00134248" w:rsidP="00C828FA">
            <w:pPr>
              <w:rPr>
                <w:lang w:val="en-GB"/>
              </w:rPr>
            </w:pPr>
            <w:r w:rsidRPr="004E5748">
              <w:rPr>
                <w:lang w:val="en-GB"/>
              </w:rPr>
              <w:t>Business located in the considered country:</w:t>
            </w:r>
          </w:p>
          <w:p w14:paraId="6CB85AC5" w14:textId="77777777" w:rsidR="00134248" w:rsidRPr="004E5748" w:rsidRDefault="00134248" w:rsidP="00C828FA">
            <w:pPr>
              <w:rPr>
                <w:lang w:val="en-GB"/>
              </w:rPr>
            </w:pPr>
            <w:r w:rsidRPr="004E5748">
              <w:rPr>
                <w:lang w:val="en-GB"/>
              </w:rPr>
              <w:t>Gross Written Premium (proportional reinsurance)</w:t>
            </w:r>
          </w:p>
        </w:tc>
        <w:tc>
          <w:tcPr>
            <w:tcW w:w="5320" w:type="dxa"/>
            <w:tcBorders>
              <w:top w:val="single" w:sz="2" w:space="0" w:color="auto"/>
              <w:left w:val="single" w:sz="2" w:space="0" w:color="auto"/>
              <w:bottom w:val="single" w:sz="2" w:space="0" w:color="auto"/>
              <w:right w:val="single" w:sz="2" w:space="0" w:color="auto"/>
            </w:tcBorders>
          </w:tcPr>
          <w:p w14:paraId="777F1945" w14:textId="64CEB847" w:rsidR="00134248" w:rsidRPr="004E5748" w:rsidRDefault="008760FF" w:rsidP="00C828FA">
            <w:pPr>
              <w:rPr>
                <w:lang w:val="en-GB"/>
              </w:rPr>
            </w:pPr>
            <w:r w:rsidRPr="004E5748">
              <w:rPr>
                <w:lang w:val="en-GB"/>
              </w:rPr>
              <w:t>G</w:t>
            </w:r>
            <w:r w:rsidR="00134248" w:rsidRPr="004E5748">
              <w:rPr>
                <w:lang w:val="en-GB"/>
              </w:rPr>
              <w:t xml:space="preserve">ross premiums written shall comprise all amounts due during the financial year in respect of insurance contracts, </w:t>
            </w:r>
            <w:proofErr w:type="gramStart"/>
            <w:r w:rsidR="00134248" w:rsidRPr="004E5748">
              <w:rPr>
                <w:lang w:val="en-GB"/>
              </w:rPr>
              <w:t>regardless of the fact that</w:t>
            </w:r>
            <w:proofErr w:type="gramEnd"/>
            <w:r w:rsidR="00134248" w:rsidRPr="004E5748">
              <w:rPr>
                <w:lang w:val="en-GB"/>
              </w:rPr>
              <w:t xml:space="preserve"> such amounts may relate in whole or in part to a later financial year. </w:t>
            </w:r>
          </w:p>
          <w:p w14:paraId="61F966DF" w14:textId="7D4D8368" w:rsidR="00134248" w:rsidRPr="004E5748" w:rsidRDefault="00316021" w:rsidP="00C828FA">
            <w:pPr>
              <w:rPr>
                <w:lang w:val="en-GB"/>
              </w:rPr>
            </w:pPr>
            <w:r w:rsidRPr="004E5748">
              <w:rPr>
                <w:lang w:val="en-GB"/>
              </w:rPr>
              <w:t xml:space="preserve">Amount of taxes or charges </w:t>
            </w:r>
            <w:r w:rsidR="00F60EA3" w:rsidRPr="004E5748">
              <w:rPr>
                <w:lang w:val="en-GB"/>
              </w:rPr>
              <w:t xml:space="preserve">levied with premiums </w:t>
            </w:r>
            <w:r w:rsidRPr="004E5748">
              <w:rPr>
                <w:lang w:val="en-GB"/>
              </w:rPr>
              <w:t>sh</w:t>
            </w:r>
            <w:r w:rsidR="00F60EA3" w:rsidRPr="004E5748">
              <w:rPr>
                <w:lang w:val="en-GB"/>
              </w:rPr>
              <w:t>all</w:t>
            </w:r>
            <w:r w:rsidRPr="004E5748">
              <w:rPr>
                <w:lang w:val="en-GB"/>
              </w:rPr>
              <w:t xml:space="preserve"> be excluded from the written premiums</w:t>
            </w:r>
            <w:r w:rsidR="00134248" w:rsidRPr="004E5748">
              <w:rPr>
                <w:lang w:val="en-GB"/>
              </w:rPr>
              <w:t>.</w:t>
            </w:r>
          </w:p>
          <w:p w14:paraId="37EC6E20" w14:textId="4808D52D" w:rsidR="00134248" w:rsidRPr="004E5748" w:rsidRDefault="00134248" w:rsidP="009C0AF7">
            <w:pPr>
              <w:rPr>
                <w:lang w:val="en-GB"/>
              </w:rPr>
            </w:pPr>
            <w:r w:rsidRPr="004E5748">
              <w:rPr>
                <w:lang w:val="en-GB"/>
              </w:rPr>
              <w:t xml:space="preserve">Only for the business where the risk </w:t>
            </w:r>
            <w:proofErr w:type="gramStart"/>
            <w:r w:rsidRPr="004E5748">
              <w:rPr>
                <w:lang w:val="en-GB"/>
              </w:rPr>
              <w:t>is located in</w:t>
            </w:r>
            <w:proofErr w:type="gramEnd"/>
            <w:r w:rsidRPr="004E5748">
              <w:rPr>
                <w:lang w:val="en-GB"/>
              </w:rPr>
              <w:t xml:space="preserve"> the</w:t>
            </w:r>
            <w:r w:rsidR="009C0AF7">
              <w:rPr>
                <w:lang w:val="en-GB"/>
              </w:rPr>
              <w:t xml:space="preserve"> country </w:t>
            </w:r>
            <w:r w:rsidR="00975923" w:rsidRPr="004E5748">
              <w:rPr>
                <w:lang w:val="en-GB"/>
              </w:rPr>
              <w:t>considered</w:t>
            </w:r>
            <w:r w:rsidR="00975923">
              <w:rPr>
                <w:lang w:val="en-GB"/>
              </w:rPr>
              <w:t xml:space="preserve"> </w:t>
            </w:r>
            <w:r w:rsidRPr="004E5748">
              <w:rPr>
                <w:lang w:val="en-GB"/>
              </w:rPr>
              <w:t>and for proportional non-life reinsurance business.</w:t>
            </w:r>
          </w:p>
        </w:tc>
      </w:tr>
      <w:tr w:rsidR="00F672D2" w:rsidRPr="000C7CC5" w14:paraId="5AE6063B" w14:textId="77777777" w:rsidTr="00C828FA">
        <w:tc>
          <w:tcPr>
            <w:tcW w:w="1840" w:type="dxa"/>
            <w:tcBorders>
              <w:top w:val="single" w:sz="2" w:space="0" w:color="auto"/>
              <w:left w:val="single" w:sz="2" w:space="0" w:color="auto"/>
              <w:bottom w:val="single" w:sz="2" w:space="0" w:color="auto"/>
              <w:right w:val="single" w:sz="2" w:space="0" w:color="auto"/>
            </w:tcBorders>
          </w:tcPr>
          <w:p w14:paraId="16511C3E" w14:textId="77777777" w:rsidR="00134248" w:rsidRPr="004E5748" w:rsidRDefault="00134248" w:rsidP="00C828FA">
            <w:pPr>
              <w:rPr>
                <w:iCs/>
                <w:lang w:val="en-GB"/>
              </w:rPr>
            </w:pPr>
            <w:r w:rsidRPr="004E5748">
              <w:rPr>
                <w:iCs/>
                <w:lang w:val="en-GB"/>
              </w:rPr>
              <w:t>C0020/R0022</w:t>
            </w:r>
          </w:p>
        </w:tc>
        <w:tc>
          <w:tcPr>
            <w:tcW w:w="2126" w:type="dxa"/>
            <w:tcBorders>
              <w:top w:val="single" w:sz="2" w:space="0" w:color="auto"/>
              <w:left w:val="single" w:sz="2" w:space="0" w:color="auto"/>
              <w:bottom w:val="single" w:sz="2" w:space="0" w:color="auto"/>
              <w:right w:val="single" w:sz="2" w:space="0" w:color="auto"/>
            </w:tcBorders>
          </w:tcPr>
          <w:p w14:paraId="40B533AA" w14:textId="77777777" w:rsidR="00134248" w:rsidRPr="004E5748" w:rsidRDefault="00134248" w:rsidP="00C828FA">
            <w:pPr>
              <w:rPr>
                <w:lang w:val="en-GB"/>
              </w:rPr>
            </w:pPr>
            <w:r w:rsidRPr="004E5748">
              <w:rPr>
                <w:lang w:val="en-GB"/>
              </w:rPr>
              <w:t>Business located in the considered country:</w:t>
            </w:r>
          </w:p>
          <w:p w14:paraId="028BE2FE" w14:textId="77777777" w:rsidR="00134248" w:rsidRPr="004E5748" w:rsidRDefault="00134248" w:rsidP="00C828FA">
            <w:pPr>
              <w:rPr>
                <w:lang w:val="en-GB"/>
              </w:rPr>
            </w:pPr>
            <w:r w:rsidRPr="004E5748">
              <w:rPr>
                <w:lang w:val="en-GB"/>
              </w:rPr>
              <w:t>Gross Written Premium (non-proportional reinsurance)</w:t>
            </w:r>
          </w:p>
        </w:tc>
        <w:tc>
          <w:tcPr>
            <w:tcW w:w="5320" w:type="dxa"/>
            <w:tcBorders>
              <w:top w:val="single" w:sz="2" w:space="0" w:color="auto"/>
              <w:left w:val="single" w:sz="2" w:space="0" w:color="auto"/>
              <w:bottom w:val="single" w:sz="2" w:space="0" w:color="auto"/>
              <w:right w:val="single" w:sz="2" w:space="0" w:color="auto"/>
            </w:tcBorders>
          </w:tcPr>
          <w:p w14:paraId="4B8FE2C5" w14:textId="0AF55F7B" w:rsidR="00134248" w:rsidRPr="004E5748" w:rsidRDefault="008760FF" w:rsidP="00C828FA">
            <w:pPr>
              <w:rPr>
                <w:lang w:val="en-GB"/>
              </w:rPr>
            </w:pPr>
            <w:r w:rsidRPr="004E5748">
              <w:rPr>
                <w:lang w:val="en-GB"/>
              </w:rPr>
              <w:t>G</w:t>
            </w:r>
            <w:r w:rsidR="00134248" w:rsidRPr="004E5748">
              <w:rPr>
                <w:lang w:val="en-GB"/>
              </w:rPr>
              <w:t xml:space="preserve">ross premiums written shall comprise all amounts due during the financial year in respect of insurance contracts, </w:t>
            </w:r>
            <w:proofErr w:type="gramStart"/>
            <w:r w:rsidR="00134248" w:rsidRPr="004E5748">
              <w:rPr>
                <w:lang w:val="en-GB"/>
              </w:rPr>
              <w:t>regardless of the fact that</w:t>
            </w:r>
            <w:proofErr w:type="gramEnd"/>
            <w:r w:rsidR="00134248" w:rsidRPr="004E5748">
              <w:rPr>
                <w:lang w:val="en-GB"/>
              </w:rPr>
              <w:t xml:space="preserve"> such amounts may relate in whole or in part to a later financial year. </w:t>
            </w:r>
          </w:p>
          <w:p w14:paraId="69FB77C2" w14:textId="51E7EA13" w:rsidR="00134248" w:rsidRPr="004E5748" w:rsidRDefault="00316021" w:rsidP="00C828FA">
            <w:pPr>
              <w:rPr>
                <w:lang w:val="en-GB"/>
              </w:rPr>
            </w:pPr>
            <w:r w:rsidRPr="004E5748">
              <w:rPr>
                <w:lang w:val="en-GB"/>
              </w:rPr>
              <w:t xml:space="preserve">Amount of taxes or charges </w:t>
            </w:r>
            <w:r w:rsidR="00F60EA3" w:rsidRPr="004E5748">
              <w:rPr>
                <w:lang w:val="en-GB"/>
              </w:rPr>
              <w:t xml:space="preserve">levied with premiums </w:t>
            </w:r>
            <w:r w:rsidRPr="004E5748">
              <w:rPr>
                <w:lang w:val="en-GB"/>
              </w:rPr>
              <w:t>sh</w:t>
            </w:r>
            <w:r w:rsidR="00F60EA3" w:rsidRPr="004E5748">
              <w:rPr>
                <w:lang w:val="en-GB"/>
              </w:rPr>
              <w:t>all</w:t>
            </w:r>
            <w:r w:rsidRPr="004E5748">
              <w:rPr>
                <w:lang w:val="en-GB"/>
              </w:rPr>
              <w:t xml:space="preserve"> be excluded from the written premiums</w:t>
            </w:r>
            <w:r w:rsidR="00134248" w:rsidRPr="004E5748">
              <w:rPr>
                <w:lang w:val="en-GB"/>
              </w:rPr>
              <w:t>.</w:t>
            </w:r>
          </w:p>
          <w:p w14:paraId="6F2E364C" w14:textId="789A319E" w:rsidR="00134248" w:rsidRPr="004E5748" w:rsidRDefault="00134248" w:rsidP="009C0AF7">
            <w:pPr>
              <w:rPr>
                <w:lang w:val="en-GB"/>
              </w:rPr>
            </w:pPr>
            <w:r w:rsidRPr="004E5748">
              <w:rPr>
                <w:lang w:val="en-GB"/>
              </w:rPr>
              <w:t>Only for</w:t>
            </w:r>
            <w:r w:rsidR="00975923">
              <w:rPr>
                <w:lang w:val="en-GB"/>
              </w:rPr>
              <w:t xml:space="preserve"> </w:t>
            </w:r>
            <w:r w:rsidRPr="004E5748">
              <w:rPr>
                <w:lang w:val="en-GB"/>
              </w:rPr>
              <w:t xml:space="preserve">business where the risk </w:t>
            </w:r>
            <w:proofErr w:type="gramStart"/>
            <w:r w:rsidRPr="004E5748">
              <w:rPr>
                <w:lang w:val="en-GB"/>
              </w:rPr>
              <w:t>is located in</w:t>
            </w:r>
            <w:proofErr w:type="gramEnd"/>
            <w:r w:rsidRPr="004E5748">
              <w:rPr>
                <w:lang w:val="en-GB"/>
              </w:rPr>
              <w:t xml:space="preserve"> the country </w:t>
            </w:r>
            <w:r w:rsidR="00975923" w:rsidRPr="004E5748">
              <w:rPr>
                <w:lang w:val="en-GB"/>
              </w:rPr>
              <w:t>considered</w:t>
            </w:r>
            <w:r w:rsidR="00975923">
              <w:rPr>
                <w:lang w:val="en-GB"/>
              </w:rPr>
              <w:t xml:space="preserve"> </w:t>
            </w:r>
            <w:r w:rsidRPr="004E5748">
              <w:rPr>
                <w:lang w:val="en-GB"/>
              </w:rPr>
              <w:t>and for non-proportional non-life reinsurance business.</w:t>
            </w:r>
          </w:p>
        </w:tc>
      </w:tr>
      <w:tr w:rsidR="00F672D2" w:rsidRPr="000C7CC5" w14:paraId="0D67047D" w14:textId="77777777" w:rsidTr="00C828FA">
        <w:tc>
          <w:tcPr>
            <w:tcW w:w="1840" w:type="dxa"/>
            <w:tcBorders>
              <w:top w:val="single" w:sz="2" w:space="0" w:color="auto"/>
              <w:left w:val="single" w:sz="2" w:space="0" w:color="auto"/>
              <w:bottom w:val="single" w:sz="2" w:space="0" w:color="auto"/>
              <w:right w:val="single" w:sz="2" w:space="0" w:color="auto"/>
            </w:tcBorders>
          </w:tcPr>
          <w:p w14:paraId="4589F2C1" w14:textId="0F97B5AE" w:rsidR="00134248" w:rsidRPr="004E5748" w:rsidRDefault="00134248" w:rsidP="00C828FA">
            <w:pPr>
              <w:rPr>
                <w:iCs/>
                <w:lang w:val="en-GB"/>
              </w:rPr>
            </w:pPr>
            <w:del w:id="66" w:author="Author">
              <w:r w:rsidRPr="004E5748" w:rsidDel="008634A5">
                <w:rPr>
                  <w:iCs/>
                  <w:lang w:val="en-GB"/>
                </w:rPr>
                <w:delText>C0020/R0030</w:delText>
              </w:r>
            </w:del>
          </w:p>
        </w:tc>
        <w:tc>
          <w:tcPr>
            <w:tcW w:w="2126" w:type="dxa"/>
            <w:tcBorders>
              <w:top w:val="single" w:sz="2" w:space="0" w:color="auto"/>
              <w:left w:val="single" w:sz="2" w:space="0" w:color="auto"/>
              <w:bottom w:val="single" w:sz="2" w:space="0" w:color="auto"/>
              <w:right w:val="single" w:sz="2" w:space="0" w:color="auto"/>
            </w:tcBorders>
          </w:tcPr>
          <w:p w14:paraId="5832B07A" w14:textId="68C93568" w:rsidR="00134248" w:rsidRPr="004E5748" w:rsidDel="008634A5" w:rsidRDefault="00134248" w:rsidP="00C828FA">
            <w:pPr>
              <w:rPr>
                <w:del w:id="67" w:author="Author"/>
                <w:lang w:val="en-GB"/>
              </w:rPr>
            </w:pPr>
            <w:del w:id="68" w:author="Author">
              <w:r w:rsidRPr="004E5748" w:rsidDel="008634A5">
                <w:rPr>
                  <w:lang w:val="en-GB"/>
                </w:rPr>
                <w:delText>Business located in the considered country:</w:delText>
              </w:r>
            </w:del>
          </w:p>
          <w:p w14:paraId="2BA91469" w14:textId="0A12D590" w:rsidR="00134248" w:rsidRPr="004E5748" w:rsidRDefault="00134248" w:rsidP="00C828FA">
            <w:pPr>
              <w:rPr>
                <w:lang w:val="en-GB"/>
              </w:rPr>
            </w:pPr>
            <w:del w:id="69" w:author="Author">
              <w:r w:rsidRPr="004E5748" w:rsidDel="008634A5">
                <w:rPr>
                  <w:lang w:val="en-GB"/>
                </w:rPr>
                <w:delText>Gross Earned Premium (direct)</w:delText>
              </w:r>
            </w:del>
          </w:p>
        </w:tc>
        <w:tc>
          <w:tcPr>
            <w:tcW w:w="5320" w:type="dxa"/>
            <w:tcBorders>
              <w:top w:val="single" w:sz="2" w:space="0" w:color="auto"/>
              <w:left w:val="single" w:sz="2" w:space="0" w:color="auto"/>
              <w:bottom w:val="single" w:sz="2" w:space="0" w:color="auto"/>
              <w:right w:val="single" w:sz="2" w:space="0" w:color="auto"/>
            </w:tcBorders>
          </w:tcPr>
          <w:p w14:paraId="1080BCB1" w14:textId="4D184FBC" w:rsidR="00134248" w:rsidRPr="004E5748" w:rsidDel="005F5FB0" w:rsidRDefault="008760FF" w:rsidP="00C828FA">
            <w:pPr>
              <w:rPr>
                <w:del w:id="70" w:author="Author"/>
                <w:lang w:val="en-GB"/>
              </w:rPr>
            </w:pPr>
            <w:del w:id="71" w:author="Author">
              <w:r w:rsidRPr="004E5748" w:rsidDel="005F5FB0">
                <w:rPr>
                  <w:lang w:val="en-GB"/>
                </w:rPr>
                <w:delText>T</w:delText>
              </w:r>
              <w:r w:rsidR="00134248" w:rsidRPr="004E5748" w:rsidDel="005F5FB0">
                <w:rPr>
                  <w:lang w:val="en-GB"/>
                </w:rPr>
                <w:delText>he sum of gross premiums written minus the change in the gross provision for unearned premiums.</w:delText>
              </w:r>
            </w:del>
          </w:p>
          <w:p w14:paraId="35D37CC9" w14:textId="12CF1B92" w:rsidR="00134248" w:rsidRPr="004E5748" w:rsidRDefault="00134248" w:rsidP="009C0AF7">
            <w:pPr>
              <w:rPr>
                <w:lang w:val="en-GB"/>
              </w:rPr>
            </w:pPr>
            <w:del w:id="72" w:author="Author">
              <w:r w:rsidRPr="004E5748" w:rsidDel="008634A5">
                <w:rPr>
                  <w:lang w:val="en-GB"/>
                </w:rPr>
                <w:delText xml:space="preserve">Only for the business where the risk is located in the country </w:delText>
              </w:r>
              <w:r w:rsidR="00975923" w:rsidRPr="004E5748" w:rsidDel="008634A5">
                <w:rPr>
                  <w:lang w:val="en-GB"/>
                </w:rPr>
                <w:delText>considered</w:delText>
              </w:r>
              <w:r w:rsidR="00975923" w:rsidDel="008634A5">
                <w:rPr>
                  <w:lang w:val="en-GB"/>
                </w:rPr>
                <w:delText xml:space="preserve"> </w:delText>
              </w:r>
              <w:r w:rsidRPr="004E5748" w:rsidDel="008634A5">
                <w:rPr>
                  <w:lang w:val="en-GB"/>
                </w:rPr>
                <w:delText>and for direct non-life insurance business.</w:delText>
              </w:r>
            </w:del>
          </w:p>
        </w:tc>
      </w:tr>
      <w:tr w:rsidR="00F672D2" w:rsidRPr="000C7CC5" w14:paraId="1DB980F6" w14:textId="77777777" w:rsidTr="00C828FA">
        <w:tc>
          <w:tcPr>
            <w:tcW w:w="1840" w:type="dxa"/>
            <w:tcBorders>
              <w:top w:val="single" w:sz="2" w:space="0" w:color="auto"/>
              <w:left w:val="single" w:sz="2" w:space="0" w:color="auto"/>
              <w:bottom w:val="single" w:sz="2" w:space="0" w:color="auto"/>
              <w:right w:val="single" w:sz="2" w:space="0" w:color="auto"/>
            </w:tcBorders>
          </w:tcPr>
          <w:p w14:paraId="4423DE3E" w14:textId="5B344A91" w:rsidR="00134248" w:rsidRPr="004E5748" w:rsidRDefault="00134248" w:rsidP="00C828FA">
            <w:pPr>
              <w:rPr>
                <w:iCs/>
                <w:lang w:val="en-GB"/>
              </w:rPr>
            </w:pPr>
            <w:del w:id="73" w:author="Author">
              <w:r w:rsidRPr="004E5748" w:rsidDel="008634A5">
                <w:rPr>
                  <w:iCs/>
                  <w:lang w:val="en-GB"/>
                </w:rPr>
                <w:delText>C0020/R0031</w:delText>
              </w:r>
            </w:del>
          </w:p>
        </w:tc>
        <w:tc>
          <w:tcPr>
            <w:tcW w:w="2126" w:type="dxa"/>
            <w:tcBorders>
              <w:top w:val="single" w:sz="2" w:space="0" w:color="auto"/>
              <w:left w:val="single" w:sz="2" w:space="0" w:color="auto"/>
              <w:bottom w:val="single" w:sz="2" w:space="0" w:color="auto"/>
              <w:right w:val="single" w:sz="2" w:space="0" w:color="auto"/>
            </w:tcBorders>
          </w:tcPr>
          <w:p w14:paraId="2F11B828" w14:textId="710AA723" w:rsidR="00134248" w:rsidRPr="004E5748" w:rsidDel="008634A5" w:rsidRDefault="00134248" w:rsidP="00C828FA">
            <w:pPr>
              <w:rPr>
                <w:del w:id="74" w:author="Author"/>
                <w:lang w:val="en-GB"/>
              </w:rPr>
            </w:pPr>
            <w:del w:id="75" w:author="Author">
              <w:r w:rsidRPr="004E5748" w:rsidDel="008634A5">
                <w:rPr>
                  <w:lang w:val="en-GB"/>
                </w:rPr>
                <w:delText>Business located in the considered country:</w:delText>
              </w:r>
            </w:del>
          </w:p>
          <w:p w14:paraId="55D2A2E2" w14:textId="40BAD96F" w:rsidR="00134248" w:rsidRPr="004E5748" w:rsidRDefault="00134248" w:rsidP="00C828FA">
            <w:pPr>
              <w:rPr>
                <w:lang w:val="en-GB"/>
              </w:rPr>
            </w:pPr>
            <w:del w:id="76" w:author="Author">
              <w:r w:rsidRPr="004E5748" w:rsidDel="008634A5">
                <w:rPr>
                  <w:lang w:val="en-GB"/>
                </w:rPr>
                <w:delText xml:space="preserve">Gross Earned Premium </w:delText>
              </w:r>
              <w:r w:rsidRPr="004E5748" w:rsidDel="008634A5">
                <w:rPr>
                  <w:lang w:val="en-GB"/>
                </w:rPr>
                <w:lastRenderedPageBreak/>
                <w:delText>(proportional reinsurance)</w:delText>
              </w:r>
            </w:del>
          </w:p>
        </w:tc>
        <w:tc>
          <w:tcPr>
            <w:tcW w:w="5320" w:type="dxa"/>
            <w:tcBorders>
              <w:top w:val="single" w:sz="2" w:space="0" w:color="auto"/>
              <w:left w:val="single" w:sz="2" w:space="0" w:color="auto"/>
              <w:bottom w:val="single" w:sz="2" w:space="0" w:color="auto"/>
              <w:right w:val="single" w:sz="2" w:space="0" w:color="auto"/>
            </w:tcBorders>
          </w:tcPr>
          <w:p w14:paraId="0CBF9577" w14:textId="77FA2A0D" w:rsidR="00134248" w:rsidRPr="004E5748" w:rsidDel="005F5FB0" w:rsidRDefault="008760FF" w:rsidP="00C828FA">
            <w:pPr>
              <w:rPr>
                <w:del w:id="77" w:author="Author"/>
                <w:lang w:val="en-GB"/>
              </w:rPr>
            </w:pPr>
            <w:del w:id="78" w:author="Author">
              <w:r w:rsidRPr="004E5748" w:rsidDel="005F5FB0">
                <w:rPr>
                  <w:lang w:val="en-GB"/>
                </w:rPr>
                <w:lastRenderedPageBreak/>
                <w:delText>T</w:delText>
              </w:r>
              <w:r w:rsidR="00134248" w:rsidRPr="004E5748" w:rsidDel="005F5FB0">
                <w:rPr>
                  <w:lang w:val="en-GB"/>
                </w:rPr>
                <w:delText>he sum of gross premiums written minus the change in the gross provision for unearned premiums.</w:delText>
              </w:r>
            </w:del>
          </w:p>
          <w:p w14:paraId="2CD5B625" w14:textId="7A06A1A7" w:rsidR="00134248" w:rsidRPr="004E5748" w:rsidRDefault="00134248" w:rsidP="009C0AF7">
            <w:pPr>
              <w:rPr>
                <w:lang w:val="en-GB"/>
              </w:rPr>
            </w:pPr>
            <w:del w:id="79" w:author="Author">
              <w:r w:rsidRPr="004E5748" w:rsidDel="008634A5">
                <w:rPr>
                  <w:lang w:val="en-GB"/>
                </w:rPr>
                <w:delText xml:space="preserve">Only for the business where the risk is located in the country </w:delText>
              </w:r>
              <w:r w:rsidR="00975923" w:rsidRPr="004E5748" w:rsidDel="008634A5">
                <w:rPr>
                  <w:lang w:val="en-GB"/>
                </w:rPr>
                <w:delText>considered</w:delText>
              </w:r>
              <w:r w:rsidR="00975923" w:rsidDel="008634A5">
                <w:rPr>
                  <w:lang w:val="en-GB"/>
                </w:rPr>
                <w:delText xml:space="preserve"> </w:delText>
              </w:r>
              <w:r w:rsidRPr="004E5748" w:rsidDel="008634A5">
                <w:rPr>
                  <w:lang w:val="en-GB"/>
                </w:rPr>
                <w:delText>and for proportional non-life reinsurance business.</w:delText>
              </w:r>
            </w:del>
          </w:p>
        </w:tc>
      </w:tr>
      <w:tr w:rsidR="00F672D2" w:rsidRPr="000C7CC5" w14:paraId="0118B5E6" w14:textId="77777777" w:rsidTr="00C828FA">
        <w:tc>
          <w:tcPr>
            <w:tcW w:w="1840" w:type="dxa"/>
            <w:tcBorders>
              <w:top w:val="single" w:sz="2" w:space="0" w:color="auto"/>
              <w:left w:val="single" w:sz="2" w:space="0" w:color="auto"/>
              <w:bottom w:val="single" w:sz="2" w:space="0" w:color="auto"/>
              <w:right w:val="single" w:sz="2" w:space="0" w:color="auto"/>
            </w:tcBorders>
          </w:tcPr>
          <w:p w14:paraId="709516D6" w14:textId="31B97324" w:rsidR="00134248" w:rsidRPr="004E5748" w:rsidRDefault="00134248" w:rsidP="00C828FA">
            <w:pPr>
              <w:rPr>
                <w:iCs/>
                <w:lang w:val="en-GB"/>
              </w:rPr>
            </w:pPr>
            <w:del w:id="80" w:author="Author">
              <w:r w:rsidRPr="004E5748" w:rsidDel="008634A5">
                <w:rPr>
                  <w:iCs/>
                  <w:lang w:val="en-GB"/>
                </w:rPr>
                <w:delText>C0020/R0032</w:delText>
              </w:r>
            </w:del>
          </w:p>
        </w:tc>
        <w:tc>
          <w:tcPr>
            <w:tcW w:w="2126" w:type="dxa"/>
            <w:tcBorders>
              <w:top w:val="single" w:sz="2" w:space="0" w:color="auto"/>
              <w:left w:val="single" w:sz="2" w:space="0" w:color="auto"/>
              <w:bottom w:val="single" w:sz="2" w:space="0" w:color="auto"/>
              <w:right w:val="single" w:sz="2" w:space="0" w:color="auto"/>
            </w:tcBorders>
          </w:tcPr>
          <w:p w14:paraId="2299F5CC" w14:textId="7C35D9A3" w:rsidR="00134248" w:rsidRPr="004E5748" w:rsidDel="008634A5" w:rsidRDefault="00134248" w:rsidP="00C828FA">
            <w:pPr>
              <w:rPr>
                <w:del w:id="81" w:author="Author"/>
                <w:lang w:val="en-GB"/>
              </w:rPr>
            </w:pPr>
            <w:del w:id="82" w:author="Author">
              <w:r w:rsidRPr="004E5748" w:rsidDel="008634A5">
                <w:rPr>
                  <w:lang w:val="en-GB"/>
                </w:rPr>
                <w:delText>Business located in the considered country:</w:delText>
              </w:r>
            </w:del>
          </w:p>
          <w:p w14:paraId="077755E0" w14:textId="38EB30BC" w:rsidR="00134248" w:rsidRPr="004E5748" w:rsidRDefault="00134248" w:rsidP="00C828FA">
            <w:pPr>
              <w:rPr>
                <w:lang w:val="en-GB"/>
              </w:rPr>
            </w:pPr>
            <w:del w:id="83" w:author="Author">
              <w:r w:rsidRPr="004E5748" w:rsidDel="008634A5">
                <w:rPr>
                  <w:lang w:val="en-GB"/>
                </w:rPr>
                <w:delText>Gross Earned Premium (non-proportional reinsurance)</w:delText>
              </w:r>
            </w:del>
          </w:p>
        </w:tc>
        <w:tc>
          <w:tcPr>
            <w:tcW w:w="5320" w:type="dxa"/>
            <w:tcBorders>
              <w:top w:val="single" w:sz="2" w:space="0" w:color="auto"/>
              <w:left w:val="single" w:sz="2" w:space="0" w:color="auto"/>
              <w:bottom w:val="single" w:sz="2" w:space="0" w:color="auto"/>
              <w:right w:val="single" w:sz="2" w:space="0" w:color="auto"/>
            </w:tcBorders>
          </w:tcPr>
          <w:p w14:paraId="08261FC9" w14:textId="6E833D8E" w:rsidR="00134248" w:rsidRPr="004E5748" w:rsidDel="0033007E" w:rsidRDefault="008760FF" w:rsidP="00C828FA">
            <w:pPr>
              <w:rPr>
                <w:del w:id="84" w:author="Author"/>
                <w:lang w:val="en-GB"/>
              </w:rPr>
            </w:pPr>
            <w:del w:id="85" w:author="Author">
              <w:r w:rsidRPr="004E5748" w:rsidDel="0033007E">
                <w:rPr>
                  <w:lang w:val="en-GB"/>
                </w:rPr>
                <w:delText>T</w:delText>
              </w:r>
              <w:r w:rsidR="00134248" w:rsidRPr="004E5748" w:rsidDel="0033007E">
                <w:rPr>
                  <w:lang w:val="en-GB"/>
                </w:rPr>
                <w:delText>he sum of gross premiums written minus the change in the gross provision for unearned premiums.</w:delText>
              </w:r>
            </w:del>
          </w:p>
          <w:p w14:paraId="399E1858" w14:textId="472A363B" w:rsidR="00134248" w:rsidRPr="004E5748" w:rsidRDefault="00134248" w:rsidP="00975923">
            <w:pPr>
              <w:rPr>
                <w:lang w:val="en-GB"/>
              </w:rPr>
            </w:pPr>
            <w:del w:id="86" w:author="Author">
              <w:r w:rsidRPr="004E5748" w:rsidDel="008634A5">
                <w:rPr>
                  <w:lang w:val="en-GB"/>
                </w:rPr>
                <w:delText xml:space="preserve">Only for the business where the risk is located in the country </w:delText>
              </w:r>
              <w:r w:rsidR="00975923" w:rsidRPr="004E5748" w:rsidDel="008634A5">
                <w:rPr>
                  <w:lang w:val="en-GB"/>
                </w:rPr>
                <w:delText xml:space="preserve">considered </w:delText>
              </w:r>
              <w:r w:rsidRPr="004E5748" w:rsidDel="008634A5">
                <w:rPr>
                  <w:lang w:val="en-GB"/>
                </w:rPr>
                <w:delText>and for non-proportional non-life reinsurance business.</w:delText>
              </w:r>
            </w:del>
          </w:p>
        </w:tc>
      </w:tr>
      <w:tr w:rsidR="00F672D2" w:rsidRPr="000C7CC5" w14:paraId="7DFD20B0" w14:textId="77777777" w:rsidTr="00C828FA">
        <w:tc>
          <w:tcPr>
            <w:tcW w:w="1840" w:type="dxa"/>
            <w:tcBorders>
              <w:top w:val="single" w:sz="2" w:space="0" w:color="auto"/>
              <w:left w:val="single" w:sz="2" w:space="0" w:color="auto"/>
              <w:bottom w:val="single" w:sz="2" w:space="0" w:color="auto"/>
              <w:right w:val="single" w:sz="2" w:space="0" w:color="auto"/>
            </w:tcBorders>
          </w:tcPr>
          <w:p w14:paraId="2C06E86F" w14:textId="77777777" w:rsidR="00134248" w:rsidRPr="004E5748" w:rsidRDefault="00134248" w:rsidP="00C828FA">
            <w:pPr>
              <w:rPr>
                <w:iCs/>
                <w:lang w:val="en-GB"/>
              </w:rPr>
            </w:pPr>
            <w:r w:rsidRPr="004E5748">
              <w:rPr>
                <w:iCs/>
                <w:lang w:val="en-GB"/>
              </w:rPr>
              <w:t>C0020/R0040</w:t>
            </w:r>
          </w:p>
        </w:tc>
        <w:tc>
          <w:tcPr>
            <w:tcW w:w="2126" w:type="dxa"/>
            <w:tcBorders>
              <w:top w:val="single" w:sz="2" w:space="0" w:color="auto"/>
              <w:left w:val="single" w:sz="2" w:space="0" w:color="auto"/>
              <w:bottom w:val="single" w:sz="2" w:space="0" w:color="auto"/>
              <w:right w:val="single" w:sz="2" w:space="0" w:color="auto"/>
            </w:tcBorders>
          </w:tcPr>
          <w:p w14:paraId="200FC6CA" w14:textId="77777777" w:rsidR="00134248" w:rsidRPr="004E5748" w:rsidRDefault="00134248" w:rsidP="00C828FA">
            <w:pPr>
              <w:rPr>
                <w:lang w:val="en-GB"/>
              </w:rPr>
            </w:pPr>
            <w:r w:rsidRPr="004E5748">
              <w:rPr>
                <w:lang w:val="en-GB"/>
              </w:rPr>
              <w:t>Business located in the considered country:</w:t>
            </w:r>
          </w:p>
          <w:p w14:paraId="1849F7E8" w14:textId="204D9B77" w:rsidR="00134248" w:rsidRPr="004E5748" w:rsidRDefault="004C5A80" w:rsidP="00C828FA">
            <w:pPr>
              <w:rPr>
                <w:lang w:val="en-GB"/>
              </w:rPr>
            </w:pPr>
            <w:ins w:id="87" w:author="Author">
              <w:r>
                <w:rPr>
                  <w:lang w:val="en-GB"/>
                </w:rPr>
                <w:t xml:space="preserve">Gross </w:t>
              </w:r>
            </w:ins>
            <w:r w:rsidR="00134248" w:rsidRPr="004E5748">
              <w:rPr>
                <w:lang w:val="en-GB"/>
              </w:rPr>
              <w:t>Claims incurred (direct)</w:t>
            </w:r>
          </w:p>
        </w:tc>
        <w:tc>
          <w:tcPr>
            <w:tcW w:w="5320" w:type="dxa"/>
            <w:tcBorders>
              <w:top w:val="single" w:sz="2" w:space="0" w:color="auto"/>
              <w:left w:val="single" w:sz="2" w:space="0" w:color="auto"/>
              <w:bottom w:val="single" w:sz="2" w:space="0" w:color="auto"/>
              <w:right w:val="single" w:sz="2" w:space="0" w:color="auto"/>
            </w:tcBorders>
          </w:tcPr>
          <w:p w14:paraId="68B84A2B" w14:textId="7115B145" w:rsidR="00134248" w:rsidRPr="004E5748" w:rsidRDefault="00134248" w:rsidP="00C828FA">
            <w:pPr>
              <w:rPr>
                <w:lang w:val="en-GB"/>
              </w:rPr>
            </w:pPr>
            <w:r w:rsidRPr="004E5748">
              <w:rPr>
                <w:lang w:val="en-GB"/>
              </w:rPr>
              <w:t xml:space="preserve">Claims incurred in the reporting period as </w:t>
            </w:r>
            <w:r w:rsidR="00975923">
              <w:rPr>
                <w:lang w:val="en-GB"/>
              </w:rPr>
              <w:t>laid down</w:t>
            </w:r>
            <w:r w:rsidR="00975923" w:rsidRPr="004E5748">
              <w:rPr>
                <w:lang w:val="en-GB"/>
              </w:rPr>
              <w:t xml:space="preserve"> </w:t>
            </w:r>
            <w:r w:rsidRPr="004E5748">
              <w:rPr>
                <w:lang w:val="en-GB"/>
              </w:rPr>
              <w:t>in</w:t>
            </w:r>
            <w:r w:rsidR="006F7B0F">
              <w:rPr>
                <w:lang w:val="en-GB"/>
              </w:rPr>
              <w:t xml:space="preserve"> </w:t>
            </w:r>
            <w:r w:rsidR="0087041D">
              <w:rPr>
                <w:lang w:val="en-GB"/>
              </w:rPr>
              <w:t>A</w:t>
            </w:r>
            <w:r w:rsidR="006F7B0F">
              <w:rPr>
                <w:lang w:val="en-GB"/>
              </w:rPr>
              <w:t>rticle 38 of</w:t>
            </w:r>
            <w:r w:rsidRPr="004E5748">
              <w:rPr>
                <w:lang w:val="en-GB"/>
              </w:rPr>
              <w:t xml:space="preserve"> </w:t>
            </w:r>
            <w:r w:rsidR="00BC13F7" w:rsidRPr="004E5748">
              <w:rPr>
                <w:lang w:val="en-GB"/>
              </w:rPr>
              <w:t>D</w:t>
            </w:r>
            <w:r w:rsidRPr="004E5748">
              <w:rPr>
                <w:lang w:val="en-GB"/>
              </w:rPr>
              <w:t>irective 91/674/EEC</w:t>
            </w:r>
            <w:r w:rsidR="00BC13F7" w:rsidRPr="004E5748">
              <w:rPr>
                <w:lang w:val="en-GB"/>
              </w:rPr>
              <w:t>,</w:t>
            </w:r>
            <w:r w:rsidRPr="004E5748">
              <w:rPr>
                <w:lang w:val="en-GB"/>
              </w:rPr>
              <w:t xml:space="preserve"> where applicable: the claims incurred means the sum of the claims paid and the change in the provision for claims during the financial year related to insurance contracts.</w:t>
            </w:r>
          </w:p>
          <w:p w14:paraId="010255BD" w14:textId="0A8C2918" w:rsidR="00134248" w:rsidRPr="004E5748" w:rsidRDefault="00134248" w:rsidP="00C828FA">
            <w:pPr>
              <w:rPr>
                <w:lang w:val="en-GB"/>
              </w:rPr>
            </w:pPr>
            <w:r w:rsidRPr="004E5748">
              <w:rPr>
                <w:lang w:val="en-GB"/>
              </w:rPr>
              <w:t xml:space="preserve">Only for the business where the risk </w:t>
            </w:r>
            <w:proofErr w:type="gramStart"/>
            <w:r w:rsidRPr="004E5748">
              <w:rPr>
                <w:lang w:val="en-GB"/>
              </w:rPr>
              <w:t>is located in</w:t>
            </w:r>
            <w:proofErr w:type="gramEnd"/>
            <w:r w:rsidRPr="004E5748">
              <w:rPr>
                <w:lang w:val="en-GB"/>
              </w:rPr>
              <w:t xml:space="preserve"> the country </w:t>
            </w:r>
            <w:r w:rsidR="00975923" w:rsidRPr="004E5748">
              <w:rPr>
                <w:lang w:val="en-GB"/>
              </w:rPr>
              <w:t>considered</w:t>
            </w:r>
            <w:r w:rsidR="00975923">
              <w:rPr>
                <w:lang w:val="en-GB"/>
              </w:rPr>
              <w:t xml:space="preserve"> </w:t>
            </w:r>
            <w:r w:rsidRPr="004E5748">
              <w:rPr>
                <w:lang w:val="en-GB"/>
              </w:rPr>
              <w:t>and for direct non-life insurance business.</w:t>
            </w:r>
          </w:p>
          <w:p w14:paraId="519FE410" w14:textId="77777777" w:rsidR="00134248" w:rsidRPr="004E5748" w:rsidRDefault="00134248" w:rsidP="00C828FA">
            <w:pPr>
              <w:rPr>
                <w:lang w:val="en-GB"/>
              </w:rPr>
            </w:pPr>
            <w:r w:rsidRPr="004E5748">
              <w:rPr>
                <w:lang w:val="en-GB"/>
              </w:rPr>
              <w:t>The figure for claims incurred shall exclude claims management expenses and the movement in provisions in claims management expenses.</w:t>
            </w:r>
          </w:p>
        </w:tc>
      </w:tr>
      <w:tr w:rsidR="00F672D2" w:rsidRPr="000C7CC5" w14:paraId="41A51DD6" w14:textId="77777777" w:rsidTr="00C828FA">
        <w:tc>
          <w:tcPr>
            <w:tcW w:w="1840" w:type="dxa"/>
            <w:tcBorders>
              <w:top w:val="single" w:sz="2" w:space="0" w:color="auto"/>
              <w:left w:val="single" w:sz="2" w:space="0" w:color="auto"/>
              <w:bottom w:val="single" w:sz="2" w:space="0" w:color="auto"/>
              <w:right w:val="single" w:sz="2" w:space="0" w:color="auto"/>
            </w:tcBorders>
          </w:tcPr>
          <w:p w14:paraId="72DBF44C" w14:textId="77777777" w:rsidR="00134248" w:rsidRPr="004E5748" w:rsidRDefault="00134248" w:rsidP="00C828FA">
            <w:pPr>
              <w:rPr>
                <w:iCs/>
                <w:lang w:val="en-GB"/>
              </w:rPr>
            </w:pPr>
            <w:r w:rsidRPr="004E5748">
              <w:rPr>
                <w:iCs/>
                <w:lang w:val="en-GB"/>
              </w:rPr>
              <w:t>C0020/R0041</w:t>
            </w:r>
          </w:p>
        </w:tc>
        <w:tc>
          <w:tcPr>
            <w:tcW w:w="2126" w:type="dxa"/>
            <w:tcBorders>
              <w:top w:val="single" w:sz="2" w:space="0" w:color="auto"/>
              <w:left w:val="single" w:sz="2" w:space="0" w:color="auto"/>
              <w:bottom w:val="single" w:sz="2" w:space="0" w:color="auto"/>
              <w:right w:val="single" w:sz="2" w:space="0" w:color="auto"/>
            </w:tcBorders>
          </w:tcPr>
          <w:p w14:paraId="7B380B41" w14:textId="77777777" w:rsidR="00134248" w:rsidRPr="004E5748" w:rsidRDefault="00134248" w:rsidP="00C828FA">
            <w:pPr>
              <w:rPr>
                <w:lang w:val="en-GB"/>
              </w:rPr>
            </w:pPr>
            <w:r w:rsidRPr="004E5748">
              <w:rPr>
                <w:lang w:val="en-GB"/>
              </w:rPr>
              <w:t>Business located in the considered country:</w:t>
            </w:r>
          </w:p>
          <w:p w14:paraId="3014C25D" w14:textId="335ACDCD" w:rsidR="00134248" w:rsidRPr="004E5748" w:rsidRDefault="004C5A80" w:rsidP="00C828FA">
            <w:pPr>
              <w:rPr>
                <w:lang w:val="en-GB"/>
              </w:rPr>
            </w:pPr>
            <w:ins w:id="88" w:author="Author">
              <w:r>
                <w:rPr>
                  <w:lang w:val="en-GB"/>
                </w:rPr>
                <w:t xml:space="preserve">Gross </w:t>
              </w:r>
            </w:ins>
            <w:r w:rsidR="00134248" w:rsidRPr="004E5748">
              <w:rPr>
                <w:lang w:val="en-GB"/>
              </w:rPr>
              <w:t>Claims incurred (proportional reinsurance)</w:t>
            </w:r>
          </w:p>
        </w:tc>
        <w:tc>
          <w:tcPr>
            <w:tcW w:w="5320" w:type="dxa"/>
            <w:tcBorders>
              <w:top w:val="single" w:sz="2" w:space="0" w:color="auto"/>
              <w:left w:val="single" w:sz="2" w:space="0" w:color="auto"/>
              <w:bottom w:val="single" w:sz="2" w:space="0" w:color="auto"/>
              <w:right w:val="single" w:sz="2" w:space="0" w:color="auto"/>
            </w:tcBorders>
          </w:tcPr>
          <w:p w14:paraId="2771261B" w14:textId="21F8ECEA" w:rsidR="00134248" w:rsidRPr="004E5748" w:rsidRDefault="00134248" w:rsidP="00C828FA">
            <w:pPr>
              <w:rPr>
                <w:lang w:val="en-GB"/>
              </w:rPr>
            </w:pPr>
            <w:r w:rsidRPr="004E5748">
              <w:rPr>
                <w:lang w:val="en-GB"/>
              </w:rPr>
              <w:t xml:space="preserve">Claims incurred in the reporting period as </w:t>
            </w:r>
            <w:r w:rsidR="00975923">
              <w:rPr>
                <w:lang w:val="en-GB"/>
              </w:rPr>
              <w:t>laid down</w:t>
            </w:r>
            <w:r w:rsidR="00975923" w:rsidRPr="004E5748">
              <w:rPr>
                <w:lang w:val="en-GB"/>
              </w:rPr>
              <w:t xml:space="preserve"> </w:t>
            </w:r>
            <w:r w:rsidRPr="004E5748">
              <w:rPr>
                <w:lang w:val="en-GB"/>
              </w:rPr>
              <w:t xml:space="preserve">in </w:t>
            </w:r>
            <w:r w:rsidR="0087041D">
              <w:rPr>
                <w:lang w:val="en-GB"/>
              </w:rPr>
              <w:t>A</w:t>
            </w:r>
            <w:r w:rsidR="006F7B0F">
              <w:rPr>
                <w:lang w:val="en-GB"/>
              </w:rPr>
              <w:t xml:space="preserve">rticle 38 of </w:t>
            </w:r>
            <w:r w:rsidR="00BC13F7" w:rsidRPr="004E5748">
              <w:rPr>
                <w:lang w:val="en-GB"/>
              </w:rPr>
              <w:t>D</w:t>
            </w:r>
            <w:r w:rsidRPr="004E5748">
              <w:rPr>
                <w:lang w:val="en-GB"/>
              </w:rPr>
              <w:t>irective 91/674/EEC</w:t>
            </w:r>
            <w:r w:rsidR="00975923">
              <w:rPr>
                <w:lang w:val="en-GB"/>
              </w:rPr>
              <w:t>,</w:t>
            </w:r>
            <w:r w:rsidRPr="004E5748">
              <w:rPr>
                <w:lang w:val="en-GB"/>
              </w:rPr>
              <w:t xml:space="preserve"> where applicable: the claims incurred means the sum of the claims paid and the change in the provision for claims during the financial year related to insurance contracts.</w:t>
            </w:r>
          </w:p>
          <w:p w14:paraId="3ACF95C0" w14:textId="06B03AAB" w:rsidR="00134248" w:rsidRPr="004E5748" w:rsidRDefault="00134248" w:rsidP="00C828FA">
            <w:pPr>
              <w:rPr>
                <w:lang w:val="en-GB"/>
              </w:rPr>
            </w:pPr>
            <w:r w:rsidRPr="004E5748">
              <w:rPr>
                <w:lang w:val="en-GB"/>
              </w:rPr>
              <w:t xml:space="preserve">Only for the business where the risk </w:t>
            </w:r>
            <w:proofErr w:type="gramStart"/>
            <w:r w:rsidRPr="004E5748">
              <w:rPr>
                <w:lang w:val="en-GB"/>
              </w:rPr>
              <w:t>is located in</w:t>
            </w:r>
            <w:proofErr w:type="gramEnd"/>
            <w:r w:rsidRPr="004E5748">
              <w:rPr>
                <w:lang w:val="en-GB"/>
              </w:rPr>
              <w:t xml:space="preserve"> the country </w:t>
            </w:r>
            <w:r w:rsidR="00975923" w:rsidRPr="004E5748">
              <w:rPr>
                <w:lang w:val="en-GB"/>
              </w:rPr>
              <w:t>considered</w:t>
            </w:r>
            <w:r w:rsidR="00975923">
              <w:rPr>
                <w:lang w:val="en-GB"/>
              </w:rPr>
              <w:t xml:space="preserve"> </w:t>
            </w:r>
            <w:r w:rsidRPr="004E5748">
              <w:rPr>
                <w:lang w:val="en-GB"/>
              </w:rPr>
              <w:t>and for proportional non-life reinsurance business.</w:t>
            </w:r>
          </w:p>
          <w:p w14:paraId="48B0CC94" w14:textId="77777777" w:rsidR="00134248" w:rsidRPr="004E5748" w:rsidRDefault="00134248" w:rsidP="00C828FA">
            <w:pPr>
              <w:rPr>
                <w:lang w:val="en-GB"/>
              </w:rPr>
            </w:pPr>
            <w:r w:rsidRPr="004E5748">
              <w:rPr>
                <w:lang w:val="en-GB"/>
              </w:rPr>
              <w:t>The figure for claims incurred shall exclude claims management expenses and the movement in provisions in claims management expenses.</w:t>
            </w:r>
          </w:p>
        </w:tc>
      </w:tr>
      <w:tr w:rsidR="00F672D2" w:rsidRPr="000C7CC5" w14:paraId="3F44CAEA" w14:textId="77777777" w:rsidTr="00C828FA">
        <w:tc>
          <w:tcPr>
            <w:tcW w:w="1840" w:type="dxa"/>
            <w:tcBorders>
              <w:top w:val="single" w:sz="2" w:space="0" w:color="auto"/>
              <w:left w:val="single" w:sz="2" w:space="0" w:color="auto"/>
              <w:bottom w:val="single" w:sz="2" w:space="0" w:color="auto"/>
              <w:right w:val="single" w:sz="2" w:space="0" w:color="auto"/>
            </w:tcBorders>
          </w:tcPr>
          <w:p w14:paraId="76766CEF" w14:textId="77777777" w:rsidR="00134248" w:rsidRPr="004E5748" w:rsidRDefault="00134248" w:rsidP="00C828FA">
            <w:pPr>
              <w:rPr>
                <w:iCs/>
                <w:lang w:val="en-GB"/>
              </w:rPr>
            </w:pPr>
            <w:r w:rsidRPr="004E5748">
              <w:rPr>
                <w:iCs/>
                <w:lang w:val="en-GB"/>
              </w:rPr>
              <w:t>C0020/R0042</w:t>
            </w:r>
          </w:p>
        </w:tc>
        <w:tc>
          <w:tcPr>
            <w:tcW w:w="2126" w:type="dxa"/>
            <w:tcBorders>
              <w:top w:val="single" w:sz="2" w:space="0" w:color="auto"/>
              <w:left w:val="single" w:sz="2" w:space="0" w:color="auto"/>
              <w:bottom w:val="single" w:sz="2" w:space="0" w:color="auto"/>
              <w:right w:val="single" w:sz="2" w:space="0" w:color="auto"/>
            </w:tcBorders>
          </w:tcPr>
          <w:p w14:paraId="383E16FE" w14:textId="77777777" w:rsidR="00134248" w:rsidRPr="004E5748" w:rsidRDefault="00134248" w:rsidP="00C828FA">
            <w:pPr>
              <w:rPr>
                <w:lang w:val="en-GB"/>
              </w:rPr>
            </w:pPr>
            <w:r w:rsidRPr="004E5748">
              <w:rPr>
                <w:lang w:val="en-GB"/>
              </w:rPr>
              <w:t>Business located in the considered country:</w:t>
            </w:r>
          </w:p>
          <w:p w14:paraId="4104E604" w14:textId="2167CA01" w:rsidR="00134248" w:rsidRPr="004E5748" w:rsidRDefault="004C5A80" w:rsidP="00C828FA">
            <w:pPr>
              <w:rPr>
                <w:lang w:val="en-GB"/>
              </w:rPr>
            </w:pPr>
            <w:ins w:id="89" w:author="Author">
              <w:r>
                <w:rPr>
                  <w:lang w:val="en-GB"/>
                </w:rPr>
                <w:t xml:space="preserve">Gross </w:t>
              </w:r>
            </w:ins>
            <w:r w:rsidR="00134248" w:rsidRPr="004E5748">
              <w:rPr>
                <w:lang w:val="en-GB"/>
              </w:rPr>
              <w:t>Claims incurred (non-proportional reinsurance)</w:t>
            </w:r>
          </w:p>
        </w:tc>
        <w:tc>
          <w:tcPr>
            <w:tcW w:w="5320" w:type="dxa"/>
            <w:tcBorders>
              <w:top w:val="single" w:sz="2" w:space="0" w:color="auto"/>
              <w:left w:val="single" w:sz="2" w:space="0" w:color="auto"/>
              <w:bottom w:val="single" w:sz="2" w:space="0" w:color="auto"/>
              <w:right w:val="single" w:sz="2" w:space="0" w:color="auto"/>
            </w:tcBorders>
          </w:tcPr>
          <w:p w14:paraId="73F8F5D3" w14:textId="45D15E37" w:rsidR="00134248" w:rsidRPr="004E5748" w:rsidRDefault="00134248" w:rsidP="00C828FA">
            <w:pPr>
              <w:rPr>
                <w:lang w:val="en-GB"/>
              </w:rPr>
            </w:pPr>
            <w:r w:rsidRPr="004E5748">
              <w:rPr>
                <w:lang w:val="en-GB"/>
              </w:rPr>
              <w:t xml:space="preserve">Claims incurred in the reporting period as </w:t>
            </w:r>
            <w:r w:rsidR="00975923">
              <w:rPr>
                <w:lang w:val="en-GB"/>
              </w:rPr>
              <w:t>laid down</w:t>
            </w:r>
            <w:r w:rsidR="00975923" w:rsidRPr="004E5748">
              <w:rPr>
                <w:lang w:val="en-GB"/>
              </w:rPr>
              <w:t xml:space="preserve"> </w:t>
            </w:r>
            <w:r w:rsidRPr="004E5748">
              <w:rPr>
                <w:lang w:val="en-GB"/>
              </w:rPr>
              <w:t xml:space="preserve">in </w:t>
            </w:r>
            <w:r w:rsidR="0087041D">
              <w:rPr>
                <w:lang w:val="en-GB"/>
              </w:rPr>
              <w:t>A</w:t>
            </w:r>
            <w:r w:rsidR="006F7B0F">
              <w:rPr>
                <w:lang w:val="en-GB"/>
              </w:rPr>
              <w:t xml:space="preserve">rticle 38 of </w:t>
            </w:r>
            <w:r w:rsidR="00BC13F7" w:rsidRPr="004E5748">
              <w:rPr>
                <w:lang w:val="en-GB"/>
              </w:rPr>
              <w:t>D</w:t>
            </w:r>
            <w:r w:rsidRPr="004E5748">
              <w:rPr>
                <w:lang w:val="en-GB"/>
              </w:rPr>
              <w:t>irective 91/674/EEC</w:t>
            </w:r>
            <w:r w:rsidR="00BC13F7" w:rsidRPr="004E5748">
              <w:rPr>
                <w:lang w:val="en-GB"/>
              </w:rPr>
              <w:t>,</w:t>
            </w:r>
            <w:r w:rsidRPr="004E5748">
              <w:rPr>
                <w:lang w:val="en-GB"/>
              </w:rPr>
              <w:t xml:space="preserve"> where applicable: the claims incurred means the sum of the claims paid and the change in the provision for claims during the financial year related to insurance contracts.</w:t>
            </w:r>
          </w:p>
          <w:p w14:paraId="30FB9FB5" w14:textId="1A9800FD" w:rsidR="00134248" w:rsidRPr="004E5748" w:rsidRDefault="00134248" w:rsidP="00C828FA">
            <w:pPr>
              <w:rPr>
                <w:lang w:val="en-GB"/>
              </w:rPr>
            </w:pPr>
            <w:r w:rsidRPr="004E5748">
              <w:rPr>
                <w:lang w:val="en-GB"/>
              </w:rPr>
              <w:lastRenderedPageBreak/>
              <w:t xml:space="preserve">Only for the business where the risk </w:t>
            </w:r>
            <w:proofErr w:type="gramStart"/>
            <w:r w:rsidRPr="004E5748">
              <w:rPr>
                <w:lang w:val="en-GB"/>
              </w:rPr>
              <w:t>is located in</w:t>
            </w:r>
            <w:proofErr w:type="gramEnd"/>
            <w:r w:rsidRPr="004E5748">
              <w:rPr>
                <w:lang w:val="en-GB"/>
              </w:rPr>
              <w:t xml:space="preserve"> the country </w:t>
            </w:r>
            <w:r w:rsidR="00975923" w:rsidRPr="004E5748">
              <w:rPr>
                <w:lang w:val="en-GB"/>
              </w:rPr>
              <w:t xml:space="preserve">considered </w:t>
            </w:r>
            <w:r w:rsidRPr="004E5748">
              <w:rPr>
                <w:lang w:val="en-GB"/>
              </w:rPr>
              <w:t xml:space="preserve">and for non-proportional non-life reinsurance business. </w:t>
            </w:r>
          </w:p>
          <w:p w14:paraId="402AA690" w14:textId="77777777" w:rsidR="00134248" w:rsidRPr="004E5748" w:rsidRDefault="00134248" w:rsidP="00C828FA">
            <w:pPr>
              <w:rPr>
                <w:lang w:val="en-GB"/>
              </w:rPr>
            </w:pPr>
            <w:r w:rsidRPr="004E5748">
              <w:rPr>
                <w:lang w:val="en-GB"/>
              </w:rPr>
              <w:t>The figure for claims incurred shall exclude claims management expenses and the movement in provisions in claims management expenses.</w:t>
            </w:r>
          </w:p>
        </w:tc>
      </w:tr>
      <w:tr w:rsidR="00F672D2" w:rsidRPr="000C7CC5" w14:paraId="3DA3F67C" w14:textId="77777777" w:rsidTr="00C828FA">
        <w:tc>
          <w:tcPr>
            <w:tcW w:w="1840" w:type="dxa"/>
            <w:tcBorders>
              <w:top w:val="single" w:sz="2" w:space="0" w:color="auto"/>
              <w:left w:val="single" w:sz="2" w:space="0" w:color="auto"/>
              <w:bottom w:val="single" w:sz="2" w:space="0" w:color="auto"/>
              <w:right w:val="single" w:sz="2" w:space="0" w:color="auto"/>
            </w:tcBorders>
          </w:tcPr>
          <w:p w14:paraId="4D293C5D" w14:textId="212CE15C" w:rsidR="00134248" w:rsidRPr="004E5748" w:rsidRDefault="00134248" w:rsidP="00C828FA">
            <w:pPr>
              <w:rPr>
                <w:iCs/>
                <w:lang w:val="en-GB"/>
              </w:rPr>
            </w:pPr>
            <w:del w:id="90" w:author="Author">
              <w:r w:rsidRPr="004E5748" w:rsidDel="008634A5">
                <w:rPr>
                  <w:iCs/>
                  <w:lang w:val="en-GB"/>
                </w:rPr>
                <w:lastRenderedPageBreak/>
                <w:delText>C0020/R0050</w:delText>
              </w:r>
            </w:del>
          </w:p>
        </w:tc>
        <w:tc>
          <w:tcPr>
            <w:tcW w:w="2126" w:type="dxa"/>
            <w:tcBorders>
              <w:top w:val="single" w:sz="2" w:space="0" w:color="auto"/>
              <w:left w:val="single" w:sz="2" w:space="0" w:color="auto"/>
              <w:bottom w:val="single" w:sz="2" w:space="0" w:color="auto"/>
              <w:right w:val="single" w:sz="2" w:space="0" w:color="auto"/>
            </w:tcBorders>
          </w:tcPr>
          <w:p w14:paraId="41FD8EF5" w14:textId="1F81AE7A" w:rsidR="00134248" w:rsidRPr="004E5748" w:rsidDel="008634A5" w:rsidRDefault="00134248" w:rsidP="00C828FA">
            <w:pPr>
              <w:rPr>
                <w:del w:id="91" w:author="Author"/>
                <w:lang w:val="en-GB"/>
              </w:rPr>
            </w:pPr>
            <w:del w:id="92" w:author="Author">
              <w:r w:rsidRPr="004E5748" w:rsidDel="008634A5">
                <w:rPr>
                  <w:lang w:val="en-GB"/>
                </w:rPr>
                <w:delText>Business located in the considered country:</w:delText>
              </w:r>
            </w:del>
          </w:p>
          <w:p w14:paraId="3762184F" w14:textId="5FC1998F" w:rsidR="00134248" w:rsidRPr="004E5748" w:rsidRDefault="00134248" w:rsidP="00C828FA">
            <w:pPr>
              <w:rPr>
                <w:lang w:val="en-GB"/>
              </w:rPr>
            </w:pPr>
            <w:del w:id="93" w:author="Author">
              <w:r w:rsidRPr="004E5748" w:rsidDel="008634A5">
                <w:rPr>
                  <w:lang w:val="en-GB"/>
                </w:rPr>
                <w:delText>Gross Expenses Incurred (direct)</w:delText>
              </w:r>
            </w:del>
          </w:p>
        </w:tc>
        <w:tc>
          <w:tcPr>
            <w:tcW w:w="5320" w:type="dxa"/>
            <w:tcBorders>
              <w:top w:val="single" w:sz="2" w:space="0" w:color="auto"/>
              <w:left w:val="single" w:sz="2" w:space="0" w:color="auto"/>
              <w:bottom w:val="single" w:sz="2" w:space="0" w:color="auto"/>
              <w:right w:val="single" w:sz="2" w:space="0" w:color="auto"/>
            </w:tcBorders>
          </w:tcPr>
          <w:p w14:paraId="494B573B" w14:textId="334F2E1C" w:rsidR="00134248" w:rsidRPr="004E5748" w:rsidDel="008634A5" w:rsidRDefault="00134248" w:rsidP="00C828FA">
            <w:pPr>
              <w:rPr>
                <w:del w:id="94" w:author="Author"/>
                <w:lang w:val="en-GB"/>
              </w:rPr>
            </w:pPr>
            <w:del w:id="95" w:author="Author">
              <w:r w:rsidRPr="004E5748" w:rsidDel="008634A5">
                <w:rPr>
                  <w:lang w:val="en-GB"/>
                </w:rPr>
                <w:delText>All technical expenses incurred by the undertaking during the reporting period, on accrual basis.</w:delText>
              </w:r>
            </w:del>
          </w:p>
          <w:p w14:paraId="6A5E45AD" w14:textId="7257A640" w:rsidR="00134248" w:rsidRPr="004E5748" w:rsidRDefault="00134248" w:rsidP="00C87331">
            <w:pPr>
              <w:rPr>
                <w:lang w:val="en-GB"/>
              </w:rPr>
            </w:pPr>
            <w:del w:id="96" w:author="Author">
              <w:r w:rsidRPr="004E5748" w:rsidDel="008634A5">
                <w:rPr>
                  <w:lang w:val="en-GB"/>
                </w:rPr>
                <w:delText xml:space="preserve">Only for the business where the risk is located in the country </w:delText>
              </w:r>
              <w:r w:rsidR="00C87331" w:rsidRPr="004E5748" w:rsidDel="008634A5">
                <w:rPr>
                  <w:lang w:val="en-GB"/>
                </w:rPr>
                <w:delText xml:space="preserve">considered </w:delText>
              </w:r>
              <w:r w:rsidRPr="004E5748" w:rsidDel="008634A5">
                <w:rPr>
                  <w:lang w:val="en-GB"/>
                </w:rPr>
                <w:delText>and for direct non-life insurance business.</w:delText>
              </w:r>
            </w:del>
          </w:p>
        </w:tc>
      </w:tr>
      <w:tr w:rsidR="00F672D2" w:rsidRPr="000C7CC5" w14:paraId="38D297EA" w14:textId="77777777" w:rsidTr="00C828FA">
        <w:tc>
          <w:tcPr>
            <w:tcW w:w="1840" w:type="dxa"/>
            <w:tcBorders>
              <w:top w:val="single" w:sz="2" w:space="0" w:color="auto"/>
              <w:left w:val="single" w:sz="2" w:space="0" w:color="auto"/>
              <w:bottom w:val="single" w:sz="2" w:space="0" w:color="auto"/>
              <w:right w:val="single" w:sz="2" w:space="0" w:color="auto"/>
            </w:tcBorders>
          </w:tcPr>
          <w:p w14:paraId="5633B775" w14:textId="0B585273" w:rsidR="00134248" w:rsidRPr="004E5748" w:rsidRDefault="00134248" w:rsidP="00C828FA">
            <w:pPr>
              <w:rPr>
                <w:iCs/>
                <w:lang w:val="en-GB"/>
              </w:rPr>
            </w:pPr>
            <w:del w:id="97" w:author="Author">
              <w:r w:rsidRPr="004E5748" w:rsidDel="008634A5">
                <w:rPr>
                  <w:iCs/>
                  <w:lang w:val="en-GB"/>
                </w:rPr>
                <w:delText>C0020/R0051</w:delText>
              </w:r>
            </w:del>
          </w:p>
        </w:tc>
        <w:tc>
          <w:tcPr>
            <w:tcW w:w="2126" w:type="dxa"/>
            <w:tcBorders>
              <w:top w:val="single" w:sz="2" w:space="0" w:color="auto"/>
              <w:left w:val="single" w:sz="2" w:space="0" w:color="auto"/>
              <w:bottom w:val="single" w:sz="2" w:space="0" w:color="auto"/>
              <w:right w:val="single" w:sz="2" w:space="0" w:color="auto"/>
            </w:tcBorders>
          </w:tcPr>
          <w:p w14:paraId="1911D720" w14:textId="0B1451A0" w:rsidR="00134248" w:rsidRPr="004E5748" w:rsidDel="008634A5" w:rsidRDefault="00134248" w:rsidP="00C828FA">
            <w:pPr>
              <w:rPr>
                <w:del w:id="98" w:author="Author"/>
                <w:lang w:val="en-GB"/>
              </w:rPr>
            </w:pPr>
            <w:del w:id="99" w:author="Author">
              <w:r w:rsidRPr="004E5748" w:rsidDel="008634A5">
                <w:rPr>
                  <w:lang w:val="en-GB"/>
                </w:rPr>
                <w:delText>Business located in the considered country:</w:delText>
              </w:r>
            </w:del>
          </w:p>
          <w:p w14:paraId="5C76B560" w14:textId="258C1D9A" w:rsidR="00134248" w:rsidRPr="004E5748" w:rsidRDefault="00134248" w:rsidP="00C828FA">
            <w:pPr>
              <w:rPr>
                <w:lang w:val="en-GB"/>
              </w:rPr>
            </w:pPr>
            <w:del w:id="100" w:author="Author">
              <w:r w:rsidRPr="004E5748" w:rsidDel="008634A5">
                <w:rPr>
                  <w:lang w:val="en-GB"/>
                </w:rPr>
                <w:delText>Gross Expenses Incurred (proportional reinsurance)</w:delText>
              </w:r>
            </w:del>
          </w:p>
        </w:tc>
        <w:tc>
          <w:tcPr>
            <w:tcW w:w="5320" w:type="dxa"/>
            <w:tcBorders>
              <w:top w:val="single" w:sz="2" w:space="0" w:color="auto"/>
              <w:left w:val="single" w:sz="2" w:space="0" w:color="auto"/>
              <w:bottom w:val="single" w:sz="2" w:space="0" w:color="auto"/>
              <w:right w:val="single" w:sz="2" w:space="0" w:color="auto"/>
            </w:tcBorders>
          </w:tcPr>
          <w:p w14:paraId="5118FA0B" w14:textId="62242836" w:rsidR="00134248" w:rsidRPr="004E5748" w:rsidDel="008634A5" w:rsidRDefault="00134248" w:rsidP="00C828FA">
            <w:pPr>
              <w:rPr>
                <w:del w:id="101" w:author="Author"/>
                <w:lang w:val="en-GB"/>
              </w:rPr>
            </w:pPr>
            <w:del w:id="102" w:author="Author">
              <w:r w:rsidRPr="004E5748" w:rsidDel="008634A5">
                <w:rPr>
                  <w:lang w:val="en-GB"/>
                </w:rPr>
                <w:delText>All technical expenses incurred by the undertaking during the reporting period, on accrual basis.</w:delText>
              </w:r>
            </w:del>
          </w:p>
          <w:p w14:paraId="463D4D7D" w14:textId="4BF7B86A" w:rsidR="00134248" w:rsidRPr="004E5748" w:rsidRDefault="00134248" w:rsidP="009C0AF7">
            <w:pPr>
              <w:rPr>
                <w:lang w:val="en-GB"/>
              </w:rPr>
            </w:pPr>
            <w:del w:id="103" w:author="Author">
              <w:r w:rsidRPr="004E5748" w:rsidDel="008634A5">
                <w:rPr>
                  <w:lang w:val="en-GB"/>
                </w:rPr>
                <w:delText xml:space="preserve">Only for the business where the risk is located in the country </w:delText>
              </w:r>
              <w:r w:rsidR="00C87331" w:rsidRPr="004E5748" w:rsidDel="008634A5">
                <w:rPr>
                  <w:lang w:val="en-GB"/>
                </w:rPr>
                <w:delText>considered</w:delText>
              </w:r>
              <w:r w:rsidR="00C87331" w:rsidDel="008634A5">
                <w:rPr>
                  <w:lang w:val="en-GB"/>
                </w:rPr>
                <w:delText xml:space="preserve"> </w:delText>
              </w:r>
              <w:r w:rsidRPr="004E5748" w:rsidDel="008634A5">
                <w:rPr>
                  <w:lang w:val="en-GB"/>
                </w:rPr>
                <w:delText>and for proportional non-life reinsurance business.</w:delText>
              </w:r>
            </w:del>
          </w:p>
        </w:tc>
      </w:tr>
      <w:tr w:rsidR="00F672D2" w:rsidRPr="000C7CC5" w14:paraId="771CBD00" w14:textId="77777777" w:rsidTr="00C828FA">
        <w:tc>
          <w:tcPr>
            <w:tcW w:w="1840" w:type="dxa"/>
            <w:tcBorders>
              <w:top w:val="single" w:sz="2" w:space="0" w:color="auto"/>
              <w:left w:val="single" w:sz="2" w:space="0" w:color="auto"/>
              <w:bottom w:val="single" w:sz="2" w:space="0" w:color="auto"/>
              <w:right w:val="single" w:sz="2" w:space="0" w:color="auto"/>
            </w:tcBorders>
          </w:tcPr>
          <w:p w14:paraId="021ACE3E" w14:textId="46219A5F" w:rsidR="00134248" w:rsidRPr="004E5748" w:rsidRDefault="00134248" w:rsidP="00C828FA">
            <w:pPr>
              <w:rPr>
                <w:iCs/>
                <w:lang w:val="en-GB"/>
              </w:rPr>
            </w:pPr>
            <w:del w:id="104" w:author="Author">
              <w:r w:rsidRPr="004E5748" w:rsidDel="008634A5">
                <w:rPr>
                  <w:iCs/>
                  <w:lang w:val="en-GB"/>
                </w:rPr>
                <w:delText>C0020/R0052</w:delText>
              </w:r>
            </w:del>
          </w:p>
        </w:tc>
        <w:tc>
          <w:tcPr>
            <w:tcW w:w="2126" w:type="dxa"/>
            <w:tcBorders>
              <w:top w:val="single" w:sz="2" w:space="0" w:color="auto"/>
              <w:left w:val="single" w:sz="2" w:space="0" w:color="auto"/>
              <w:bottom w:val="single" w:sz="2" w:space="0" w:color="auto"/>
              <w:right w:val="single" w:sz="2" w:space="0" w:color="auto"/>
            </w:tcBorders>
          </w:tcPr>
          <w:p w14:paraId="5966D905" w14:textId="41DE8E9A" w:rsidR="00134248" w:rsidRPr="004E5748" w:rsidDel="008634A5" w:rsidRDefault="00134248" w:rsidP="00C828FA">
            <w:pPr>
              <w:rPr>
                <w:del w:id="105" w:author="Author"/>
                <w:lang w:val="en-GB"/>
              </w:rPr>
            </w:pPr>
            <w:del w:id="106" w:author="Author">
              <w:r w:rsidRPr="004E5748" w:rsidDel="008634A5">
                <w:rPr>
                  <w:lang w:val="en-GB"/>
                </w:rPr>
                <w:delText>Business located in the considered country:</w:delText>
              </w:r>
            </w:del>
          </w:p>
          <w:p w14:paraId="59A06D02" w14:textId="12118B81" w:rsidR="00134248" w:rsidRPr="004E5748" w:rsidRDefault="00134248" w:rsidP="00C828FA">
            <w:pPr>
              <w:rPr>
                <w:lang w:val="en-GB"/>
              </w:rPr>
            </w:pPr>
            <w:del w:id="107" w:author="Author">
              <w:r w:rsidRPr="004E5748" w:rsidDel="008634A5">
                <w:rPr>
                  <w:lang w:val="en-GB"/>
                </w:rPr>
                <w:delText>Gross Expenses Incurred (non-proportional reinsurance)</w:delText>
              </w:r>
            </w:del>
          </w:p>
        </w:tc>
        <w:tc>
          <w:tcPr>
            <w:tcW w:w="5320" w:type="dxa"/>
            <w:tcBorders>
              <w:top w:val="single" w:sz="2" w:space="0" w:color="auto"/>
              <w:left w:val="single" w:sz="2" w:space="0" w:color="auto"/>
              <w:bottom w:val="single" w:sz="2" w:space="0" w:color="auto"/>
              <w:right w:val="single" w:sz="2" w:space="0" w:color="auto"/>
            </w:tcBorders>
          </w:tcPr>
          <w:p w14:paraId="7A82CE8C" w14:textId="2E3F49B5" w:rsidR="00134248" w:rsidRPr="004E5748" w:rsidDel="008634A5" w:rsidRDefault="00134248" w:rsidP="00C828FA">
            <w:pPr>
              <w:rPr>
                <w:del w:id="108" w:author="Author"/>
                <w:lang w:val="en-GB"/>
              </w:rPr>
            </w:pPr>
            <w:del w:id="109" w:author="Author">
              <w:r w:rsidRPr="004E5748" w:rsidDel="008634A5">
                <w:rPr>
                  <w:lang w:val="en-GB"/>
                </w:rPr>
                <w:delText>All technical expenses incurred by the undertaking during the reporting period, on accrual basis.</w:delText>
              </w:r>
            </w:del>
          </w:p>
          <w:p w14:paraId="073AD57C" w14:textId="7E60E923" w:rsidR="00134248" w:rsidRPr="004E5748" w:rsidRDefault="00134248" w:rsidP="009C0AF7">
            <w:pPr>
              <w:rPr>
                <w:lang w:val="en-GB"/>
              </w:rPr>
            </w:pPr>
            <w:del w:id="110" w:author="Author">
              <w:r w:rsidRPr="004E5748" w:rsidDel="008634A5">
                <w:rPr>
                  <w:lang w:val="en-GB"/>
                </w:rPr>
                <w:delText xml:space="preserve">Only for the business where the risk is located in the country </w:delText>
              </w:r>
              <w:r w:rsidR="00BF60D0" w:rsidRPr="004E5748" w:rsidDel="008634A5">
                <w:rPr>
                  <w:lang w:val="en-GB"/>
                </w:rPr>
                <w:delText>considered</w:delText>
              </w:r>
              <w:r w:rsidR="00BF60D0" w:rsidDel="008634A5">
                <w:rPr>
                  <w:lang w:val="en-GB"/>
                </w:rPr>
                <w:delText xml:space="preserve"> </w:delText>
              </w:r>
              <w:r w:rsidRPr="004E5748" w:rsidDel="008634A5">
                <w:rPr>
                  <w:lang w:val="en-GB"/>
                </w:rPr>
                <w:delText>and for non-proportional non-life reinsurance business.</w:delText>
              </w:r>
            </w:del>
          </w:p>
        </w:tc>
      </w:tr>
      <w:tr w:rsidR="00F672D2" w:rsidRPr="000C7CC5" w14:paraId="1CFB20CF" w14:textId="77777777" w:rsidTr="00C828FA">
        <w:tc>
          <w:tcPr>
            <w:tcW w:w="9286" w:type="dxa"/>
            <w:gridSpan w:val="3"/>
            <w:tcBorders>
              <w:top w:val="single" w:sz="2" w:space="0" w:color="auto"/>
              <w:left w:val="single" w:sz="2" w:space="0" w:color="auto"/>
              <w:bottom w:val="single" w:sz="2" w:space="0" w:color="auto"/>
              <w:right w:val="single" w:sz="2" w:space="0" w:color="auto"/>
            </w:tcBorders>
          </w:tcPr>
          <w:p w14:paraId="248BA9BB" w14:textId="77777777" w:rsidR="00134248" w:rsidRPr="004E5748" w:rsidRDefault="00134248" w:rsidP="00C828FA">
            <w:pPr>
              <w:rPr>
                <w:lang w:val="en-GB"/>
              </w:rPr>
            </w:pPr>
            <w:r w:rsidRPr="004E5748">
              <w:rPr>
                <w:i/>
                <w:iCs/>
                <w:lang w:val="en-GB"/>
              </w:rPr>
              <w:t>Home country: Life insurance and reinsurance obligations</w:t>
            </w:r>
          </w:p>
        </w:tc>
      </w:tr>
      <w:tr w:rsidR="00F672D2" w:rsidRPr="000C7CC5" w14:paraId="5ED2BB60" w14:textId="77777777" w:rsidTr="00C828FA">
        <w:tc>
          <w:tcPr>
            <w:tcW w:w="1840" w:type="dxa"/>
            <w:tcBorders>
              <w:top w:val="single" w:sz="2" w:space="0" w:color="auto"/>
              <w:left w:val="single" w:sz="2" w:space="0" w:color="auto"/>
              <w:bottom w:val="single" w:sz="2" w:space="0" w:color="auto"/>
              <w:right w:val="single" w:sz="2" w:space="0" w:color="auto"/>
            </w:tcBorders>
          </w:tcPr>
          <w:p w14:paraId="69266FAD" w14:textId="77777777" w:rsidR="00134248" w:rsidRPr="004E5748" w:rsidRDefault="00134248" w:rsidP="00C828FA">
            <w:pPr>
              <w:rPr>
                <w:iCs/>
                <w:lang w:val="en-GB"/>
              </w:rPr>
            </w:pPr>
            <w:r w:rsidRPr="004E5748">
              <w:rPr>
                <w:iCs/>
                <w:lang w:val="en-GB"/>
              </w:rPr>
              <w:t>C0030/R1020</w:t>
            </w:r>
          </w:p>
        </w:tc>
        <w:tc>
          <w:tcPr>
            <w:tcW w:w="2126" w:type="dxa"/>
            <w:tcBorders>
              <w:top w:val="single" w:sz="2" w:space="0" w:color="auto"/>
              <w:left w:val="single" w:sz="2" w:space="0" w:color="auto"/>
              <w:bottom w:val="single" w:sz="2" w:space="0" w:color="auto"/>
              <w:right w:val="single" w:sz="2" w:space="0" w:color="auto"/>
            </w:tcBorders>
          </w:tcPr>
          <w:p w14:paraId="02972ED2" w14:textId="77777777" w:rsidR="00134248" w:rsidRPr="004E5748" w:rsidRDefault="00134248" w:rsidP="00C828FA">
            <w:pPr>
              <w:rPr>
                <w:lang w:val="en-GB"/>
              </w:rPr>
            </w:pPr>
            <w:r w:rsidRPr="004E5748">
              <w:rPr>
                <w:lang w:val="en-GB"/>
              </w:rPr>
              <w:t>Business located in country of establishment:</w:t>
            </w:r>
          </w:p>
          <w:p w14:paraId="7CEBE223" w14:textId="77777777" w:rsidR="00134248" w:rsidRPr="004E5748" w:rsidRDefault="00134248" w:rsidP="00C828FA">
            <w:pPr>
              <w:rPr>
                <w:lang w:val="en-GB"/>
              </w:rPr>
            </w:pPr>
            <w:r w:rsidRPr="004E5748">
              <w:rPr>
                <w:lang w:val="en-GB"/>
              </w:rPr>
              <w:t>Gross Written Premium</w:t>
            </w:r>
          </w:p>
        </w:tc>
        <w:tc>
          <w:tcPr>
            <w:tcW w:w="5320" w:type="dxa"/>
            <w:tcBorders>
              <w:top w:val="single" w:sz="2" w:space="0" w:color="auto"/>
              <w:left w:val="single" w:sz="2" w:space="0" w:color="auto"/>
              <w:bottom w:val="single" w:sz="2" w:space="0" w:color="auto"/>
              <w:right w:val="single" w:sz="2" w:space="0" w:color="auto"/>
            </w:tcBorders>
          </w:tcPr>
          <w:p w14:paraId="004F4D3C" w14:textId="56CA0739" w:rsidR="00134248" w:rsidRPr="004E5748" w:rsidRDefault="008760FF" w:rsidP="00C828FA">
            <w:pPr>
              <w:rPr>
                <w:lang w:val="en-GB"/>
              </w:rPr>
            </w:pPr>
            <w:r w:rsidRPr="004E5748">
              <w:rPr>
                <w:lang w:val="en-GB"/>
              </w:rPr>
              <w:t>G</w:t>
            </w:r>
            <w:r w:rsidR="00134248" w:rsidRPr="004E5748">
              <w:rPr>
                <w:lang w:val="en-GB"/>
              </w:rPr>
              <w:t xml:space="preserve">ross premiums written shall comprise all amounts due during the financial year in respect of insurance contracts, regardless of </w:t>
            </w:r>
            <w:r w:rsidR="00BF60D0">
              <w:rPr>
                <w:lang w:val="en-GB"/>
              </w:rPr>
              <w:t>whether</w:t>
            </w:r>
            <w:r w:rsidR="00134248" w:rsidRPr="004E5748">
              <w:rPr>
                <w:lang w:val="en-GB"/>
              </w:rPr>
              <w:t xml:space="preserve"> such amounts relate in whole or in part to a later financial year. </w:t>
            </w:r>
          </w:p>
          <w:p w14:paraId="7D52AC38" w14:textId="3FE9E0EF" w:rsidR="00134248" w:rsidRPr="004E5748" w:rsidRDefault="00316021" w:rsidP="00C828FA">
            <w:pPr>
              <w:rPr>
                <w:lang w:val="en-GB"/>
              </w:rPr>
            </w:pPr>
            <w:r w:rsidRPr="004E5748">
              <w:rPr>
                <w:lang w:val="en-GB"/>
              </w:rPr>
              <w:t xml:space="preserve">Amount of taxes or charges </w:t>
            </w:r>
            <w:r w:rsidR="00F60EA3" w:rsidRPr="004E5748">
              <w:rPr>
                <w:lang w:val="en-GB"/>
              </w:rPr>
              <w:t xml:space="preserve">levied with premiums </w:t>
            </w:r>
            <w:r w:rsidRPr="004E5748">
              <w:rPr>
                <w:lang w:val="en-GB"/>
              </w:rPr>
              <w:t>sh</w:t>
            </w:r>
            <w:r w:rsidR="00F60EA3" w:rsidRPr="004E5748">
              <w:rPr>
                <w:lang w:val="en-GB"/>
              </w:rPr>
              <w:t>all</w:t>
            </w:r>
            <w:r w:rsidRPr="004E5748">
              <w:rPr>
                <w:lang w:val="en-GB"/>
              </w:rPr>
              <w:t xml:space="preserve"> be excluded from the written premiums</w:t>
            </w:r>
            <w:r w:rsidR="00134248" w:rsidRPr="004E5748">
              <w:rPr>
                <w:lang w:val="en-GB"/>
              </w:rPr>
              <w:t>.</w:t>
            </w:r>
          </w:p>
          <w:p w14:paraId="67A5CDBD" w14:textId="77777777" w:rsidR="00134248" w:rsidRPr="004E5748" w:rsidRDefault="00134248" w:rsidP="00C828FA">
            <w:pPr>
              <w:rPr>
                <w:lang w:val="en-GB"/>
              </w:rPr>
            </w:pPr>
            <w:r w:rsidRPr="004E5748">
              <w:rPr>
                <w:lang w:val="en-GB"/>
              </w:rPr>
              <w:t xml:space="preserve">Only for the business where the risk </w:t>
            </w:r>
            <w:proofErr w:type="gramStart"/>
            <w:r w:rsidRPr="004E5748">
              <w:rPr>
                <w:lang w:val="en-GB"/>
              </w:rPr>
              <w:t>is located in</w:t>
            </w:r>
            <w:proofErr w:type="gramEnd"/>
            <w:r w:rsidRPr="004E5748">
              <w:rPr>
                <w:lang w:val="en-GB"/>
              </w:rPr>
              <w:t xml:space="preserve"> the country of establishment and for life insurance business (direct and reinsurance).</w:t>
            </w:r>
          </w:p>
        </w:tc>
      </w:tr>
      <w:tr w:rsidR="00F672D2" w:rsidRPr="000C7CC5" w14:paraId="740B3EB7" w14:textId="77777777" w:rsidTr="00C828FA">
        <w:tc>
          <w:tcPr>
            <w:tcW w:w="1840" w:type="dxa"/>
            <w:tcBorders>
              <w:top w:val="single" w:sz="2" w:space="0" w:color="auto"/>
              <w:left w:val="single" w:sz="2" w:space="0" w:color="auto"/>
              <w:bottom w:val="single" w:sz="2" w:space="0" w:color="auto"/>
              <w:right w:val="single" w:sz="2" w:space="0" w:color="auto"/>
            </w:tcBorders>
          </w:tcPr>
          <w:p w14:paraId="556B4B68" w14:textId="0C14AE0D" w:rsidR="00134248" w:rsidRPr="004E5748" w:rsidRDefault="00134248" w:rsidP="00C828FA">
            <w:pPr>
              <w:rPr>
                <w:iCs/>
                <w:lang w:val="en-GB"/>
              </w:rPr>
            </w:pPr>
            <w:del w:id="111" w:author="Author">
              <w:r w:rsidRPr="004E5748" w:rsidDel="00B63641">
                <w:rPr>
                  <w:iCs/>
                  <w:lang w:val="en-GB"/>
                </w:rPr>
                <w:delText>C0030/R1030</w:delText>
              </w:r>
            </w:del>
          </w:p>
        </w:tc>
        <w:tc>
          <w:tcPr>
            <w:tcW w:w="2126" w:type="dxa"/>
            <w:tcBorders>
              <w:top w:val="single" w:sz="2" w:space="0" w:color="auto"/>
              <w:left w:val="single" w:sz="2" w:space="0" w:color="auto"/>
              <w:bottom w:val="single" w:sz="2" w:space="0" w:color="auto"/>
              <w:right w:val="single" w:sz="2" w:space="0" w:color="auto"/>
            </w:tcBorders>
          </w:tcPr>
          <w:p w14:paraId="1038C673" w14:textId="330B8D6B" w:rsidR="00134248" w:rsidRPr="004E5748" w:rsidDel="00B63641" w:rsidRDefault="00134248" w:rsidP="00C828FA">
            <w:pPr>
              <w:rPr>
                <w:del w:id="112" w:author="Author"/>
                <w:lang w:val="en-GB"/>
              </w:rPr>
            </w:pPr>
            <w:del w:id="113" w:author="Author">
              <w:r w:rsidRPr="004E5748" w:rsidDel="00B63641">
                <w:rPr>
                  <w:lang w:val="en-GB"/>
                </w:rPr>
                <w:delText>Business located in country of establishment:</w:delText>
              </w:r>
            </w:del>
          </w:p>
          <w:p w14:paraId="6D21F24E" w14:textId="5D3D19D3" w:rsidR="00134248" w:rsidRPr="004E5748" w:rsidRDefault="00134248" w:rsidP="00C828FA">
            <w:pPr>
              <w:rPr>
                <w:lang w:val="en-GB"/>
              </w:rPr>
            </w:pPr>
            <w:del w:id="114" w:author="Author">
              <w:r w:rsidRPr="004E5748" w:rsidDel="00B63641">
                <w:rPr>
                  <w:lang w:val="en-GB"/>
                </w:rPr>
                <w:lastRenderedPageBreak/>
                <w:delText xml:space="preserve">Gross Earned Premium </w:delText>
              </w:r>
            </w:del>
          </w:p>
        </w:tc>
        <w:tc>
          <w:tcPr>
            <w:tcW w:w="5320" w:type="dxa"/>
            <w:tcBorders>
              <w:top w:val="single" w:sz="2" w:space="0" w:color="auto"/>
              <w:left w:val="single" w:sz="2" w:space="0" w:color="auto"/>
              <w:bottom w:val="single" w:sz="2" w:space="0" w:color="auto"/>
              <w:right w:val="single" w:sz="2" w:space="0" w:color="auto"/>
            </w:tcBorders>
          </w:tcPr>
          <w:p w14:paraId="4A5993F2" w14:textId="52379CFB" w:rsidR="00134248" w:rsidRPr="004E5748" w:rsidDel="00DE2EDF" w:rsidRDefault="008760FF" w:rsidP="00C828FA">
            <w:pPr>
              <w:rPr>
                <w:del w:id="115" w:author="Author"/>
                <w:lang w:val="en-GB"/>
              </w:rPr>
            </w:pPr>
            <w:del w:id="116" w:author="Author">
              <w:r w:rsidRPr="004E5748" w:rsidDel="00DE2EDF">
                <w:rPr>
                  <w:lang w:val="en-GB"/>
                </w:rPr>
                <w:lastRenderedPageBreak/>
                <w:delText>T</w:delText>
              </w:r>
              <w:r w:rsidR="00134248" w:rsidRPr="004E5748" w:rsidDel="00DE2EDF">
                <w:rPr>
                  <w:lang w:val="en-GB"/>
                </w:rPr>
                <w:delText>he sum of gross premiums written minus the change in the gross provision for unearned premiums.</w:delText>
              </w:r>
            </w:del>
          </w:p>
          <w:p w14:paraId="698D7D42" w14:textId="01C896F4" w:rsidR="00134248" w:rsidRPr="004E5748" w:rsidRDefault="00134248" w:rsidP="00C828FA">
            <w:pPr>
              <w:rPr>
                <w:lang w:val="en-GB"/>
              </w:rPr>
            </w:pPr>
            <w:del w:id="117" w:author="Author">
              <w:r w:rsidRPr="004E5748" w:rsidDel="00B63641">
                <w:rPr>
                  <w:lang w:val="en-GB"/>
                </w:rPr>
                <w:lastRenderedPageBreak/>
                <w:delText>Only for the business where the risk is located in the country of establishment and for life insurance business (direct and reinsurance).</w:delText>
              </w:r>
            </w:del>
          </w:p>
        </w:tc>
      </w:tr>
      <w:tr w:rsidR="00F672D2" w:rsidRPr="000C7CC5" w14:paraId="08E4704D" w14:textId="77777777" w:rsidTr="00C828FA">
        <w:tc>
          <w:tcPr>
            <w:tcW w:w="1840" w:type="dxa"/>
            <w:tcBorders>
              <w:top w:val="single" w:sz="2" w:space="0" w:color="auto"/>
              <w:left w:val="single" w:sz="2" w:space="0" w:color="auto"/>
              <w:bottom w:val="single" w:sz="2" w:space="0" w:color="auto"/>
              <w:right w:val="single" w:sz="2" w:space="0" w:color="auto"/>
            </w:tcBorders>
          </w:tcPr>
          <w:p w14:paraId="6E71E857" w14:textId="77777777" w:rsidR="00134248" w:rsidRPr="004E5748" w:rsidRDefault="00134248" w:rsidP="00C828FA">
            <w:pPr>
              <w:rPr>
                <w:iCs/>
                <w:lang w:val="en-GB"/>
              </w:rPr>
            </w:pPr>
            <w:r w:rsidRPr="004E5748">
              <w:rPr>
                <w:iCs/>
                <w:lang w:val="en-GB"/>
              </w:rPr>
              <w:lastRenderedPageBreak/>
              <w:t>C0030/R1040</w:t>
            </w:r>
          </w:p>
        </w:tc>
        <w:tc>
          <w:tcPr>
            <w:tcW w:w="2126" w:type="dxa"/>
            <w:tcBorders>
              <w:top w:val="single" w:sz="2" w:space="0" w:color="auto"/>
              <w:left w:val="single" w:sz="2" w:space="0" w:color="auto"/>
              <w:bottom w:val="single" w:sz="2" w:space="0" w:color="auto"/>
              <w:right w:val="single" w:sz="2" w:space="0" w:color="auto"/>
            </w:tcBorders>
          </w:tcPr>
          <w:p w14:paraId="22EB472C" w14:textId="77777777" w:rsidR="00134248" w:rsidRPr="004E5748" w:rsidRDefault="00134248" w:rsidP="00C828FA">
            <w:pPr>
              <w:rPr>
                <w:lang w:val="en-GB"/>
              </w:rPr>
            </w:pPr>
            <w:r w:rsidRPr="004E5748">
              <w:rPr>
                <w:lang w:val="en-GB"/>
              </w:rPr>
              <w:t>Business located in country of establishment:</w:t>
            </w:r>
          </w:p>
          <w:p w14:paraId="37161650" w14:textId="54BC1369" w:rsidR="00134248" w:rsidRPr="004E5748" w:rsidRDefault="002F4413" w:rsidP="00C828FA">
            <w:pPr>
              <w:rPr>
                <w:lang w:val="en-GB"/>
              </w:rPr>
            </w:pPr>
            <w:ins w:id="118" w:author="Author">
              <w:r>
                <w:rPr>
                  <w:lang w:val="en-GB"/>
                </w:rPr>
                <w:t xml:space="preserve">Gross </w:t>
              </w:r>
            </w:ins>
            <w:r w:rsidR="00134248" w:rsidRPr="004E5748">
              <w:rPr>
                <w:lang w:val="en-GB"/>
              </w:rPr>
              <w:t xml:space="preserve">Claims incurred </w:t>
            </w:r>
          </w:p>
        </w:tc>
        <w:tc>
          <w:tcPr>
            <w:tcW w:w="5320" w:type="dxa"/>
            <w:tcBorders>
              <w:top w:val="single" w:sz="2" w:space="0" w:color="auto"/>
              <w:left w:val="single" w:sz="2" w:space="0" w:color="auto"/>
              <w:bottom w:val="single" w:sz="2" w:space="0" w:color="auto"/>
              <w:right w:val="single" w:sz="2" w:space="0" w:color="auto"/>
            </w:tcBorders>
          </w:tcPr>
          <w:p w14:paraId="6562BECC" w14:textId="23E59B65" w:rsidR="00134248" w:rsidRPr="004E5748" w:rsidRDefault="00134248" w:rsidP="00C828FA">
            <w:pPr>
              <w:rPr>
                <w:lang w:val="en-GB"/>
              </w:rPr>
            </w:pPr>
            <w:r w:rsidRPr="004E5748">
              <w:rPr>
                <w:lang w:val="en-GB"/>
              </w:rPr>
              <w:t xml:space="preserve">Claims incurred in the reporting period as </w:t>
            </w:r>
            <w:r w:rsidR="00BF60D0">
              <w:rPr>
                <w:lang w:val="en-GB"/>
              </w:rPr>
              <w:t>laid down</w:t>
            </w:r>
            <w:r w:rsidR="00BF60D0" w:rsidRPr="004E5748">
              <w:rPr>
                <w:lang w:val="en-GB"/>
              </w:rPr>
              <w:t xml:space="preserve"> </w:t>
            </w:r>
            <w:r w:rsidRPr="004E5748">
              <w:rPr>
                <w:lang w:val="en-GB"/>
              </w:rPr>
              <w:t>in</w:t>
            </w:r>
            <w:r w:rsidR="006F7B0F">
              <w:rPr>
                <w:lang w:val="en-GB"/>
              </w:rPr>
              <w:t xml:space="preserve"> </w:t>
            </w:r>
            <w:r w:rsidR="0087041D">
              <w:rPr>
                <w:lang w:val="en-GB"/>
              </w:rPr>
              <w:t>A</w:t>
            </w:r>
            <w:r w:rsidR="006F7B0F">
              <w:rPr>
                <w:lang w:val="en-GB"/>
              </w:rPr>
              <w:t>rticle 38 of</w:t>
            </w:r>
            <w:r w:rsidRPr="004E5748">
              <w:rPr>
                <w:lang w:val="en-GB"/>
              </w:rPr>
              <w:t xml:space="preserve"> </w:t>
            </w:r>
            <w:r w:rsidR="00BC13F7" w:rsidRPr="004E5748">
              <w:rPr>
                <w:lang w:val="en-GB"/>
              </w:rPr>
              <w:t>D</w:t>
            </w:r>
            <w:r w:rsidRPr="004E5748">
              <w:rPr>
                <w:lang w:val="en-GB"/>
              </w:rPr>
              <w:t>irective 91/674/EEC</w:t>
            </w:r>
            <w:r w:rsidR="00BC13F7" w:rsidRPr="004E5748">
              <w:rPr>
                <w:lang w:val="en-GB"/>
              </w:rPr>
              <w:t>,</w:t>
            </w:r>
            <w:r w:rsidRPr="004E5748">
              <w:rPr>
                <w:lang w:val="en-GB"/>
              </w:rPr>
              <w:t xml:space="preserve"> where applicable: the claims incurred means the sum of the claims paid and the change in the provision for claims during the financial year related to insurance contracts.</w:t>
            </w:r>
          </w:p>
          <w:p w14:paraId="183E79BE" w14:textId="77777777" w:rsidR="00134248" w:rsidRPr="004E5748" w:rsidRDefault="00134248" w:rsidP="00C828FA">
            <w:pPr>
              <w:rPr>
                <w:lang w:val="en-GB"/>
              </w:rPr>
            </w:pPr>
            <w:r w:rsidRPr="004E5748">
              <w:rPr>
                <w:lang w:val="en-GB"/>
              </w:rPr>
              <w:t xml:space="preserve">Only for the business where the risk </w:t>
            </w:r>
            <w:proofErr w:type="gramStart"/>
            <w:r w:rsidRPr="004E5748">
              <w:rPr>
                <w:lang w:val="en-GB"/>
              </w:rPr>
              <w:t>is located in</w:t>
            </w:r>
            <w:proofErr w:type="gramEnd"/>
            <w:r w:rsidRPr="004E5748">
              <w:rPr>
                <w:lang w:val="en-GB"/>
              </w:rPr>
              <w:t xml:space="preserve"> the country of establishment and for life insurance business (direct and reinsurance).</w:t>
            </w:r>
          </w:p>
          <w:p w14:paraId="2FD13B80" w14:textId="77777777" w:rsidR="00134248" w:rsidRPr="004E5748" w:rsidRDefault="00134248" w:rsidP="00C828FA">
            <w:pPr>
              <w:rPr>
                <w:lang w:val="en-GB"/>
              </w:rPr>
            </w:pPr>
            <w:r w:rsidRPr="004E5748">
              <w:rPr>
                <w:lang w:val="en-GB"/>
              </w:rPr>
              <w:t>The figure for claims incurred shall exclude claims management expenses and the movement in provisions in claims management expenses.</w:t>
            </w:r>
          </w:p>
        </w:tc>
      </w:tr>
      <w:tr w:rsidR="00F672D2" w:rsidRPr="000C7CC5" w14:paraId="4DADD139" w14:textId="77777777" w:rsidTr="00C828FA">
        <w:tc>
          <w:tcPr>
            <w:tcW w:w="1840" w:type="dxa"/>
            <w:tcBorders>
              <w:top w:val="single" w:sz="2" w:space="0" w:color="auto"/>
              <w:left w:val="single" w:sz="2" w:space="0" w:color="auto"/>
              <w:bottom w:val="single" w:sz="2" w:space="0" w:color="auto"/>
              <w:right w:val="single" w:sz="2" w:space="0" w:color="auto"/>
            </w:tcBorders>
          </w:tcPr>
          <w:p w14:paraId="3EB4E26F" w14:textId="4BA588A1" w:rsidR="00134248" w:rsidRPr="004E5748" w:rsidRDefault="00134248" w:rsidP="00C828FA">
            <w:pPr>
              <w:rPr>
                <w:iCs/>
                <w:lang w:val="en-GB"/>
              </w:rPr>
            </w:pPr>
            <w:del w:id="119" w:author="Author">
              <w:r w:rsidRPr="004E5748" w:rsidDel="00B63641">
                <w:rPr>
                  <w:iCs/>
                  <w:lang w:val="en-GB"/>
                </w:rPr>
                <w:delText>C0030/R1050</w:delText>
              </w:r>
            </w:del>
          </w:p>
        </w:tc>
        <w:tc>
          <w:tcPr>
            <w:tcW w:w="2126" w:type="dxa"/>
            <w:tcBorders>
              <w:top w:val="single" w:sz="2" w:space="0" w:color="auto"/>
              <w:left w:val="single" w:sz="2" w:space="0" w:color="auto"/>
              <w:bottom w:val="single" w:sz="2" w:space="0" w:color="auto"/>
              <w:right w:val="single" w:sz="2" w:space="0" w:color="auto"/>
            </w:tcBorders>
          </w:tcPr>
          <w:p w14:paraId="3C5F9976" w14:textId="7B2F52CD" w:rsidR="00134248" w:rsidRPr="004E5748" w:rsidDel="00B63641" w:rsidRDefault="00134248" w:rsidP="00C828FA">
            <w:pPr>
              <w:rPr>
                <w:del w:id="120" w:author="Author"/>
                <w:lang w:val="en-GB"/>
              </w:rPr>
            </w:pPr>
            <w:del w:id="121" w:author="Author">
              <w:r w:rsidRPr="004E5748" w:rsidDel="00B63641">
                <w:rPr>
                  <w:lang w:val="en-GB"/>
                </w:rPr>
                <w:delText>Business located in country of establishment:</w:delText>
              </w:r>
            </w:del>
          </w:p>
          <w:p w14:paraId="3A8F153D" w14:textId="61887962" w:rsidR="00134248" w:rsidRPr="004E5748" w:rsidRDefault="00134248" w:rsidP="00C828FA">
            <w:pPr>
              <w:rPr>
                <w:lang w:val="en-GB"/>
              </w:rPr>
            </w:pPr>
            <w:del w:id="122" w:author="Author">
              <w:r w:rsidRPr="004E5748" w:rsidDel="00B63641">
                <w:rPr>
                  <w:lang w:val="en-GB"/>
                </w:rPr>
                <w:delText xml:space="preserve">Gross Expenses Incurred </w:delText>
              </w:r>
            </w:del>
          </w:p>
        </w:tc>
        <w:tc>
          <w:tcPr>
            <w:tcW w:w="5320" w:type="dxa"/>
            <w:tcBorders>
              <w:top w:val="single" w:sz="2" w:space="0" w:color="auto"/>
              <w:left w:val="single" w:sz="2" w:space="0" w:color="auto"/>
              <w:bottom w:val="single" w:sz="2" w:space="0" w:color="auto"/>
              <w:right w:val="single" w:sz="2" w:space="0" w:color="auto"/>
            </w:tcBorders>
          </w:tcPr>
          <w:p w14:paraId="1E2EA90B" w14:textId="4E3E7C5B" w:rsidR="00134248" w:rsidRPr="004E5748" w:rsidDel="00B63641" w:rsidRDefault="00134248" w:rsidP="00C828FA">
            <w:pPr>
              <w:rPr>
                <w:del w:id="123" w:author="Author"/>
                <w:lang w:val="en-GB"/>
              </w:rPr>
            </w:pPr>
            <w:del w:id="124" w:author="Author">
              <w:r w:rsidRPr="004E5748" w:rsidDel="00B63641">
                <w:rPr>
                  <w:lang w:val="en-GB"/>
                </w:rPr>
                <w:delText>All technical expenses incurred by the undertaking during the reporting period, on accrual basis.</w:delText>
              </w:r>
            </w:del>
          </w:p>
          <w:p w14:paraId="7F17C357" w14:textId="4E358959" w:rsidR="00134248" w:rsidRPr="004E5748" w:rsidRDefault="00134248" w:rsidP="00C828FA">
            <w:pPr>
              <w:rPr>
                <w:lang w:val="en-GB"/>
              </w:rPr>
            </w:pPr>
            <w:del w:id="125" w:author="Author">
              <w:r w:rsidRPr="004E5748" w:rsidDel="00B63641">
                <w:rPr>
                  <w:lang w:val="en-GB"/>
                </w:rPr>
                <w:delText>Only for the business where the risk is located in the country of establishment and for life insurance business (direct and reinsurance).</w:delText>
              </w:r>
            </w:del>
          </w:p>
        </w:tc>
      </w:tr>
      <w:tr w:rsidR="00F672D2" w:rsidRPr="000C7CC5" w14:paraId="5E90B903" w14:textId="77777777" w:rsidTr="00C828FA">
        <w:tc>
          <w:tcPr>
            <w:tcW w:w="9286" w:type="dxa"/>
            <w:gridSpan w:val="3"/>
            <w:tcBorders>
              <w:top w:val="single" w:sz="2" w:space="0" w:color="auto"/>
              <w:left w:val="single" w:sz="2" w:space="0" w:color="auto"/>
              <w:bottom w:val="single" w:sz="2" w:space="0" w:color="auto"/>
              <w:right w:val="single" w:sz="2" w:space="0" w:color="auto"/>
            </w:tcBorders>
          </w:tcPr>
          <w:p w14:paraId="204051D9" w14:textId="77777777" w:rsidR="00134248" w:rsidRPr="004E5748" w:rsidRDefault="00134248" w:rsidP="00C828FA">
            <w:pPr>
              <w:rPr>
                <w:lang w:val="en-GB"/>
              </w:rPr>
            </w:pPr>
            <w:r w:rsidRPr="004E5748">
              <w:rPr>
                <w:i/>
                <w:iCs/>
                <w:lang w:val="en-GB"/>
              </w:rPr>
              <w:t>Top 5 countries (by amount of gross premiums written): Life insurance and reinsurance obligations</w:t>
            </w:r>
          </w:p>
        </w:tc>
      </w:tr>
      <w:tr w:rsidR="00F672D2" w:rsidRPr="000C7CC5" w14:paraId="0F8B4F3E" w14:textId="77777777" w:rsidTr="00C828FA">
        <w:tc>
          <w:tcPr>
            <w:tcW w:w="1840" w:type="dxa"/>
            <w:tcBorders>
              <w:top w:val="single" w:sz="2" w:space="0" w:color="auto"/>
              <w:left w:val="single" w:sz="2" w:space="0" w:color="auto"/>
              <w:bottom w:val="single" w:sz="2" w:space="0" w:color="auto"/>
              <w:right w:val="single" w:sz="2" w:space="0" w:color="auto"/>
            </w:tcBorders>
          </w:tcPr>
          <w:p w14:paraId="7116975B" w14:textId="77777777" w:rsidR="00134248" w:rsidRPr="004E5748" w:rsidRDefault="00134248" w:rsidP="00C828FA">
            <w:pPr>
              <w:rPr>
                <w:iCs/>
                <w:lang w:val="en-GB"/>
              </w:rPr>
            </w:pPr>
            <w:r w:rsidRPr="004E5748">
              <w:rPr>
                <w:iCs/>
                <w:lang w:val="en-GB"/>
              </w:rPr>
              <w:t>R1010</w:t>
            </w:r>
          </w:p>
        </w:tc>
        <w:tc>
          <w:tcPr>
            <w:tcW w:w="2126" w:type="dxa"/>
            <w:tcBorders>
              <w:top w:val="single" w:sz="2" w:space="0" w:color="auto"/>
              <w:left w:val="single" w:sz="2" w:space="0" w:color="auto"/>
              <w:bottom w:val="single" w:sz="2" w:space="0" w:color="auto"/>
              <w:right w:val="single" w:sz="2" w:space="0" w:color="auto"/>
            </w:tcBorders>
          </w:tcPr>
          <w:p w14:paraId="0AB97426" w14:textId="77777777" w:rsidR="00134248" w:rsidRPr="004E5748" w:rsidRDefault="00134248" w:rsidP="00C828FA">
            <w:pPr>
              <w:rPr>
                <w:lang w:val="en-GB"/>
              </w:rPr>
            </w:pPr>
            <w:r w:rsidRPr="004E5748">
              <w:rPr>
                <w:lang w:val="en-GB"/>
              </w:rPr>
              <w:t>Country</w:t>
            </w:r>
          </w:p>
        </w:tc>
        <w:tc>
          <w:tcPr>
            <w:tcW w:w="5320" w:type="dxa"/>
            <w:tcBorders>
              <w:top w:val="single" w:sz="2" w:space="0" w:color="auto"/>
              <w:left w:val="single" w:sz="2" w:space="0" w:color="auto"/>
              <w:bottom w:val="single" w:sz="2" w:space="0" w:color="auto"/>
              <w:right w:val="single" w:sz="2" w:space="0" w:color="auto"/>
            </w:tcBorders>
          </w:tcPr>
          <w:p w14:paraId="07A99379" w14:textId="77777777" w:rsidR="00134248" w:rsidRPr="004E5748" w:rsidRDefault="00134248" w:rsidP="00C828FA">
            <w:pPr>
              <w:rPr>
                <w:lang w:val="en-GB"/>
              </w:rPr>
            </w:pPr>
            <w:r w:rsidRPr="004E5748">
              <w:rPr>
                <w:lang w:val="en-GB"/>
              </w:rPr>
              <w:t>ISO 3166–1 alpha–2 code of the country in which the risk is situated</w:t>
            </w:r>
          </w:p>
        </w:tc>
      </w:tr>
      <w:tr w:rsidR="00F672D2" w:rsidRPr="000C7CC5" w14:paraId="2EE0EF36" w14:textId="77777777" w:rsidTr="00C828FA">
        <w:tc>
          <w:tcPr>
            <w:tcW w:w="1840" w:type="dxa"/>
            <w:tcBorders>
              <w:top w:val="single" w:sz="2" w:space="0" w:color="auto"/>
              <w:left w:val="single" w:sz="2" w:space="0" w:color="auto"/>
              <w:bottom w:val="single" w:sz="2" w:space="0" w:color="auto"/>
              <w:right w:val="single" w:sz="2" w:space="0" w:color="auto"/>
            </w:tcBorders>
          </w:tcPr>
          <w:p w14:paraId="6E6BBF88" w14:textId="77777777" w:rsidR="00134248" w:rsidRPr="004E5748" w:rsidRDefault="00134248" w:rsidP="00C828FA">
            <w:pPr>
              <w:rPr>
                <w:iCs/>
                <w:lang w:val="en-GB"/>
              </w:rPr>
            </w:pPr>
            <w:r w:rsidRPr="004E5748">
              <w:rPr>
                <w:iCs/>
                <w:lang w:val="en-GB"/>
              </w:rPr>
              <w:t>C0040/R1020</w:t>
            </w:r>
          </w:p>
        </w:tc>
        <w:tc>
          <w:tcPr>
            <w:tcW w:w="2126" w:type="dxa"/>
            <w:tcBorders>
              <w:top w:val="single" w:sz="2" w:space="0" w:color="auto"/>
              <w:left w:val="single" w:sz="2" w:space="0" w:color="auto"/>
              <w:bottom w:val="single" w:sz="2" w:space="0" w:color="auto"/>
              <w:right w:val="single" w:sz="2" w:space="0" w:color="auto"/>
            </w:tcBorders>
          </w:tcPr>
          <w:p w14:paraId="369FC595" w14:textId="77777777" w:rsidR="00134248" w:rsidRPr="004E5748" w:rsidRDefault="00134248" w:rsidP="00C828FA">
            <w:pPr>
              <w:rPr>
                <w:lang w:val="en-GB"/>
              </w:rPr>
            </w:pPr>
            <w:r w:rsidRPr="004E5748">
              <w:rPr>
                <w:lang w:val="en-GB"/>
              </w:rPr>
              <w:t>Business located in the considered country:</w:t>
            </w:r>
          </w:p>
          <w:p w14:paraId="2A6BC4AA" w14:textId="77777777" w:rsidR="00134248" w:rsidRPr="004E5748" w:rsidRDefault="00134248" w:rsidP="00C828FA">
            <w:pPr>
              <w:rPr>
                <w:lang w:val="en-GB"/>
              </w:rPr>
            </w:pPr>
            <w:r w:rsidRPr="004E5748">
              <w:rPr>
                <w:lang w:val="en-GB"/>
              </w:rPr>
              <w:t>Gross Written Premium</w:t>
            </w:r>
          </w:p>
        </w:tc>
        <w:tc>
          <w:tcPr>
            <w:tcW w:w="5320" w:type="dxa"/>
            <w:tcBorders>
              <w:top w:val="single" w:sz="2" w:space="0" w:color="auto"/>
              <w:left w:val="single" w:sz="2" w:space="0" w:color="auto"/>
              <w:bottom w:val="single" w:sz="2" w:space="0" w:color="auto"/>
              <w:right w:val="single" w:sz="2" w:space="0" w:color="auto"/>
            </w:tcBorders>
          </w:tcPr>
          <w:p w14:paraId="036477F1" w14:textId="051FC770" w:rsidR="00134248" w:rsidRPr="004E5748" w:rsidRDefault="008760FF" w:rsidP="00C828FA">
            <w:pPr>
              <w:rPr>
                <w:lang w:val="en-GB"/>
              </w:rPr>
            </w:pPr>
            <w:r w:rsidRPr="004E5748">
              <w:rPr>
                <w:lang w:val="en-GB"/>
              </w:rPr>
              <w:t>G</w:t>
            </w:r>
            <w:r w:rsidR="00134248" w:rsidRPr="004E5748">
              <w:rPr>
                <w:lang w:val="en-GB"/>
              </w:rPr>
              <w:t xml:space="preserve">ross premiums written shall comprise all amounts due during the financial year in respect of insurance contracts, </w:t>
            </w:r>
            <w:proofErr w:type="gramStart"/>
            <w:r w:rsidR="00134248" w:rsidRPr="004E5748">
              <w:rPr>
                <w:lang w:val="en-GB"/>
              </w:rPr>
              <w:t>regardless of the fact that</w:t>
            </w:r>
            <w:proofErr w:type="gramEnd"/>
            <w:r w:rsidR="00134248" w:rsidRPr="004E5748">
              <w:rPr>
                <w:lang w:val="en-GB"/>
              </w:rPr>
              <w:t xml:space="preserve"> such amounts may relate in whole or in part to a later financial year. </w:t>
            </w:r>
          </w:p>
          <w:p w14:paraId="405A0549" w14:textId="4AD89EE0" w:rsidR="00134248" w:rsidRPr="004E5748" w:rsidRDefault="00316021" w:rsidP="00C828FA">
            <w:pPr>
              <w:rPr>
                <w:lang w:val="en-GB"/>
              </w:rPr>
            </w:pPr>
            <w:r w:rsidRPr="004E5748">
              <w:rPr>
                <w:lang w:val="en-GB"/>
              </w:rPr>
              <w:t xml:space="preserve">Amount of taxes or charges </w:t>
            </w:r>
            <w:r w:rsidR="00F60EA3" w:rsidRPr="004E5748">
              <w:rPr>
                <w:lang w:val="en-GB"/>
              </w:rPr>
              <w:t xml:space="preserve">levied with premiums </w:t>
            </w:r>
            <w:r w:rsidRPr="004E5748">
              <w:rPr>
                <w:lang w:val="en-GB"/>
              </w:rPr>
              <w:t>sh</w:t>
            </w:r>
            <w:r w:rsidR="00F60EA3" w:rsidRPr="004E5748">
              <w:rPr>
                <w:lang w:val="en-GB"/>
              </w:rPr>
              <w:t>all</w:t>
            </w:r>
            <w:r w:rsidRPr="004E5748">
              <w:rPr>
                <w:lang w:val="en-GB"/>
              </w:rPr>
              <w:t xml:space="preserve"> be excluded from the written premiums</w:t>
            </w:r>
            <w:r w:rsidR="00134248" w:rsidRPr="004E5748">
              <w:rPr>
                <w:lang w:val="en-GB"/>
              </w:rPr>
              <w:t>.</w:t>
            </w:r>
          </w:p>
          <w:p w14:paraId="588985DA" w14:textId="2FD99DDF" w:rsidR="00134248" w:rsidRPr="004E5748" w:rsidRDefault="00134248" w:rsidP="009C0AF7">
            <w:pPr>
              <w:rPr>
                <w:lang w:val="en-GB"/>
              </w:rPr>
            </w:pPr>
            <w:r w:rsidRPr="004E5748">
              <w:rPr>
                <w:lang w:val="en-GB"/>
              </w:rPr>
              <w:t xml:space="preserve">Only for the business where the risk </w:t>
            </w:r>
            <w:proofErr w:type="gramStart"/>
            <w:r w:rsidRPr="004E5748">
              <w:rPr>
                <w:lang w:val="en-GB"/>
              </w:rPr>
              <w:t>is located in</w:t>
            </w:r>
            <w:proofErr w:type="gramEnd"/>
            <w:r w:rsidRPr="004E5748">
              <w:rPr>
                <w:lang w:val="en-GB"/>
              </w:rPr>
              <w:t xml:space="preserve"> the country </w:t>
            </w:r>
            <w:r w:rsidR="00BF60D0" w:rsidRPr="004E5748">
              <w:rPr>
                <w:lang w:val="en-GB"/>
              </w:rPr>
              <w:t>considered</w:t>
            </w:r>
            <w:r w:rsidR="00BF60D0">
              <w:rPr>
                <w:lang w:val="en-GB"/>
              </w:rPr>
              <w:t xml:space="preserve"> </w:t>
            </w:r>
            <w:r w:rsidRPr="004E5748">
              <w:rPr>
                <w:lang w:val="en-GB"/>
              </w:rPr>
              <w:t>and for life insurance business (direct and reinsurance).</w:t>
            </w:r>
          </w:p>
        </w:tc>
      </w:tr>
      <w:tr w:rsidR="00F672D2" w:rsidRPr="000C7CC5" w14:paraId="57987305" w14:textId="77777777" w:rsidTr="00C828FA">
        <w:tc>
          <w:tcPr>
            <w:tcW w:w="1840" w:type="dxa"/>
            <w:tcBorders>
              <w:top w:val="single" w:sz="2" w:space="0" w:color="auto"/>
              <w:left w:val="single" w:sz="2" w:space="0" w:color="auto"/>
              <w:bottom w:val="single" w:sz="2" w:space="0" w:color="auto"/>
              <w:right w:val="single" w:sz="2" w:space="0" w:color="auto"/>
            </w:tcBorders>
          </w:tcPr>
          <w:p w14:paraId="0645BD7E" w14:textId="4A3B911F" w:rsidR="00134248" w:rsidRPr="004E5748" w:rsidRDefault="00134248" w:rsidP="00C828FA">
            <w:pPr>
              <w:rPr>
                <w:iCs/>
                <w:lang w:val="en-GB"/>
              </w:rPr>
            </w:pPr>
            <w:del w:id="126" w:author="Author">
              <w:r w:rsidRPr="004E5748" w:rsidDel="00B63641">
                <w:rPr>
                  <w:iCs/>
                  <w:lang w:val="en-GB"/>
                </w:rPr>
                <w:delText>C0040/R1030</w:delText>
              </w:r>
            </w:del>
          </w:p>
        </w:tc>
        <w:tc>
          <w:tcPr>
            <w:tcW w:w="2126" w:type="dxa"/>
            <w:tcBorders>
              <w:top w:val="single" w:sz="2" w:space="0" w:color="auto"/>
              <w:left w:val="single" w:sz="2" w:space="0" w:color="auto"/>
              <w:bottom w:val="single" w:sz="2" w:space="0" w:color="auto"/>
              <w:right w:val="single" w:sz="2" w:space="0" w:color="auto"/>
            </w:tcBorders>
          </w:tcPr>
          <w:p w14:paraId="3C833A34" w14:textId="79812225" w:rsidR="00134248" w:rsidRPr="004E5748" w:rsidDel="00B63641" w:rsidRDefault="00134248" w:rsidP="00C828FA">
            <w:pPr>
              <w:rPr>
                <w:del w:id="127" w:author="Author"/>
                <w:lang w:val="en-GB"/>
              </w:rPr>
            </w:pPr>
            <w:del w:id="128" w:author="Author">
              <w:r w:rsidRPr="004E5748" w:rsidDel="00B63641">
                <w:rPr>
                  <w:lang w:val="en-GB"/>
                </w:rPr>
                <w:delText>Business located in the considered country:</w:delText>
              </w:r>
            </w:del>
          </w:p>
          <w:p w14:paraId="115CB5E9" w14:textId="6A07D9CE" w:rsidR="00134248" w:rsidRPr="004E5748" w:rsidRDefault="00134248" w:rsidP="00C828FA">
            <w:pPr>
              <w:rPr>
                <w:lang w:val="en-GB"/>
              </w:rPr>
            </w:pPr>
            <w:del w:id="129" w:author="Author">
              <w:r w:rsidRPr="004E5748" w:rsidDel="00B63641">
                <w:rPr>
                  <w:lang w:val="en-GB"/>
                </w:rPr>
                <w:delText xml:space="preserve">Gross Earned Premium </w:delText>
              </w:r>
            </w:del>
          </w:p>
        </w:tc>
        <w:tc>
          <w:tcPr>
            <w:tcW w:w="5320" w:type="dxa"/>
            <w:tcBorders>
              <w:top w:val="single" w:sz="2" w:space="0" w:color="auto"/>
              <w:left w:val="single" w:sz="2" w:space="0" w:color="auto"/>
              <w:bottom w:val="single" w:sz="2" w:space="0" w:color="auto"/>
              <w:right w:val="single" w:sz="2" w:space="0" w:color="auto"/>
            </w:tcBorders>
          </w:tcPr>
          <w:p w14:paraId="2CBB5708" w14:textId="5EDDE3BC" w:rsidR="00134248" w:rsidRPr="004E5748" w:rsidDel="00DE2EDF" w:rsidRDefault="008760FF" w:rsidP="00C828FA">
            <w:pPr>
              <w:rPr>
                <w:del w:id="130" w:author="Author"/>
                <w:lang w:val="en-GB"/>
              </w:rPr>
            </w:pPr>
            <w:del w:id="131" w:author="Author">
              <w:r w:rsidRPr="004E5748" w:rsidDel="00DE2EDF">
                <w:rPr>
                  <w:lang w:val="en-GB"/>
                </w:rPr>
                <w:delText>T</w:delText>
              </w:r>
              <w:r w:rsidR="00134248" w:rsidRPr="004E5748" w:rsidDel="00DE2EDF">
                <w:rPr>
                  <w:lang w:val="en-GB"/>
                </w:rPr>
                <w:delText>he sum of gross premiums written minus the change in the gross provision for unearned premiums.</w:delText>
              </w:r>
            </w:del>
          </w:p>
          <w:p w14:paraId="2A0687E7" w14:textId="40206DB3" w:rsidR="00134248" w:rsidRPr="004E5748" w:rsidRDefault="00134248" w:rsidP="009C0AF7">
            <w:pPr>
              <w:rPr>
                <w:lang w:val="en-GB"/>
              </w:rPr>
            </w:pPr>
            <w:del w:id="132" w:author="Author">
              <w:r w:rsidRPr="004E5748" w:rsidDel="00B63641">
                <w:rPr>
                  <w:lang w:val="en-GB"/>
                </w:rPr>
                <w:delText xml:space="preserve">Only for the business where the risk is located in the country </w:delText>
              </w:r>
              <w:r w:rsidR="00BF60D0" w:rsidRPr="004E5748" w:rsidDel="00B63641">
                <w:rPr>
                  <w:lang w:val="en-GB"/>
                </w:rPr>
                <w:delText>considered</w:delText>
              </w:r>
              <w:r w:rsidR="00BF60D0" w:rsidDel="00B63641">
                <w:rPr>
                  <w:lang w:val="en-GB"/>
                </w:rPr>
                <w:delText xml:space="preserve"> </w:delText>
              </w:r>
              <w:r w:rsidRPr="004E5748" w:rsidDel="00B63641">
                <w:rPr>
                  <w:lang w:val="en-GB"/>
                </w:rPr>
                <w:delText>and for life insurance business (direct and reinsurance).</w:delText>
              </w:r>
            </w:del>
          </w:p>
        </w:tc>
      </w:tr>
      <w:tr w:rsidR="00F672D2" w:rsidRPr="000C7CC5" w14:paraId="79F0EB77" w14:textId="77777777" w:rsidTr="00C828FA">
        <w:tc>
          <w:tcPr>
            <w:tcW w:w="1840" w:type="dxa"/>
            <w:tcBorders>
              <w:top w:val="single" w:sz="2" w:space="0" w:color="auto"/>
              <w:left w:val="single" w:sz="2" w:space="0" w:color="auto"/>
              <w:bottom w:val="single" w:sz="2" w:space="0" w:color="auto"/>
              <w:right w:val="single" w:sz="2" w:space="0" w:color="auto"/>
            </w:tcBorders>
          </w:tcPr>
          <w:p w14:paraId="0E81794F" w14:textId="77777777" w:rsidR="00134248" w:rsidRPr="004E5748" w:rsidRDefault="00134248" w:rsidP="00C828FA">
            <w:pPr>
              <w:rPr>
                <w:iCs/>
                <w:lang w:val="en-GB"/>
              </w:rPr>
            </w:pPr>
            <w:r w:rsidRPr="004E5748">
              <w:rPr>
                <w:iCs/>
                <w:lang w:val="en-GB"/>
              </w:rPr>
              <w:lastRenderedPageBreak/>
              <w:t>C0040/R1040</w:t>
            </w:r>
          </w:p>
        </w:tc>
        <w:tc>
          <w:tcPr>
            <w:tcW w:w="2126" w:type="dxa"/>
            <w:tcBorders>
              <w:top w:val="single" w:sz="2" w:space="0" w:color="auto"/>
              <w:left w:val="single" w:sz="2" w:space="0" w:color="auto"/>
              <w:bottom w:val="single" w:sz="2" w:space="0" w:color="auto"/>
              <w:right w:val="single" w:sz="2" w:space="0" w:color="auto"/>
            </w:tcBorders>
          </w:tcPr>
          <w:p w14:paraId="18179428" w14:textId="77777777" w:rsidR="00134248" w:rsidRPr="004E5748" w:rsidRDefault="00134248" w:rsidP="00C828FA">
            <w:pPr>
              <w:rPr>
                <w:lang w:val="en-GB"/>
              </w:rPr>
            </w:pPr>
            <w:r w:rsidRPr="004E5748">
              <w:rPr>
                <w:lang w:val="en-GB"/>
              </w:rPr>
              <w:t>Business located in the considered country:</w:t>
            </w:r>
          </w:p>
          <w:p w14:paraId="5B9B8ECF" w14:textId="2A2117BF" w:rsidR="00134248" w:rsidRPr="004E5748" w:rsidRDefault="00334743" w:rsidP="00C828FA">
            <w:pPr>
              <w:rPr>
                <w:lang w:val="en-GB"/>
              </w:rPr>
            </w:pPr>
            <w:ins w:id="133" w:author="Author">
              <w:r>
                <w:rPr>
                  <w:lang w:val="en-GB"/>
                </w:rPr>
                <w:t xml:space="preserve">Gross </w:t>
              </w:r>
            </w:ins>
            <w:r w:rsidR="00134248" w:rsidRPr="004E5748">
              <w:rPr>
                <w:lang w:val="en-GB"/>
              </w:rPr>
              <w:t xml:space="preserve">Claims incurred </w:t>
            </w:r>
          </w:p>
        </w:tc>
        <w:tc>
          <w:tcPr>
            <w:tcW w:w="5320" w:type="dxa"/>
            <w:tcBorders>
              <w:top w:val="single" w:sz="2" w:space="0" w:color="auto"/>
              <w:left w:val="single" w:sz="2" w:space="0" w:color="auto"/>
              <w:bottom w:val="single" w:sz="2" w:space="0" w:color="auto"/>
              <w:right w:val="single" w:sz="2" w:space="0" w:color="auto"/>
            </w:tcBorders>
          </w:tcPr>
          <w:p w14:paraId="79C27197" w14:textId="2EB8CCC4" w:rsidR="00134248" w:rsidRPr="004E5748" w:rsidRDefault="00134248" w:rsidP="00C828FA">
            <w:pPr>
              <w:rPr>
                <w:lang w:val="en-GB"/>
              </w:rPr>
            </w:pPr>
            <w:r w:rsidRPr="004E5748">
              <w:rPr>
                <w:lang w:val="en-GB"/>
              </w:rPr>
              <w:t xml:space="preserve">Claims incurred in the reporting period as defined in </w:t>
            </w:r>
            <w:r w:rsidR="00BC13F7" w:rsidRPr="004E5748">
              <w:rPr>
                <w:lang w:val="en-GB"/>
              </w:rPr>
              <w:t>D</w:t>
            </w:r>
            <w:r w:rsidRPr="004E5748">
              <w:rPr>
                <w:lang w:val="en-GB"/>
              </w:rPr>
              <w:t>irective 91/674/EEC</w:t>
            </w:r>
            <w:r w:rsidR="00BC13F7" w:rsidRPr="004E5748">
              <w:rPr>
                <w:lang w:val="en-GB"/>
              </w:rPr>
              <w:t>,</w:t>
            </w:r>
            <w:r w:rsidRPr="004E5748">
              <w:rPr>
                <w:lang w:val="en-GB"/>
              </w:rPr>
              <w:t xml:space="preserve"> where applicable: the claims incurred means the sum of the claims paid and the change in the provision for claims during the financial year related to insurance contracts.</w:t>
            </w:r>
          </w:p>
          <w:p w14:paraId="338C9841" w14:textId="1A78E836" w:rsidR="00134248" w:rsidRPr="004E5748" w:rsidRDefault="00134248" w:rsidP="00C828FA">
            <w:pPr>
              <w:rPr>
                <w:lang w:val="en-GB"/>
              </w:rPr>
            </w:pPr>
            <w:r w:rsidRPr="004E5748">
              <w:rPr>
                <w:lang w:val="en-GB"/>
              </w:rPr>
              <w:t xml:space="preserve">Only for the business where the risk </w:t>
            </w:r>
            <w:proofErr w:type="gramStart"/>
            <w:r w:rsidRPr="004E5748">
              <w:rPr>
                <w:lang w:val="en-GB"/>
              </w:rPr>
              <w:t>is located in</w:t>
            </w:r>
            <w:proofErr w:type="gramEnd"/>
            <w:r w:rsidRPr="004E5748">
              <w:rPr>
                <w:lang w:val="en-GB"/>
              </w:rPr>
              <w:t xml:space="preserve"> the country </w:t>
            </w:r>
            <w:r w:rsidR="00BF60D0" w:rsidRPr="004E5748">
              <w:rPr>
                <w:lang w:val="en-GB"/>
              </w:rPr>
              <w:t>considered</w:t>
            </w:r>
            <w:r w:rsidR="00BF60D0">
              <w:rPr>
                <w:lang w:val="en-GB"/>
              </w:rPr>
              <w:t xml:space="preserve"> </w:t>
            </w:r>
            <w:r w:rsidRPr="004E5748">
              <w:rPr>
                <w:lang w:val="en-GB"/>
              </w:rPr>
              <w:t>and for life insurance business (direct and reinsurance).</w:t>
            </w:r>
          </w:p>
          <w:p w14:paraId="33B9CCC2" w14:textId="77777777" w:rsidR="00134248" w:rsidRPr="004E5748" w:rsidRDefault="00134248" w:rsidP="00C828FA">
            <w:pPr>
              <w:rPr>
                <w:lang w:val="en-GB"/>
              </w:rPr>
            </w:pPr>
            <w:r w:rsidRPr="004E5748">
              <w:rPr>
                <w:lang w:val="en-GB"/>
              </w:rPr>
              <w:t>The figure for claims incurred shall exclude claims management expenses and the movement in provisions in claims management expenses.</w:t>
            </w:r>
          </w:p>
        </w:tc>
      </w:tr>
      <w:tr w:rsidR="00F672D2" w:rsidRPr="000C7CC5" w14:paraId="359F840F" w14:textId="77777777" w:rsidTr="00C828FA">
        <w:tc>
          <w:tcPr>
            <w:tcW w:w="1840" w:type="dxa"/>
            <w:tcBorders>
              <w:top w:val="single" w:sz="2" w:space="0" w:color="auto"/>
              <w:left w:val="single" w:sz="2" w:space="0" w:color="auto"/>
              <w:bottom w:val="single" w:sz="2" w:space="0" w:color="auto"/>
              <w:right w:val="single" w:sz="2" w:space="0" w:color="auto"/>
            </w:tcBorders>
          </w:tcPr>
          <w:p w14:paraId="2A862EE4" w14:textId="2C668788" w:rsidR="00134248" w:rsidRPr="004E5748" w:rsidRDefault="00134248" w:rsidP="00C828FA">
            <w:pPr>
              <w:rPr>
                <w:iCs/>
                <w:lang w:val="en-GB"/>
              </w:rPr>
            </w:pPr>
            <w:del w:id="134" w:author="Author">
              <w:r w:rsidRPr="004E5748" w:rsidDel="00B63641">
                <w:rPr>
                  <w:iCs/>
                  <w:lang w:val="en-GB"/>
                </w:rPr>
                <w:delText>C0040/R1050</w:delText>
              </w:r>
            </w:del>
          </w:p>
        </w:tc>
        <w:tc>
          <w:tcPr>
            <w:tcW w:w="2126" w:type="dxa"/>
            <w:tcBorders>
              <w:top w:val="single" w:sz="2" w:space="0" w:color="auto"/>
              <w:left w:val="single" w:sz="2" w:space="0" w:color="auto"/>
              <w:bottom w:val="single" w:sz="2" w:space="0" w:color="auto"/>
              <w:right w:val="single" w:sz="2" w:space="0" w:color="auto"/>
            </w:tcBorders>
          </w:tcPr>
          <w:p w14:paraId="78C1A1A3" w14:textId="7414E1DA" w:rsidR="00134248" w:rsidRPr="004E5748" w:rsidDel="00B63641" w:rsidRDefault="00134248" w:rsidP="00C828FA">
            <w:pPr>
              <w:rPr>
                <w:del w:id="135" w:author="Author"/>
                <w:lang w:val="en-GB"/>
              </w:rPr>
            </w:pPr>
            <w:del w:id="136" w:author="Author">
              <w:r w:rsidRPr="004E5748" w:rsidDel="00B63641">
                <w:rPr>
                  <w:lang w:val="en-GB"/>
                </w:rPr>
                <w:delText>Business located in the considered country:</w:delText>
              </w:r>
            </w:del>
          </w:p>
          <w:p w14:paraId="3762EEFD" w14:textId="6029531E" w:rsidR="00134248" w:rsidRPr="004E5748" w:rsidRDefault="00134248" w:rsidP="00C828FA">
            <w:pPr>
              <w:rPr>
                <w:lang w:val="en-GB"/>
              </w:rPr>
            </w:pPr>
            <w:del w:id="137" w:author="Author">
              <w:r w:rsidRPr="004E5748" w:rsidDel="00B63641">
                <w:rPr>
                  <w:lang w:val="en-GB"/>
                </w:rPr>
                <w:delText xml:space="preserve">Gross Expenses Incurred </w:delText>
              </w:r>
            </w:del>
          </w:p>
        </w:tc>
        <w:tc>
          <w:tcPr>
            <w:tcW w:w="5320" w:type="dxa"/>
            <w:tcBorders>
              <w:top w:val="single" w:sz="2" w:space="0" w:color="auto"/>
              <w:left w:val="single" w:sz="2" w:space="0" w:color="auto"/>
              <w:bottom w:val="single" w:sz="2" w:space="0" w:color="auto"/>
              <w:right w:val="single" w:sz="2" w:space="0" w:color="auto"/>
            </w:tcBorders>
          </w:tcPr>
          <w:p w14:paraId="697734A7" w14:textId="5D46BAC0" w:rsidR="00134248" w:rsidRPr="004E5748" w:rsidDel="00B63641" w:rsidRDefault="00134248" w:rsidP="00C828FA">
            <w:pPr>
              <w:rPr>
                <w:del w:id="138" w:author="Author"/>
                <w:lang w:val="en-GB"/>
              </w:rPr>
            </w:pPr>
            <w:del w:id="139" w:author="Author">
              <w:r w:rsidRPr="004E5748" w:rsidDel="00B63641">
                <w:rPr>
                  <w:lang w:val="en-GB"/>
                </w:rPr>
                <w:delText>All technical expenses incurred by the undertaking during the reporting period, on accrual basis.</w:delText>
              </w:r>
            </w:del>
          </w:p>
          <w:p w14:paraId="1D2BD538" w14:textId="0F13460F" w:rsidR="00134248" w:rsidRPr="004E5748" w:rsidRDefault="00134248" w:rsidP="009C0AF7">
            <w:pPr>
              <w:rPr>
                <w:lang w:val="en-GB"/>
              </w:rPr>
            </w:pPr>
            <w:del w:id="140" w:author="Author">
              <w:r w:rsidRPr="004E5748" w:rsidDel="00B63641">
                <w:rPr>
                  <w:lang w:val="en-GB"/>
                </w:rPr>
                <w:delText xml:space="preserve">Only for the business where the risk is located in the country </w:delText>
              </w:r>
              <w:r w:rsidR="00BF60D0" w:rsidRPr="004E5748" w:rsidDel="00B63641">
                <w:rPr>
                  <w:lang w:val="en-GB"/>
                </w:rPr>
                <w:delText>considered</w:delText>
              </w:r>
              <w:r w:rsidR="00BF60D0" w:rsidDel="00B63641">
                <w:rPr>
                  <w:lang w:val="en-GB"/>
                </w:rPr>
                <w:delText xml:space="preserve"> </w:delText>
              </w:r>
              <w:r w:rsidRPr="004E5748" w:rsidDel="00B63641">
                <w:rPr>
                  <w:lang w:val="en-GB"/>
                </w:rPr>
                <w:delText>and for life insurance business (direct and reinsurance).</w:delText>
              </w:r>
            </w:del>
          </w:p>
        </w:tc>
      </w:tr>
    </w:tbl>
    <w:p w14:paraId="0BBC2711" w14:textId="17545C9B" w:rsidR="00FF5BA6" w:rsidRPr="004E5748" w:rsidRDefault="00FF5BA6" w:rsidP="00FF5BA6">
      <w:pPr>
        <w:pStyle w:val="ManualHeading2"/>
        <w:numPr>
          <w:ilvl w:val="0"/>
          <w:numId w:val="0"/>
        </w:numPr>
        <w:ind w:left="851" w:hanging="851"/>
        <w:rPr>
          <w:lang w:val="en-GB"/>
        </w:rPr>
      </w:pPr>
      <w:r w:rsidRPr="004E5748">
        <w:rPr>
          <w:i/>
          <w:iCs/>
          <w:lang w:val="en-GB"/>
        </w:rPr>
        <w:t>S.05.01 — Premiums, claims and expenses by line of business</w:t>
      </w:r>
    </w:p>
    <w:p w14:paraId="4C3375AA" w14:textId="77777777" w:rsidR="00FF5BA6" w:rsidRPr="004E5748" w:rsidRDefault="00FF5BA6" w:rsidP="00FF5BA6">
      <w:pPr>
        <w:rPr>
          <w:lang w:val="en-GB"/>
        </w:rPr>
      </w:pPr>
      <w:r w:rsidRPr="004E5748">
        <w:rPr>
          <w:i/>
          <w:iCs/>
          <w:lang w:val="en-GB"/>
        </w:rPr>
        <w:t>General comments:</w:t>
      </w:r>
    </w:p>
    <w:p w14:paraId="1EF7D6AC" w14:textId="53D02BEE" w:rsidR="00FF5BA6" w:rsidRPr="004E5748" w:rsidRDefault="00FF5BA6" w:rsidP="00FF0B3F">
      <w:pPr>
        <w:rPr>
          <w:lang w:val="en-GB"/>
        </w:rPr>
      </w:pPr>
      <w:r w:rsidRPr="004E5748">
        <w:rPr>
          <w:lang w:val="en-GB"/>
        </w:rPr>
        <w:t xml:space="preserve">This section relates to </w:t>
      </w:r>
      <w:r w:rsidR="00BF60D0">
        <w:rPr>
          <w:lang w:val="en-GB"/>
        </w:rPr>
        <w:t xml:space="preserve">the </w:t>
      </w:r>
      <w:r w:rsidRPr="004E5748">
        <w:rPr>
          <w:lang w:val="en-GB"/>
        </w:rPr>
        <w:t>annual disclosure of information for individual entities.</w:t>
      </w:r>
    </w:p>
    <w:p w14:paraId="24F33D48" w14:textId="4CE76084" w:rsidR="00FF5BA6" w:rsidRPr="004E5748" w:rsidRDefault="00FF5BA6" w:rsidP="00FF5BA6">
      <w:pPr>
        <w:rPr>
          <w:lang w:val="en-GB"/>
        </w:rPr>
      </w:pPr>
      <w:r w:rsidRPr="004E5748">
        <w:rPr>
          <w:lang w:val="en-GB"/>
        </w:rPr>
        <w:t>This template shall be reported from an accounting perspective, i.e.: Local GAAP or IFRS if accepted as local GAAP but using SII lines of business</w:t>
      </w:r>
      <w:ins w:id="141" w:author="Author">
        <w:r w:rsidR="00A734CF">
          <w:rPr>
            <w:lang w:val="en-GB"/>
          </w:rPr>
          <w:t xml:space="preserve">, </w:t>
        </w:r>
        <w:r w:rsidR="00A734CF" w:rsidRPr="001669F9">
          <w:rPr>
            <w:lang w:val="en-GB"/>
          </w:rPr>
          <w:t>as defined in Annex I to Delegated Regulation (EU) 2015/35</w:t>
        </w:r>
        <w:r w:rsidR="00A734CF">
          <w:rPr>
            <w:lang w:val="en-GB"/>
          </w:rPr>
          <w:t>.</w:t>
        </w:r>
      </w:ins>
      <w:del w:id="142" w:author="Author">
        <w:r w:rsidRPr="004E5748" w:rsidDel="00A734CF">
          <w:rPr>
            <w:lang w:val="en-GB"/>
          </w:rPr>
          <w:delText>.</w:delText>
        </w:r>
      </w:del>
      <w:r w:rsidRPr="004E5748">
        <w:rPr>
          <w:lang w:val="en-GB"/>
        </w:rPr>
        <w:t xml:space="preserve"> Undertakings shall use the recognition and valuation basis as for the published financial statements, no new recognition or re-valuation is required</w:t>
      </w:r>
      <w:r w:rsidR="00A41121" w:rsidRPr="004E5748">
        <w:rPr>
          <w:lang w:val="en-GB"/>
        </w:rPr>
        <w:t xml:space="preserve"> unless otherwise</w:t>
      </w:r>
      <w:r w:rsidR="0014589F" w:rsidRPr="004E5748">
        <w:rPr>
          <w:lang w:val="en-GB"/>
        </w:rPr>
        <w:t xml:space="preserve"> stated in these instructions</w:t>
      </w:r>
      <w:ins w:id="143" w:author="Author">
        <w:r w:rsidR="00F91038">
          <w:rPr>
            <w:lang w:val="en-GB"/>
          </w:rPr>
          <w:t>.</w:t>
        </w:r>
      </w:ins>
      <w:del w:id="144" w:author="Author">
        <w:r w:rsidR="00A41121" w:rsidRPr="004E5748" w:rsidDel="00F91038">
          <w:rPr>
            <w:lang w:val="en-GB"/>
          </w:rPr>
          <w:delText>,</w:delText>
        </w:r>
      </w:del>
      <w:ins w:id="145" w:author="Author">
        <w:r w:rsidR="00F91038" w:rsidRPr="00F91038">
          <w:rPr>
            <w:lang w:val="en-GB"/>
          </w:rPr>
          <w:t xml:space="preserve"> </w:t>
        </w:r>
        <w:r w:rsidR="00F91038" w:rsidRPr="001669F9">
          <w:rPr>
            <w:lang w:val="en-GB"/>
          </w:rPr>
          <w:t>The template is based on a year–to–date basis</w:t>
        </w:r>
        <w:r w:rsidR="00F91038">
          <w:rPr>
            <w:lang w:val="en-GB"/>
          </w:rPr>
          <w:t>,</w:t>
        </w:r>
      </w:ins>
      <w:r w:rsidRPr="004E5748">
        <w:rPr>
          <w:lang w:val="en-GB"/>
        </w:rPr>
        <w:t xml:space="preserve"> except for the classification between investment contracts and insurance contracts </w:t>
      </w:r>
      <w:r w:rsidR="00A41121" w:rsidRPr="004E5748">
        <w:rPr>
          <w:lang w:val="en-GB"/>
        </w:rPr>
        <w:t xml:space="preserve">or different reporting requirements </w:t>
      </w:r>
      <w:r w:rsidRPr="004E5748">
        <w:rPr>
          <w:lang w:val="en-GB"/>
        </w:rPr>
        <w:t>when this is applicable in the financial statements. This template shall include all insurance business regardless of the possible different classification between investment contracts and insurance contracts applicable in the financial statements.</w:t>
      </w:r>
    </w:p>
    <w:p w14:paraId="7DCAD6E5" w14:textId="4BC4C82B" w:rsidR="00AA68B2" w:rsidRPr="004E5748" w:rsidRDefault="00AA68B2" w:rsidP="00AA68B2">
      <w:pPr>
        <w:rPr>
          <w:lang w:val="en-GB"/>
        </w:rPr>
      </w:pPr>
      <w:r w:rsidRPr="004E5748">
        <w:rPr>
          <w:lang w:val="en-GB"/>
        </w:rPr>
        <w:t xml:space="preserve">Insurance and reinsurance undertakings shall disclose written/earned premiums as defined in Article 1(11) and (12) of Delegated Regulation (EU) 2015/35 </w:t>
      </w:r>
      <w:proofErr w:type="gramStart"/>
      <w:r w:rsidRPr="004E5748">
        <w:rPr>
          <w:lang w:val="en-GB"/>
        </w:rPr>
        <w:t>regardless</w:t>
      </w:r>
      <w:proofErr w:type="gramEnd"/>
      <w:r w:rsidRPr="004E5748">
        <w:rPr>
          <w:lang w:val="en-GB"/>
        </w:rPr>
        <w:t xml:space="preserve"> whether a local GAAP or IFRS is used.</w:t>
      </w:r>
    </w:p>
    <w:p w14:paraId="4A7BC62C" w14:textId="77777777" w:rsidR="00AA68B2" w:rsidRPr="004E5748" w:rsidRDefault="00AA68B2" w:rsidP="00FF5BA6">
      <w:pPr>
        <w:rPr>
          <w:lang w:val="en-GB"/>
        </w:rPr>
      </w:pPr>
    </w:p>
    <w:tbl>
      <w:tblPr>
        <w:tblW w:w="9286" w:type="dxa"/>
        <w:tblLayout w:type="fixed"/>
        <w:tblLook w:val="0000" w:firstRow="0" w:lastRow="0" w:firstColumn="0" w:lastColumn="0" w:noHBand="0" w:noVBand="0"/>
      </w:tblPr>
      <w:tblGrid>
        <w:gridCol w:w="2414"/>
        <w:gridCol w:w="1765"/>
        <w:gridCol w:w="5107"/>
      </w:tblGrid>
      <w:tr w:rsidR="00F672D2" w:rsidRPr="004E5748" w14:paraId="260DA603" w14:textId="77777777" w:rsidTr="00FF0B3F">
        <w:tc>
          <w:tcPr>
            <w:tcW w:w="2414" w:type="dxa"/>
            <w:tcBorders>
              <w:top w:val="single" w:sz="2" w:space="0" w:color="auto"/>
              <w:left w:val="single" w:sz="2" w:space="0" w:color="auto"/>
              <w:bottom w:val="single" w:sz="2" w:space="0" w:color="auto"/>
              <w:right w:val="single" w:sz="2" w:space="0" w:color="auto"/>
            </w:tcBorders>
          </w:tcPr>
          <w:p w14:paraId="5EC9196E" w14:textId="77777777" w:rsidR="00FF5BA6" w:rsidRPr="004E5748" w:rsidRDefault="00FF5BA6" w:rsidP="00FF0B3F">
            <w:pPr>
              <w:adjustRightInd w:val="0"/>
              <w:spacing w:before="0" w:after="0"/>
              <w:jc w:val="left"/>
              <w:rPr>
                <w:lang w:val="en-GB"/>
              </w:rPr>
            </w:pPr>
          </w:p>
        </w:tc>
        <w:tc>
          <w:tcPr>
            <w:tcW w:w="1765" w:type="dxa"/>
            <w:tcBorders>
              <w:top w:val="single" w:sz="2" w:space="0" w:color="auto"/>
              <w:left w:val="single" w:sz="2" w:space="0" w:color="auto"/>
              <w:bottom w:val="single" w:sz="2" w:space="0" w:color="auto"/>
              <w:right w:val="single" w:sz="2" w:space="0" w:color="auto"/>
            </w:tcBorders>
          </w:tcPr>
          <w:p w14:paraId="63E17BCF" w14:textId="77777777" w:rsidR="00FF5BA6" w:rsidRPr="004E5748" w:rsidRDefault="00FF5BA6" w:rsidP="00FF0B3F">
            <w:pPr>
              <w:pStyle w:val="NormalCentered"/>
              <w:rPr>
                <w:lang w:val="en-GB"/>
              </w:rPr>
            </w:pPr>
            <w:r w:rsidRPr="004E5748">
              <w:rPr>
                <w:i/>
                <w:iCs/>
                <w:lang w:val="en-GB"/>
              </w:rPr>
              <w:t>ITEM</w:t>
            </w:r>
          </w:p>
        </w:tc>
        <w:tc>
          <w:tcPr>
            <w:tcW w:w="5107" w:type="dxa"/>
            <w:tcBorders>
              <w:top w:val="single" w:sz="2" w:space="0" w:color="auto"/>
              <w:left w:val="single" w:sz="2" w:space="0" w:color="auto"/>
              <w:bottom w:val="single" w:sz="2" w:space="0" w:color="auto"/>
              <w:right w:val="single" w:sz="2" w:space="0" w:color="auto"/>
            </w:tcBorders>
          </w:tcPr>
          <w:p w14:paraId="5C578EC9" w14:textId="77777777" w:rsidR="00FF5BA6" w:rsidRPr="004E5748" w:rsidRDefault="00FF5BA6" w:rsidP="00FF0B3F">
            <w:pPr>
              <w:pStyle w:val="NormalCentered"/>
              <w:rPr>
                <w:lang w:val="en-GB"/>
              </w:rPr>
            </w:pPr>
            <w:r w:rsidRPr="004E5748">
              <w:rPr>
                <w:i/>
                <w:iCs/>
                <w:lang w:val="en-GB"/>
              </w:rPr>
              <w:t>INSTRUCTIONS</w:t>
            </w:r>
          </w:p>
        </w:tc>
      </w:tr>
      <w:tr w:rsidR="00F672D2" w:rsidRPr="004E5748" w14:paraId="0F8A2912" w14:textId="77777777" w:rsidTr="008B06CE">
        <w:tc>
          <w:tcPr>
            <w:tcW w:w="9286" w:type="dxa"/>
            <w:gridSpan w:val="3"/>
            <w:tcBorders>
              <w:top w:val="single" w:sz="2" w:space="0" w:color="auto"/>
              <w:left w:val="single" w:sz="2" w:space="0" w:color="auto"/>
              <w:bottom w:val="single" w:sz="2" w:space="0" w:color="auto"/>
              <w:right w:val="single" w:sz="2" w:space="0" w:color="auto"/>
            </w:tcBorders>
          </w:tcPr>
          <w:p w14:paraId="367DB4B4" w14:textId="4B093D44" w:rsidR="00FC38F5" w:rsidRPr="004E5748" w:rsidRDefault="00FC38F5" w:rsidP="0072201F">
            <w:pPr>
              <w:pStyle w:val="NormalCentered"/>
              <w:jc w:val="left"/>
              <w:rPr>
                <w:lang w:val="en-GB"/>
              </w:rPr>
            </w:pPr>
            <w:r w:rsidRPr="004E5748">
              <w:rPr>
                <w:i/>
                <w:iCs/>
                <w:lang w:val="en-GB"/>
              </w:rPr>
              <w:t>Non–life insurance and reinsurance obligations</w:t>
            </w:r>
          </w:p>
        </w:tc>
      </w:tr>
      <w:tr w:rsidR="00F672D2" w:rsidRPr="000C7CC5" w14:paraId="14852221" w14:textId="77777777" w:rsidTr="00FF0B3F">
        <w:tc>
          <w:tcPr>
            <w:tcW w:w="2414" w:type="dxa"/>
            <w:tcBorders>
              <w:top w:val="single" w:sz="2" w:space="0" w:color="auto"/>
              <w:left w:val="single" w:sz="2" w:space="0" w:color="auto"/>
              <w:bottom w:val="single" w:sz="2" w:space="0" w:color="auto"/>
              <w:right w:val="single" w:sz="2" w:space="0" w:color="auto"/>
            </w:tcBorders>
          </w:tcPr>
          <w:p w14:paraId="42565C8C" w14:textId="77777777" w:rsidR="00FF5BA6" w:rsidRPr="004E5748" w:rsidRDefault="00FF5BA6" w:rsidP="00FF0B3F">
            <w:pPr>
              <w:pStyle w:val="NormalLeft"/>
              <w:rPr>
                <w:lang w:val="en-GB"/>
              </w:rPr>
            </w:pPr>
            <w:r w:rsidRPr="004E5748">
              <w:rPr>
                <w:lang w:val="en-GB"/>
              </w:rPr>
              <w:t>C0010 to C0120/R0110</w:t>
            </w:r>
          </w:p>
        </w:tc>
        <w:tc>
          <w:tcPr>
            <w:tcW w:w="1765" w:type="dxa"/>
            <w:tcBorders>
              <w:top w:val="single" w:sz="2" w:space="0" w:color="auto"/>
              <w:left w:val="single" w:sz="2" w:space="0" w:color="auto"/>
              <w:bottom w:val="single" w:sz="2" w:space="0" w:color="auto"/>
              <w:right w:val="single" w:sz="2" w:space="0" w:color="auto"/>
            </w:tcBorders>
          </w:tcPr>
          <w:p w14:paraId="06294BDE" w14:textId="77777777" w:rsidR="00FF5BA6" w:rsidRPr="004E5748" w:rsidRDefault="00FF5BA6" w:rsidP="00FF0B3F">
            <w:pPr>
              <w:pStyle w:val="NormalLeft"/>
              <w:rPr>
                <w:lang w:val="en-GB"/>
              </w:rPr>
            </w:pPr>
            <w:r w:rsidRPr="004E5748">
              <w:rPr>
                <w:lang w:val="en-GB"/>
              </w:rPr>
              <w:t>Premiums written — Gross — Direct Business</w:t>
            </w:r>
          </w:p>
        </w:tc>
        <w:tc>
          <w:tcPr>
            <w:tcW w:w="5107" w:type="dxa"/>
            <w:tcBorders>
              <w:top w:val="single" w:sz="2" w:space="0" w:color="auto"/>
              <w:left w:val="single" w:sz="2" w:space="0" w:color="auto"/>
              <w:bottom w:val="single" w:sz="2" w:space="0" w:color="auto"/>
              <w:right w:val="single" w:sz="2" w:space="0" w:color="auto"/>
            </w:tcBorders>
          </w:tcPr>
          <w:p w14:paraId="7950316D" w14:textId="30BA57D5" w:rsidR="00FF5BA6" w:rsidRPr="004E5748" w:rsidRDefault="00AA68B2" w:rsidP="00CC01C2">
            <w:pPr>
              <w:pStyle w:val="NormalLeft"/>
              <w:rPr>
                <w:lang w:val="en-GB"/>
              </w:rPr>
            </w:pPr>
            <w:r w:rsidRPr="004E5748">
              <w:rPr>
                <w:lang w:val="en-GB"/>
              </w:rPr>
              <w:t>G</w:t>
            </w:r>
            <w:r w:rsidR="00FF5BA6" w:rsidRPr="004E5748">
              <w:rPr>
                <w:lang w:val="en-GB"/>
              </w:rPr>
              <w:t xml:space="preserve">ross premiums written shall comprise all amounts due during the financial year in respect of insurance contracts, arising from direct business, </w:t>
            </w:r>
            <w:proofErr w:type="gramStart"/>
            <w:r w:rsidR="00FF5BA6" w:rsidRPr="004E5748">
              <w:rPr>
                <w:lang w:val="en-GB"/>
              </w:rPr>
              <w:t>regardless of the fact that</w:t>
            </w:r>
            <w:proofErr w:type="gramEnd"/>
            <w:r w:rsidR="00FF5BA6" w:rsidRPr="004E5748">
              <w:rPr>
                <w:lang w:val="en-GB"/>
              </w:rPr>
              <w:t xml:space="preserve"> such amounts may relate in whole or in part to a later financial year.</w:t>
            </w:r>
            <w:r w:rsidR="00A41121" w:rsidRPr="004E5748">
              <w:rPr>
                <w:lang w:val="en-GB"/>
              </w:rPr>
              <w:t xml:space="preserve"> </w:t>
            </w:r>
            <w:r w:rsidR="00FC38F5" w:rsidRPr="004E5748">
              <w:rPr>
                <w:lang w:val="en-GB"/>
              </w:rPr>
              <w:lastRenderedPageBreak/>
              <w:t>Amount of taxes or charges</w:t>
            </w:r>
            <w:r w:rsidR="00A41121" w:rsidRPr="004E5748">
              <w:rPr>
                <w:lang w:val="en-GB"/>
              </w:rPr>
              <w:t xml:space="preserve"> </w:t>
            </w:r>
            <w:r w:rsidR="00182C7B" w:rsidRPr="004E5748">
              <w:rPr>
                <w:lang w:val="en-GB"/>
              </w:rPr>
              <w:t xml:space="preserve">levied with premiums </w:t>
            </w:r>
            <w:r w:rsidR="00CC01C2">
              <w:rPr>
                <w:lang w:val="en-GB"/>
              </w:rPr>
              <w:t>shall</w:t>
            </w:r>
            <w:r w:rsidR="00CC01C2" w:rsidRPr="004E5748">
              <w:rPr>
                <w:lang w:val="en-GB"/>
              </w:rPr>
              <w:t xml:space="preserve"> </w:t>
            </w:r>
            <w:r w:rsidR="00A41121" w:rsidRPr="004E5748">
              <w:rPr>
                <w:lang w:val="en-GB"/>
              </w:rPr>
              <w:t>be excluded from the written premiums.</w:t>
            </w:r>
          </w:p>
        </w:tc>
      </w:tr>
      <w:tr w:rsidR="00F672D2" w:rsidRPr="000C7CC5" w14:paraId="35174126" w14:textId="77777777" w:rsidTr="00FF0B3F">
        <w:tc>
          <w:tcPr>
            <w:tcW w:w="2414" w:type="dxa"/>
            <w:tcBorders>
              <w:top w:val="single" w:sz="2" w:space="0" w:color="auto"/>
              <w:left w:val="single" w:sz="2" w:space="0" w:color="auto"/>
              <w:bottom w:val="single" w:sz="2" w:space="0" w:color="auto"/>
              <w:right w:val="single" w:sz="2" w:space="0" w:color="auto"/>
            </w:tcBorders>
          </w:tcPr>
          <w:p w14:paraId="527B0575" w14:textId="77777777" w:rsidR="00FF5BA6" w:rsidRPr="004E5748" w:rsidRDefault="00FF5BA6" w:rsidP="00FF0B3F">
            <w:pPr>
              <w:pStyle w:val="NormalLeft"/>
              <w:rPr>
                <w:lang w:val="en-GB"/>
              </w:rPr>
            </w:pPr>
            <w:r w:rsidRPr="004E5748">
              <w:rPr>
                <w:lang w:val="en-GB"/>
              </w:rPr>
              <w:lastRenderedPageBreak/>
              <w:t>C0010 to C0120/R0120</w:t>
            </w:r>
          </w:p>
        </w:tc>
        <w:tc>
          <w:tcPr>
            <w:tcW w:w="1765" w:type="dxa"/>
            <w:tcBorders>
              <w:top w:val="single" w:sz="2" w:space="0" w:color="auto"/>
              <w:left w:val="single" w:sz="2" w:space="0" w:color="auto"/>
              <w:bottom w:val="single" w:sz="2" w:space="0" w:color="auto"/>
              <w:right w:val="single" w:sz="2" w:space="0" w:color="auto"/>
            </w:tcBorders>
          </w:tcPr>
          <w:p w14:paraId="548D3F8E" w14:textId="77777777" w:rsidR="00FF5BA6" w:rsidRPr="004E5748" w:rsidRDefault="00FF5BA6" w:rsidP="00FF0B3F">
            <w:pPr>
              <w:pStyle w:val="NormalLeft"/>
              <w:rPr>
                <w:lang w:val="en-GB"/>
              </w:rPr>
            </w:pPr>
            <w:r w:rsidRPr="004E5748">
              <w:rPr>
                <w:lang w:val="en-GB"/>
              </w:rPr>
              <w:t>Premiums written — Gross — Proportional reinsurance accepted</w:t>
            </w:r>
          </w:p>
        </w:tc>
        <w:tc>
          <w:tcPr>
            <w:tcW w:w="5107" w:type="dxa"/>
            <w:tcBorders>
              <w:top w:val="single" w:sz="2" w:space="0" w:color="auto"/>
              <w:left w:val="single" w:sz="2" w:space="0" w:color="auto"/>
              <w:bottom w:val="single" w:sz="2" w:space="0" w:color="auto"/>
              <w:right w:val="single" w:sz="2" w:space="0" w:color="auto"/>
            </w:tcBorders>
          </w:tcPr>
          <w:p w14:paraId="49CC138F" w14:textId="77C841F2" w:rsidR="00FF5BA6" w:rsidRPr="004E5748" w:rsidRDefault="00AA68B2" w:rsidP="00CC01C2">
            <w:pPr>
              <w:pStyle w:val="NormalLeft"/>
              <w:rPr>
                <w:lang w:val="en-GB"/>
              </w:rPr>
            </w:pPr>
            <w:r w:rsidRPr="004E5748">
              <w:rPr>
                <w:lang w:val="en-GB"/>
              </w:rPr>
              <w:t>G</w:t>
            </w:r>
            <w:r w:rsidR="00FF5BA6" w:rsidRPr="004E5748">
              <w:rPr>
                <w:lang w:val="en-GB"/>
              </w:rPr>
              <w:t xml:space="preserve">ross premiums written shall comprise all amounts due during the financial year in respect of insurance contracts, arising from proportional reinsurance accepted business, </w:t>
            </w:r>
            <w:proofErr w:type="gramStart"/>
            <w:r w:rsidR="00FF5BA6" w:rsidRPr="004E5748">
              <w:rPr>
                <w:lang w:val="en-GB"/>
              </w:rPr>
              <w:t>regardless of the fact that</w:t>
            </w:r>
            <w:proofErr w:type="gramEnd"/>
            <w:r w:rsidR="00FF5BA6" w:rsidRPr="004E5748">
              <w:rPr>
                <w:lang w:val="en-GB"/>
              </w:rPr>
              <w:t xml:space="preserve"> such amounts may relate in whole or in part to a later financial year.</w:t>
            </w:r>
            <w:r w:rsidR="00A41121" w:rsidRPr="004E5748">
              <w:rPr>
                <w:lang w:val="en-GB"/>
              </w:rPr>
              <w:t xml:space="preserve"> </w:t>
            </w:r>
            <w:r w:rsidR="008D45B6" w:rsidRPr="004E5748">
              <w:rPr>
                <w:lang w:val="en-GB"/>
              </w:rPr>
              <w:t>Amount of taxes or charges</w:t>
            </w:r>
            <w:r w:rsidR="00182C7B" w:rsidRPr="004E5748">
              <w:rPr>
                <w:lang w:val="en-GB"/>
              </w:rPr>
              <w:t xml:space="preserve"> levied with premiums</w:t>
            </w:r>
            <w:r w:rsidR="008D45B6" w:rsidRPr="004E5748">
              <w:rPr>
                <w:lang w:val="en-GB"/>
              </w:rPr>
              <w:t xml:space="preserve"> </w:t>
            </w:r>
            <w:r w:rsidR="00CC01C2" w:rsidRPr="004E5748">
              <w:rPr>
                <w:lang w:val="en-GB"/>
              </w:rPr>
              <w:t>s</w:t>
            </w:r>
            <w:r w:rsidR="00CC01C2">
              <w:rPr>
                <w:lang w:val="en-GB"/>
              </w:rPr>
              <w:t>hall</w:t>
            </w:r>
            <w:r w:rsidR="00CC01C2" w:rsidRPr="004E5748">
              <w:rPr>
                <w:lang w:val="en-GB"/>
              </w:rPr>
              <w:t xml:space="preserve"> </w:t>
            </w:r>
            <w:r w:rsidR="00A41121" w:rsidRPr="004E5748">
              <w:rPr>
                <w:lang w:val="en-GB"/>
              </w:rPr>
              <w:t>be excluded from the written premiums.</w:t>
            </w:r>
          </w:p>
        </w:tc>
      </w:tr>
      <w:tr w:rsidR="00F672D2" w:rsidRPr="000C7CC5" w14:paraId="5242E504" w14:textId="77777777" w:rsidTr="00FF0B3F">
        <w:tc>
          <w:tcPr>
            <w:tcW w:w="2414" w:type="dxa"/>
            <w:tcBorders>
              <w:top w:val="single" w:sz="2" w:space="0" w:color="auto"/>
              <w:left w:val="single" w:sz="2" w:space="0" w:color="auto"/>
              <w:bottom w:val="single" w:sz="2" w:space="0" w:color="auto"/>
              <w:right w:val="single" w:sz="2" w:space="0" w:color="auto"/>
            </w:tcBorders>
          </w:tcPr>
          <w:p w14:paraId="582B0D5E" w14:textId="77777777" w:rsidR="00FF5BA6" w:rsidRPr="004E5748" w:rsidRDefault="00FF5BA6" w:rsidP="00FF0B3F">
            <w:pPr>
              <w:pStyle w:val="NormalLeft"/>
              <w:rPr>
                <w:lang w:val="en-GB"/>
              </w:rPr>
            </w:pPr>
            <w:r w:rsidRPr="004E5748">
              <w:rPr>
                <w:lang w:val="en-GB"/>
              </w:rPr>
              <w:t>C0130 to C0160/R0130</w:t>
            </w:r>
          </w:p>
        </w:tc>
        <w:tc>
          <w:tcPr>
            <w:tcW w:w="1765" w:type="dxa"/>
            <w:tcBorders>
              <w:top w:val="single" w:sz="2" w:space="0" w:color="auto"/>
              <w:left w:val="single" w:sz="2" w:space="0" w:color="auto"/>
              <w:bottom w:val="single" w:sz="2" w:space="0" w:color="auto"/>
              <w:right w:val="single" w:sz="2" w:space="0" w:color="auto"/>
            </w:tcBorders>
          </w:tcPr>
          <w:p w14:paraId="06ACC2B1" w14:textId="77777777" w:rsidR="00FF5BA6" w:rsidRPr="004E5748" w:rsidRDefault="00FF5BA6" w:rsidP="00FF0B3F">
            <w:pPr>
              <w:pStyle w:val="NormalLeft"/>
              <w:rPr>
                <w:lang w:val="en-GB"/>
              </w:rPr>
            </w:pPr>
            <w:r w:rsidRPr="004E5748">
              <w:rPr>
                <w:lang w:val="en-GB"/>
              </w:rPr>
              <w:t>Premiums written — Gross — Non proportional reinsurance accepted</w:t>
            </w:r>
          </w:p>
        </w:tc>
        <w:tc>
          <w:tcPr>
            <w:tcW w:w="5107" w:type="dxa"/>
            <w:tcBorders>
              <w:top w:val="single" w:sz="2" w:space="0" w:color="auto"/>
              <w:left w:val="single" w:sz="2" w:space="0" w:color="auto"/>
              <w:bottom w:val="single" w:sz="2" w:space="0" w:color="auto"/>
              <w:right w:val="single" w:sz="2" w:space="0" w:color="auto"/>
            </w:tcBorders>
          </w:tcPr>
          <w:p w14:paraId="2CB5B73A" w14:textId="58AE11BB" w:rsidR="00FF5BA6" w:rsidRPr="004E5748" w:rsidRDefault="00AA68B2" w:rsidP="00AA68B2">
            <w:pPr>
              <w:pStyle w:val="NormalLeft"/>
              <w:rPr>
                <w:lang w:val="en-GB"/>
              </w:rPr>
            </w:pPr>
            <w:r w:rsidRPr="004E5748">
              <w:rPr>
                <w:lang w:val="en-GB"/>
              </w:rPr>
              <w:t>G</w:t>
            </w:r>
            <w:r w:rsidR="00FF5BA6" w:rsidRPr="004E5748">
              <w:rPr>
                <w:lang w:val="en-GB"/>
              </w:rPr>
              <w:t xml:space="preserve">ross premiums written shall comprise all amounts due during the financial year in respect of insurance contracts, arising from non–proportional reinsurance accepted business, </w:t>
            </w:r>
            <w:proofErr w:type="gramStart"/>
            <w:r w:rsidR="00FF5BA6" w:rsidRPr="004E5748">
              <w:rPr>
                <w:lang w:val="en-GB"/>
              </w:rPr>
              <w:t>regardless of the fact that</w:t>
            </w:r>
            <w:proofErr w:type="gramEnd"/>
            <w:r w:rsidR="00FF5BA6" w:rsidRPr="004E5748">
              <w:rPr>
                <w:lang w:val="en-GB"/>
              </w:rPr>
              <w:t xml:space="preserve"> such amounts may relate in whole or in part to a later financial year.</w:t>
            </w:r>
            <w:r w:rsidR="00A41121" w:rsidRPr="004E5748">
              <w:rPr>
                <w:lang w:val="en-GB"/>
              </w:rPr>
              <w:t xml:space="preserve"> </w:t>
            </w:r>
            <w:r w:rsidR="008D45B6" w:rsidRPr="004E5748">
              <w:rPr>
                <w:lang w:val="en-GB"/>
              </w:rPr>
              <w:t xml:space="preserve">Amount of taxes or charges </w:t>
            </w:r>
            <w:r w:rsidR="00182C7B" w:rsidRPr="004E5748">
              <w:rPr>
                <w:lang w:val="en-GB"/>
              </w:rPr>
              <w:t xml:space="preserve">levied with premiums </w:t>
            </w:r>
            <w:r w:rsidR="00A41121" w:rsidRPr="004E5748">
              <w:rPr>
                <w:lang w:val="en-GB"/>
              </w:rPr>
              <w:t>sh</w:t>
            </w:r>
            <w:r w:rsidR="00BF60D0">
              <w:rPr>
                <w:lang w:val="en-GB"/>
              </w:rPr>
              <w:t>all</w:t>
            </w:r>
            <w:r w:rsidR="00A41121" w:rsidRPr="004E5748">
              <w:rPr>
                <w:lang w:val="en-GB"/>
              </w:rPr>
              <w:t xml:space="preserve"> be excluded from the written premiums.</w:t>
            </w:r>
          </w:p>
        </w:tc>
      </w:tr>
      <w:tr w:rsidR="00F672D2" w:rsidRPr="000C7CC5" w14:paraId="6C414DAC" w14:textId="77777777" w:rsidTr="00FF0B3F">
        <w:tc>
          <w:tcPr>
            <w:tcW w:w="2414" w:type="dxa"/>
            <w:tcBorders>
              <w:top w:val="single" w:sz="2" w:space="0" w:color="auto"/>
              <w:left w:val="single" w:sz="2" w:space="0" w:color="auto"/>
              <w:bottom w:val="single" w:sz="2" w:space="0" w:color="auto"/>
              <w:right w:val="single" w:sz="2" w:space="0" w:color="auto"/>
            </w:tcBorders>
          </w:tcPr>
          <w:p w14:paraId="6B58A617" w14:textId="77777777" w:rsidR="00FF5BA6" w:rsidRPr="004E5748" w:rsidRDefault="00FF5BA6" w:rsidP="00FF0B3F">
            <w:pPr>
              <w:pStyle w:val="NormalLeft"/>
              <w:rPr>
                <w:lang w:val="en-GB"/>
              </w:rPr>
            </w:pPr>
            <w:r w:rsidRPr="004E5748">
              <w:rPr>
                <w:lang w:val="en-GB"/>
              </w:rPr>
              <w:t>C0010 to C0160/R0140</w:t>
            </w:r>
          </w:p>
        </w:tc>
        <w:tc>
          <w:tcPr>
            <w:tcW w:w="1765" w:type="dxa"/>
            <w:tcBorders>
              <w:top w:val="single" w:sz="2" w:space="0" w:color="auto"/>
              <w:left w:val="single" w:sz="2" w:space="0" w:color="auto"/>
              <w:bottom w:val="single" w:sz="2" w:space="0" w:color="auto"/>
              <w:right w:val="single" w:sz="2" w:space="0" w:color="auto"/>
            </w:tcBorders>
          </w:tcPr>
          <w:p w14:paraId="42E89FD0" w14:textId="77777777" w:rsidR="00FF5BA6" w:rsidRPr="004E5748" w:rsidRDefault="00FF5BA6" w:rsidP="00FF0B3F">
            <w:pPr>
              <w:pStyle w:val="NormalLeft"/>
              <w:rPr>
                <w:lang w:val="en-GB"/>
              </w:rPr>
            </w:pPr>
            <w:r w:rsidRPr="004E5748">
              <w:rPr>
                <w:lang w:val="en-GB"/>
              </w:rPr>
              <w:t>Premiums written — Reinsurers' share</w:t>
            </w:r>
          </w:p>
        </w:tc>
        <w:tc>
          <w:tcPr>
            <w:tcW w:w="5107" w:type="dxa"/>
            <w:tcBorders>
              <w:top w:val="single" w:sz="2" w:space="0" w:color="auto"/>
              <w:left w:val="single" w:sz="2" w:space="0" w:color="auto"/>
              <w:bottom w:val="single" w:sz="2" w:space="0" w:color="auto"/>
              <w:right w:val="single" w:sz="2" w:space="0" w:color="auto"/>
            </w:tcBorders>
          </w:tcPr>
          <w:p w14:paraId="7147D849" w14:textId="28EB0F52" w:rsidR="00FF5BA6" w:rsidRPr="004E5748" w:rsidRDefault="00AA68B2" w:rsidP="00AA68B2">
            <w:pPr>
              <w:pStyle w:val="NormalLeft"/>
              <w:rPr>
                <w:lang w:val="en-GB"/>
              </w:rPr>
            </w:pPr>
            <w:r w:rsidRPr="004E5748">
              <w:rPr>
                <w:lang w:val="en-GB"/>
              </w:rPr>
              <w:t>G</w:t>
            </w:r>
            <w:r w:rsidR="00FF5BA6" w:rsidRPr="004E5748">
              <w:rPr>
                <w:lang w:val="en-GB"/>
              </w:rPr>
              <w:t xml:space="preserve">ross premiums written shall comprise all amounts ceded to reinsurers during the financial year in respect of insurance contracts </w:t>
            </w:r>
            <w:proofErr w:type="gramStart"/>
            <w:r w:rsidR="00FF5BA6" w:rsidRPr="004E5748">
              <w:rPr>
                <w:lang w:val="en-GB"/>
              </w:rPr>
              <w:t>regardless of the fact that</w:t>
            </w:r>
            <w:proofErr w:type="gramEnd"/>
            <w:r w:rsidR="00FF5BA6" w:rsidRPr="004E5748">
              <w:rPr>
                <w:lang w:val="en-GB"/>
              </w:rPr>
              <w:t xml:space="preserve"> such amounts may relate in whole or in part to a later financial year.</w:t>
            </w:r>
            <w:r w:rsidR="00A41121" w:rsidRPr="004E5748">
              <w:rPr>
                <w:lang w:val="en-GB"/>
              </w:rPr>
              <w:t xml:space="preserve"> </w:t>
            </w:r>
            <w:r w:rsidR="008D45B6" w:rsidRPr="004E5748">
              <w:rPr>
                <w:lang w:val="en-GB"/>
              </w:rPr>
              <w:t>Amount of taxes or charges</w:t>
            </w:r>
            <w:r w:rsidR="00182C7B" w:rsidRPr="004E5748">
              <w:rPr>
                <w:lang w:val="en-GB"/>
              </w:rPr>
              <w:t xml:space="preserve"> levied with premiums</w:t>
            </w:r>
            <w:r w:rsidR="008D45B6" w:rsidRPr="004E5748">
              <w:rPr>
                <w:lang w:val="en-GB"/>
              </w:rPr>
              <w:t xml:space="preserve"> </w:t>
            </w:r>
            <w:r w:rsidR="00A41121" w:rsidRPr="004E5748">
              <w:rPr>
                <w:lang w:val="en-GB"/>
              </w:rPr>
              <w:t>sh</w:t>
            </w:r>
            <w:r w:rsidR="0065338E">
              <w:rPr>
                <w:lang w:val="en-GB"/>
              </w:rPr>
              <w:t>all</w:t>
            </w:r>
            <w:r w:rsidR="00A41121" w:rsidRPr="004E5748">
              <w:rPr>
                <w:lang w:val="en-GB"/>
              </w:rPr>
              <w:t xml:space="preserve"> be excluded from the written premiums.</w:t>
            </w:r>
          </w:p>
        </w:tc>
      </w:tr>
      <w:tr w:rsidR="00F672D2" w:rsidRPr="000C7CC5" w14:paraId="3A8C92D3" w14:textId="77777777" w:rsidTr="00FF0B3F">
        <w:tc>
          <w:tcPr>
            <w:tcW w:w="2414" w:type="dxa"/>
            <w:tcBorders>
              <w:top w:val="single" w:sz="2" w:space="0" w:color="auto"/>
              <w:left w:val="single" w:sz="2" w:space="0" w:color="auto"/>
              <w:bottom w:val="single" w:sz="2" w:space="0" w:color="auto"/>
              <w:right w:val="single" w:sz="2" w:space="0" w:color="auto"/>
            </w:tcBorders>
          </w:tcPr>
          <w:p w14:paraId="204DA1B8" w14:textId="77777777" w:rsidR="00FF5BA6" w:rsidRPr="004E5748" w:rsidRDefault="00FF5BA6" w:rsidP="00FF0B3F">
            <w:pPr>
              <w:pStyle w:val="NormalLeft"/>
              <w:rPr>
                <w:lang w:val="en-GB"/>
              </w:rPr>
            </w:pPr>
            <w:r w:rsidRPr="004E5748">
              <w:rPr>
                <w:lang w:val="en-GB"/>
              </w:rPr>
              <w:t>C0010 to C0160/R0200</w:t>
            </w:r>
          </w:p>
        </w:tc>
        <w:tc>
          <w:tcPr>
            <w:tcW w:w="1765" w:type="dxa"/>
            <w:tcBorders>
              <w:top w:val="single" w:sz="2" w:space="0" w:color="auto"/>
              <w:left w:val="single" w:sz="2" w:space="0" w:color="auto"/>
              <w:bottom w:val="single" w:sz="2" w:space="0" w:color="auto"/>
              <w:right w:val="single" w:sz="2" w:space="0" w:color="auto"/>
            </w:tcBorders>
          </w:tcPr>
          <w:p w14:paraId="5D41C86A" w14:textId="77777777" w:rsidR="00FF5BA6" w:rsidRPr="004E5748" w:rsidRDefault="00FF5BA6" w:rsidP="00FF0B3F">
            <w:pPr>
              <w:pStyle w:val="NormalLeft"/>
              <w:rPr>
                <w:lang w:val="en-GB"/>
              </w:rPr>
            </w:pPr>
            <w:r w:rsidRPr="004E5748">
              <w:rPr>
                <w:lang w:val="en-GB"/>
              </w:rPr>
              <w:t>Premiums written — net</w:t>
            </w:r>
          </w:p>
        </w:tc>
        <w:tc>
          <w:tcPr>
            <w:tcW w:w="5107" w:type="dxa"/>
            <w:tcBorders>
              <w:top w:val="single" w:sz="2" w:space="0" w:color="auto"/>
              <w:left w:val="single" w:sz="2" w:space="0" w:color="auto"/>
              <w:bottom w:val="single" w:sz="2" w:space="0" w:color="auto"/>
              <w:right w:val="single" w:sz="2" w:space="0" w:color="auto"/>
            </w:tcBorders>
          </w:tcPr>
          <w:p w14:paraId="3FB269AB" w14:textId="4B441CA4" w:rsidR="00FF5BA6" w:rsidRPr="004E5748" w:rsidRDefault="00AA68B2" w:rsidP="00AA68B2">
            <w:pPr>
              <w:pStyle w:val="NormalLeft"/>
              <w:rPr>
                <w:lang w:val="en-GB"/>
              </w:rPr>
            </w:pPr>
            <w:r w:rsidRPr="004E5748">
              <w:rPr>
                <w:lang w:val="en-GB"/>
              </w:rPr>
              <w:t>T</w:t>
            </w:r>
            <w:r w:rsidR="00FF5BA6" w:rsidRPr="004E5748">
              <w:rPr>
                <w:lang w:val="en-GB"/>
              </w:rPr>
              <w:t>he net premiums written represent the sum of the direct business and the accepted reinsurance business reduced by the amount ceded to reinsurance undertakings.</w:t>
            </w:r>
          </w:p>
        </w:tc>
      </w:tr>
      <w:tr w:rsidR="00F672D2" w:rsidRPr="000C7CC5" w14:paraId="390EC5C2" w14:textId="77777777" w:rsidTr="00FF0B3F">
        <w:tc>
          <w:tcPr>
            <w:tcW w:w="2414" w:type="dxa"/>
            <w:tcBorders>
              <w:top w:val="single" w:sz="2" w:space="0" w:color="auto"/>
              <w:left w:val="single" w:sz="2" w:space="0" w:color="auto"/>
              <w:bottom w:val="single" w:sz="2" w:space="0" w:color="auto"/>
              <w:right w:val="single" w:sz="2" w:space="0" w:color="auto"/>
            </w:tcBorders>
          </w:tcPr>
          <w:p w14:paraId="3DE969FE" w14:textId="77777777" w:rsidR="00FF5BA6" w:rsidRPr="004E5748" w:rsidRDefault="00FF5BA6" w:rsidP="00FF0B3F">
            <w:pPr>
              <w:pStyle w:val="NormalLeft"/>
              <w:rPr>
                <w:lang w:val="en-GB"/>
              </w:rPr>
            </w:pPr>
            <w:r w:rsidRPr="004E5748">
              <w:rPr>
                <w:lang w:val="en-GB"/>
              </w:rPr>
              <w:t>C0010 to C0120/R0210</w:t>
            </w:r>
          </w:p>
        </w:tc>
        <w:tc>
          <w:tcPr>
            <w:tcW w:w="1765" w:type="dxa"/>
            <w:tcBorders>
              <w:top w:val="single" w:sz="2" w:space="0" w:color="auto"/>
              <w:left w:val="single" w:sz="2" w:space="0" w:color="auto"/>
              <w:bottom w:val="single" w:sz="2" w:space="0" w:color="auto"/>
              <w:right w:val="single" w:sz="2" w:space="0" w:color="auto"/>
            </w:tcBorders>
          </w:tcPr>
          <w:p w14:paraId="3E93F7BC" w14:textId="77777777" w:rsidR="00FF5BA6" w:rsidRPr="004E5748" w:rsidRDefault="00FF5BA6" w:rsidP="00FF0B3F">
            <w:pPr>
              <w:pStyle w:val="NormalLeft"/>
              <w:rPr>
                <w:lang w:val="en-GB"/>
              </w:rPr>
            </w:pPr>
            <w:r w:rsidRPr="004E5748">
              <w:rPr>
                <w:lang w:val="en-GB"/>
              </w:rPr>
              <w:t>Premiums earned — Gross — Direct business</w:t>
            </w:r>
          </w:p>
        </w:tc>
        <w:tc>
          <w:tcPr>
            <w:tcW w:w="5107" w:type="dxa"/>
            <w:tcBorders>
              <w:top w:val="single" w:sz="2" w:space="0" w:color="auto"/>
              <w:left w:val="single" w:sz="2" w:space="0" w:color="auto"/>
              <w:bottom w:val="single" w:sz="2" w:space="0" w:color="auto"/>
              <w:right w:val="single" w:sz="2" w:space="0" w:color="auto"/>
            </w:tcBorders>
          </w:tcPr>
          <w:p w14:paraId="1A68472F" w14:textId="77777777" w:rsidR="00FF5BA6" w:rsidRDefault="00F91038" w:rsidP="00AA68B2">
            <w:pPr>
              <w:pStyle w:val="NormalLeft"/>
              <w:rPr>
                <w:ins w:id="146" w:author="Author"/>
                <w:lang w:val="en-GB"/>
              </w:rPr>
            </w:pPr>
            <w:ins w:id="147" w:author="Author">
              <w:r w:rsidRPr="00F91038">
                <w:rPr>
                  <w:lang w:val="en-GB"/>
                </w:rPr>
                <w:t xml:space="preserve">Premiums relating to the risk covered by the undertaking  during the financial year </w:t>
              </w:r>
            </w:ins>
            <w:del w:id="148" w:author="Author">
              <w:r w:rsidR="00AA68B2" w:rsidRPr="004E5748" w:rsidDel="00F91038">
                <w:rPr>
                  <w:lang w:val="en-GB"/>
                </w:rPr>
                <w:delText>T</w:delText>
              </w:r>
              <w:r w:rsidR="00FF5BA6" w:rsidRPr="004E5748" w:rsidDel="00F91038">
                <w:rPr>
                  <w:lang w:val="en-GB"/>
                </w:rPr>
                <w:delText xml:space="preserve">he sum of gross premiums written minus the change in the gross provision for unearned premiums </w:delText>
              </w:r>
            </w:del>
            <w:r w:rsidR="00FF5BA6" w:rsidRPr="004E5748">
              <w:rPr>
                <w:lang w:val="en-GB"/>
              </w:rPr>
              <w:t>related to direct insurance business.</w:t>
            </w:r>
          </w:p>
          <w:p w14:paraId="4D93C58E" w14:textId="3031A992" w:rsidR="009C4A3E" w:rsidRPr="004E5748" w:rsidRDefault="009C4A3E" w:rsidP="00AA68B2">
            <w:pPr>
              <w:pStyle w:val="NormalLeft"/>
              <w:rPr>
                <w:lang w:val="en-GB"/>
              </w:rPr>
            </w:pPr>
            <w:ins w:id="149" w:author="Author">
              <w:r w:rsidRPr="001669F9">
                <w:rPr>
                  <w:lang w:val="en-GB"/>
                </w:rPr>
                <w:t>Amount of taxes or charges levied with premiums shall be excluded from the premiums earned.</w:t>
              </w:r>
            </w:ins>
          </w:p>
        </w:tc>
      </w:tr>
      <w:tr w:rsidR="00F672D2" w:rsidRPr="000C7CC5" w14:paraId="0956E1E4" w14:textId="77777777" w:rsidTr="00FF0B3F">
        <w:tc>
          <w:tcPr>
            <w:tcW w:w="2414" w:type="dxa"/>
            <w:tcBorders>
              <w:top w:val="single" w:sz="2" w:space="0" w:color="auto"/>
              <w:left w:val="single" w:sz="2" w:space="0" w:color="auto"/>
              <w:bottom w:val="single" w:sz="2" w:space="0" w:color="auto"/>
              <w:right w:val="single" w:sz="2" w:space="0" w:color="auto"/>
            </w:tcBorders>
          </w:tcPr>
          <w:p w14:paraId="06C56FE8" w14:textId="77777777" w:rsidR="00FF5BA6" w:rsidRPr="004E5748" w:rsidRDefault="00FF5BA6" w:rsidP="00FF0B3F">
            <w:pPr>
              <w:pStyle w:val="NormalLeft"/>
              <w:rPr>
                <w:lang w:val="en-GB"/>
              </w:rPr>
            </w:pPr>
            <w:r w:rsidRPr="004E5748">
              <w:rPr>
                <w:lang w:val="en-GB"/>
              </w:rPr>
              <w:t>C0010 to C0120/R0220</w:t>
            </w:r>
          </w:p>
        </w:tc>
        <w:tc>
          <w:tcPr>
            <w:tcW w:w="1765" w:type="dxa"/>
            <w:tcBorders>
              <w:top w:val="single" w:sz="2" w:space="0" w:color="auto"/>
              <w:left w:val="single" w:sz="2" w:space="0" w:color="auto"/>
              <w:bottom w:val="single" w:sz="2" w:space="0" w:color="auto"/>
              <w:right w:val="single" w:sz="2" w:space="0" w:color="auto"/>
            </w:tcBorders>
          </w:tcPr>
          <w:p w14:paraId="5F62D53F" w14:textId="77777777" w:rsidR="00FF5BA6" w:rsidRPr="004E5748" w:rsidRDefault="00FF5BA6" w:rsidP="00FF0B3F">
            <w:pPr>
              <w:pStyle w:val="NormalLeft"/>
              <w:rPr>
                <w:lang w:val="en-GB"/>
              </w:rPr>
            </w:pPr>
            <w:r w:rsidRPr="004E5748">
              <w:rPr>
                <w:lang w:val="en-GB"/>
              </w:rPr>
              <w:t>Premiums earned — Gross — Proportional reinsurance accepted</w:t>
            </w:r>
          </w:p>
        </w:tc>
        <w:tc>
          <w:tcPr>
            <w:tcW w:w="5107" w:type="dxa"/>
            <w:tcBorders>
              <w:top w:val="single" w:sz="2" w:space="0" w:color="auto"/>
              <w:left w:val="single" w:sz="2" w:space="0" w:color="auto"/>
              <w:bottom w:val="single" w:sz="2" w:space="0" w:color="auto"/>
              <w:right w:val="single" w:sz="2" w:space="0" w:color="auto"/>
            </w:tcBorders>
          </w:tcPr>
          <w:p w14:paraId="63CB722E" w14:textId="77777777" w:rsidR="00FF5BA6" w:rsidRDefault="009C4A3E" w:rsidP="00AA68B2">
            <w:pPr>
              <w:pStyle w:val="NormalLeft"/>
              <w:rPr>
                <w:ins w:id="150" w:author="Author"/>
                <w:lang w:val="en-GB"/>
              </w:rPr>
            </w:pPr>
            <w:ins w:id="151" w:author="Author">
              <w:r w:rsidRPr="00F91038">
                <w:rPr>
                  <w:lang w:val="en-GB"/>
                </w:rPr>
                <w:t xml:space="preserve">Premiums relating to the risk covered by the undertaking  during the financial year </w:t>
              </w:r>
            </w:ins>
            <w:del w:id="152" w:author="Author">
              <w:r w:rsidR="00AA68B2" w:rsidRPr="004E5748" w:rsidDel="009C4A3E">
                <w:rPr>
                  <w:lang w:val="en-GB"/>
                </w:rPr>
                <w:delText>T</w:delText>
              </w:r>
              <w:r w:rsidR="00FF5BA6" w:rsidRPr="004E5748" w:rsidDel="009C4A3E">
                <w:rPr>
                  <w:lang w:val="en-GB"/>
                </w:rPr>
                <w:delText xml:space="preserve">he sum of gross premiums written minus the change in the gross provision for unearned premiums </w:delText>
              </w:r>
            </w:del>
            <w:r w:rsidR="00FF5BA6" w:rsidRPr="004E5748">
              <w:rPr>
                <w:lang w:val="en-GB"/>
              </w:rPr>
              <w:t>related to proportional reinsurance accepted business.</w:t>
            </w:r>
          </w:p>
          <w:p w14:paraId="6D9BB40A" w14:textId="04A84372" w:rsidR="009C4A3E" w:rsidRPr="004E5748" w:rsidRDefault="009C4A3E" w:rsidP="00AA68B2">
            <w:pPr>
              <w:pStyle w:val="NormalLeft"/>
              <w:rPr>
                <w:lang w:val="en-GB"/>
              </w:rPr>
            </w:pPr>
            <w:ins w:id="153" w:author="Author">
              <w:r w:rsidRPr="001669F9">
                <w:rPr>
                  <w:lang w:val="en-GB"/>
                </w:rPr>
                <w:lastRenderedPageBreak/>
                <w:t>Amount of taxes or charges levied with premiums shall be excluded from the premiums earned.</w:t>
              </w:r>
            </w:ins>
          </w:p>
        </w:tc>
      </w:tr>
      <w:tr w:rsidR="00F672D2" w:rsidRPr="000C7CC5" w14:paraId="02A5DB06" w14:textId="77777777" w:rsidTr="00FF0B3F">
        <w:tc>
          <w:tcPr>
            <w:tcW w:w="2414" w:type="dxa"/>
            <w:tcBorders>
              <w:top w:val="single" w:sz="2" w:space="0" w:color="auto"/>
              <w:left w:val="single" w:sz="2" w:space="0" w:color="auto"/>
              <w:bottom w:val="single" w:sz="2" w:space="0" w:color="auto"/>
              <w:right w:val="single" w:sz="2" w:space="0" w:color="auto"/>
            </w:tcBorders>
          </w:tcPr>
          <w:p w14:paraId="65249DD9" w14:textId="77777777" w:rsidR="00FF5BA6" w:rsidRPr="004E5748" w:rsidRDefault="00FF5BA6" w:rsidP="00FF0B3F">
            <w:pPr>
              <w:pStyle w:val="NormalLeft"/>
              <w:rPr>
                <w:lang w:val="en-GB"/>
              </w:rPr>
            </w:pPr>
            <w:r w:rsidRPr="004E5748">
              <w:rPr>
                <w:lang w:val="en-GB"/>
              </w:rPr>
              <w:lastRenderedPageBreak/>
              <w:t>C0130 to C0160/R0230</w:t>
            </w:r>
          </w:p>
        </w:tc>
        <w:tc>
          <w:tcPr>
            <w:tcW w:w="1765" w:type="dxa"/>
            <w:tcBorders>
              <w:top w:val="single" w:sz="2" w:space="0" w:color="auto"/>
              <w:left w:val="single" w:sz="2" w:space="0" w:color="auto"/>
              <w:bottom w:val="single" w:sz="2" w:space="0" w:color="auto"/>
              <w:right w:val="single" w:sz="2" w:space="0" w:color="auto"/>
            </w:tcBorders>
          </w:tcPr>
          <w:p w14:paraId="48C88C9C" w14:textId="77777777" w:rsidR="00FF5BA6" w:rsidRPr="004E5748" w:rsidRDefault="00FF5BA6" w:rsidP="00FF0B3F">
            <w:pPr>
              <w:pStyle w:val="NormalLeft"/>
              <w:rPr>
                <w:lang w:val="en-GB"/>
              </w:rPr>
            </w:pPr>
            <w:r w:rsidRPr="004E5748">
              <w:rPr>
                <w:lang w:val="en-GB"/>
              </w:rPr>
              <w:t>Premiums earned — Gross — Non proportional reinsurance accepted</w:t>
            </w:r>
          </w:p>
        </w:tc>
        <w:tc>
          <w:tcPr>
            <w:tcW w:w="5107" w:type="dxa"/>
            <w:tcBorders>
              <w:top w:val="single" w:sz="2" w:space="0" w:color="auto"/>
              <w:left w:val="single" w:sz="2" w:space="0" w:color="auto"/>
              <w:bottom w:val="single" w:sz="2" w:space="0" w:color="auto"/>
              <w:right w:val="single" w:sz="2" w:space="0" w:color="auto"/>
            </w:tcBorders>
          </w:tcPr>
          <w:p w14:paraId="62FF3B32" w14:textId="77777777" w:rsidR="00FF5BA6" w:rsidRDefault="0056093F" w:rsidP="00AA68B2">
            <w:pPr>
              <w:pStyle w:val="NormalLeft"/>
              <w:rPr>
                <w:ins w:id="154" w:author="Author"/>
                <w:lang w:val="en-GB"/>
              </w:rPr>
            </w:pPr>
            <w:ins w:id="155" w:author="Author">
              <w:r w:rsidRPr="00F91038">
                <w:rPr>
                  <w:lang w:val="en-GB"/>
                </w:rPr>
                <w:t xml:space="preserve">Premiums relating to the risk covered by the undertaking  during the financial year </w:t>
              </w:r>
            </w:ins>
            <w:del w:id="156" w:author="Author">
              <w:r w:rsidR="00AA68B2" w:rsidRPr="004E5748" w:rsidDel="0056093F">
                <w:rPr>
                  <w:lang w:val="en-GB"/>
                </w:rPr>
                <w:delText>T</w:delText>
              </w:r>
              <w:r w:rsidR="00FF5BA6" w:rsidRPr="004E5748" w:rsidDel="0056093F">
                <w:rPr>
                  <w:lang w:val="en-GB"/>
                </w:rPr>
                <w:delText xml:space="preserve">he sum of gross premiums written minus the change in the gross provision for unearned premiums </w:delText>
              </w:r>
            </w:del>
            <w:r w:rsidR="00FF5BA6" w:rsidRPr="004E5748">
              <w:rPr>
                <w:lang w:val="en-GB"/>
              </w:rPr>
              <w:t>related to non–proportional reinsurance accepted business.</w:t>
            </w:r>
          </w:p>
          <w:p w14:paraId="50C72366" w14:textId="7A7D3204" w:rsidR="0056093F" w:rsidRPr="004E5748" w:rsidRDefault="0056093F" w:rsidP="00AA68B2">
            <w:pPr>
              <w:pStyle w:val="NormalLeft"/>
              <w:rPr>
                <w:lang w:val="en-GB"/>
              </w:rPr>
            </w:pPr>
            <w:ins w:id="157" w:author="Author">
              <w:r w:rsidRPr="001669F9">
                <w:rPr>
                  <w:lang w:val="en-GB"/>
                </w:rPr>
                <w:t>Amount of taxes or charges levied with premiums shall be excluded from the premiums earned.</w:t>
              </w:r>
            </w:ins>
          </w:p>
        </w:tc>
      </w:tr>
      <w:tr w:rsidR="00F672D2" w:rsidRPr="000C7CC5" w14:paraId="12656C7D" w14:textId="77777777" w:rsidTr="00FF0B3F">
        <w:tc>
          <w:tcPr>
            <w:tcW w:w="2414" w:type="dxa"/>
            <w:tcBorders>
              <w:top w:val="single" w:sz="2" w:space="0" w:color="auto"/>
              <w:left w:val="single" w:sz="2" w:space="0" w:color="auto"/>
              <w:bottom w:val="single" w:sz="2" w:space="0" w:color="auto"/>
              <w:right w:val="single" w:sz="2" w:space="0" w:color="auto"/>
            </w:tcBorders>
          </w:tcPr>
          <w:p w14:paraId="2FD015ED" w14:textId="77777777" w:rsidR="00FF5BA6" w:rsidRPr="004E5748" w:rsidRDefault="00FF5BA6" w:rsidP="00FF0B3F">
            <w:pPr>
              <w:pStyle w:val="NormalLeft"/>
              <w:rPr>
                <w:lang w:val="en-GB"/>
              </w:rPr>
            </w:pPr>
            <w:r w:rsidRPr="004E5748">
              <w:rPr>
                <w:lang w:val="en-GB"/>
              </w:rPr>
              <w:t>C0010 to C0160/R0240</w:t>
            </w:r>
          </w:p>
        </w:tc>
        <w:tc>
          <w:tcPr>
            <w:tcW w:w="1765" w:type="dxa"/>
            <w:tcBorders>
              <w:top w:val="single" w:sz="2" w:space="0" w:color="auto"/>
              <w:left w:val="single" w:sz="2" w:space="0" w:color="auto"/>
              <w:bottom w:val="single" w:sz="2" w:space="0" w:color="auto"/>
              <w:right w:val="single" w:sz="2" w:space="0" w:color="auto"/>
            </w:tcBorders>
          </w:tcPr>
          <w:p w14:paraId="5CE5E709" w14:textId="77777777" w:rsidR="00FF5BA6" w:rsidRPr="004E5748" w:rsidRDefault="00FF5BA6" w:rsidP="00FF0B3F">
            <w:pPr>
              <w:pStyle w:val="NormalLeft"/>
              <w:rPr>
                <w:lang w:val="en-GB"/>
              </w:rPr>
            </w:pPr>
            <w:r w:rsidRPr="004E5748">
              <w:rPr>
                <w:lang w:val="en-GB"/>
              </w:rPr>
              <w:t>Premiums earned — reinsurers' share</w:t>
            </w:r>
          </w:p>
        </w:tc>
        <w:tc>
          <w:tcPr>
            <w:tcW w:w="5107" w:type="dxa"/>
            <w:tcBorders>
              <w:top w:val="single" w:sz="2" w:space="0" w:color="auto"/>
              <w:left w:val="single" w:sz="2" w:space="0" w:color="auto"/>
              <w:bottom w:val="single" w:sz="2" w:space="0" w:color="auto"/>
              <w:right w:val="single" w:sz="2" w:space="0" w:color="auto"/>
            </w:tcBorders>
          </w:tcPr>
          <w:p w14:paraId="7ADD2F1D" w14:textId="3C860DC5" w:rsidR="00FF5BA6" w:rsidRPr="004E5748" w:rsidRDefault="00772249" w:rsidP="00AA68B2">
            <w:pPr>
              <w:pStyle w:val="NormalLeft"/>
              <w:rPr>
                <w:lang w:val="en-GB"/>
              </w:rPr>
            </w:pPr>
            <w:ins w:id="158" w:author="Author">
              <w:r w:rsidRPr="000B6CD8">
                <w:rPr>
                  <w:lang w:val="en-GB"/>
                </w:rPr>
                <w:t xml:space="preserve">Reinsurers’ share in premiums relating to the risk covered by the </w:t>
              </w:r>
              <w:r w:rsidRPr="004A70AD">
                <w:rPr>
                  <w:lang w:val="en-GB"/>
                </w:rPr>
                <w:t xml:space="preserve">undertaking </w:t>
              </w:r>
              <w:r w:rsidRPr="000B6CD8">
                <w:rPr>
                  <w:lang w:val="en-GB"/>
                </w:rPr>
                <w:t>during the financial year</w:t>
              </w:r>
              <w:r w:rsidRPr="004E5748" w:rsidDel="00772249">
                <w:rPr>
                  <w:lang w:val="en-GB"/>
                </w:rPr>
                <w:t xml:space="preserve"> </w:t>
              </w:r>
              <w:r>
                <w:rPr>
                  <w:lang w:val="en-GB"/>
                </w:rPr>
                <w:t>.</w:t>
              </w:r>
            </w:ins>
            <w:del w:id="159" w:author="Author">
              <w:r w:rsidR="00AA68B2" w:rsidRPr="004E5748" w:rsidDel="00772249">
                <w:rPr>
                  <w:lang w:val="en-GB"/>
                </w:rPr>
                <w:delText>T</w:delText>
              </w:r>
              <w:r w:rsidR="00FF5BA6" w:rsidRPr="004E5748" w:rsidDel="00772249">
                <w:rPr>
                  <w:lang w:val="en-GB"/>
                </w:rPr>
                <w:delText>he sum of reinsurer's share in gross premiums written minus the change in the reinsurer's share in provision for unearned premiums</w:delText>
              </w:r>
            </w:del>
            <w:r w:rsidR="00FF5BA6" w:rsidRPr="004E5748">
              <w:rPr>
                <w:lang w:val="en-GB"/>
              </w:rPr>
              <w:t>.</w:t>
            </w:r>
            <w:ins w:id="160" w:author="Author">
              <w:r w:rsidRPr="001669F9">
                <w:rPr>
                  <w:lang w:val="en-GB"/>
                </w:rPr>
                <w:t xml:space="preserve"> Amount of taxes or charges levied with premiums shall be excluded from the premiums earned.</w:t>
              </w:r>
            </w:ins>
          </w:p>
        </w:tc>
      </w:tr>
      <w:tr w:rsidR="00F672D2" w:rsidRPr="000C7CC5" w14:paraId="472F08E4" w14:textId="77777777" w:rsidTr="00FF0B3F">
        <w:tc>
          <w:tcPr>
            <w:tcW w:w="2414" w:type="dxa"/>
            <w:tcBorders>
              <w:top w:val="single" w:sz="2" w:space="0" w:color="auto"/>
              <w:left w:val="single" w:sz="2" w:space="0" w:color="auto"/>
              <w:bottom w:val="single" w:sz="2" w:space="0" w:color="auto"/>
              <w:right w:val="single" w:sz="2" w:space="0" w:color="auto"/>
            </w:tcBorders>
          </w:tcPr>
          <w:p w14:paraId="57FFC21D" w14:textId="77777777" w:rsidR="00FF5BA6" w:rsidRPr="004E5748" w:rsidRDefault="00FF5BA6" w:rsidP="00FF0B3F">
            <w:pPr>
              <w:pStyle w:val="NormalLeft"/>
              <w:rPr>
                <w:lang w:val="en-GB"/>
              </w:rPr>
            </w:pPr>
            <w:r w:rsidRPr="004E5748">
              <w:rPr>
                <w:lang w:val="en-GB"/>
              </w:rPr>
              <w:t>C0010 to C0160/R0300</w:t>
            </w:r>
          </w:p>
        </w:tc>
        <w:tc>
          <w:tcPr>
            <w:tcW w:w="1765" w:type="dxa"/>
            <w:tcBorders>
              <w:top w:val="single" w:sz="2" w:space="0" w:color="auto"/>
              <w:left w:val="single" w:sz="2" w:space="0" w:color="auto"/>
              <w:bottom w:val="single" w:sz="2" w:space="0" w:color="auto"/>
              <w:right w:val="single" w:sz="2" w:space="0" w:color="auto"/>
            </w:tcBorders>
          </w:tcPr>
          <w:p w14:paraId="09C6B00D" w14:textId="77777777" w:rsidR="00FF5BA6" w:rsidRPr="004E5748" w:rsidRDefault="00FF5BA6" w:rsidP="00FF0B3F">
            <w:pPr>
              <w:pStyle w:val="NormalLeft"/>
              <w:rPr>
                <w:lang w:val="en-GB"/>
              </w:rPr>
            </w:pPr>
            <w:r w:rsidRPr="004E5748">
              <w:rPr>
                <w:lang w:val="en-GB"/>
              </w:rPr>
              <w:t>Premiums earned — Net</w:t>
            </w:r>
          </w:p>
        </w:tc>
        <w:tc>
          <w:tcPr>
            <w:tcW w:w="5107" w:type="dxa"/>
            <w:tcBorders>
              <w:top w:val="single" w:sz="2" w:space="0" w:color="auto"/>
              <w:left w:val="single" w:sz="2" w:space="0" w:color="auto"/>
              <w:bottom w:val="single" w:sz="2" w:space="0" w:color="auto"/>
              <w:right w:val="single" w:sz="2" w:space="0" w:color="auto"/>
            </w:tcBorders>
          </w:tcPr>
          <w:p w14:paraId="265C8A36" w14:textId="59D1576F" w:rsidR="00FF5BA6" w:rsidRPr="004E5748" w:rsidRDefault="00772249" w:rsidP="00AA68B2">
            <w:pPr>
              <w:pStyle w:val="NormalLeft"/>
              <w:rPr>
                <w:lang w:val="en-GB"/>
              </w:rPr>
            </w:pPr>
            <w:ins w:id="161" w:author="Author">
              <w:r w:rsidRPr="005750EB">
                <w:rPr>
                  <w:lang w:val="en-GB"/>
                </w:rPr>
                <w:t xml:space="preserve">Premiums relating to the risk covered by the </w:t>
              </w:r>
              <w:r w:rsidRPr="004A70AD">
                <w:rPr>
                  <w:lang w:val="en-GB"/>
                </w:rPr>
                <w:t xml:space="preserve">undertaking </w:t>
              </w:r>
              <w:r w:rsidRPr="005750EB">
                <w:rPr>
                  <w:lang w:val="en-GB"/>
                </w:rPr>
                <w:t xml:space="preserve">during the financial year </w:t>
              </w:r>
            </w:ins>
            <w:del w:id="162" w:author="Author">
              <w:r w:rsidR="00AA68B2" w:rsidRPr="004E5748" w:rsidDel="00772249">
                <w:rPr>
                  <w:lang w:val="en-GB"/>
                </w:rPr>
                <w:delText>T</w:delText>
              </w:r>
              <w:r w:rsidR="00FF5BA6" w:rsidRPr="004E5748" w:rsidDel="00772249">
                <w:rPr>
                  <w:lang w:val="en-GB"/>
                </w:rPr>
                <w:delText xml:space="preserve">he sum of gross premiums written minus the change in the gross provision for unearned premiums </w:delText>
              </w:r>
            </w:del>
            <w:r w:rsidR="00FF5BA6" w:rsidRPr="004E5748">
              <w:rPr>
                <w:lang w:val="en-GB"/>
              </w:rPr>
              <w:t>related to the sum of the direct business and the accepted reinsurance business reduced by the amount ceded to reinsurance undertakings.</w:t>
            </w:r>
          </w:p>
        </w:tc>
      </w:tr>
      <w:tr w:rsidR="00F672D2" w:rsidRPr="000C7CC5" w14:paraId="646E0A83" w14:textId="77777777" w:rsidTr="00FF0B3F">
        <w:tc>
          <w:tcPr>
            <w:tcW w:w="2414" w:type="dxa"/>
            <w:tcBorders>
              <w:top w:val="single" w:sz="2" w:space="0" w:color="auto"/>
              <w:left w:val="single" w:sz="2" w:space="0" w:color="auto"/>
              <w:bottom w:val="single" w:sz="2" w:space="0" w:color="auto"/>
              <w:right w:val="single" w:sz="2" w:space="0" w:color="auto"/>
            </w:tcBorders>
          </w:tcPr>
          <w:p w14:paraId="7274F368" w14:textId="77777777" w:rsidR="00FF5BA6" w:rsidRPr="004E5748" w:rsidRDefault="00FF5BA6" w:rsidP="00FF0B3F">
            <w:pPr>
              <w:pStyle w:val="NormalLeft"/>
              <w:rPr>
                <w:lang w:val="en-GB"/>
              </w:rPr>
            </w:pPr>
            <w:r w:rsidRPr="004E5748">
              <w:rPr>
                <w:lang w:val="en-GB"/>
              </w:rPr>
              <w:t>C0010 to C0120/R0310</w:t>
            </w:r>
          </w:p>
        </w:tc>
        <w:tc>
          <w:tcPr>
            <w:tcW w:w="1765" w:type="dxa"/>
            <w:tcBorders>
              <w:top w:val="single" w:sz="2" w:space="0" w:color="auto"/>
              <w:left w:val="single" w:sz="2" w:space="0" w:color="auto"/>
              <w:bottom w:val="single" w:sz="2" w:space="0" w:color="auto"/>
              <w:right w:val="single" w:sz="2" w:space="0" w:color="auto"/>
            </w:tcBorders>
          </w:tcPr>
          <w:p w14:paraId="0BAAE228" w14:textId="77777777" w:rsidR="00FF5BA6" w:rsidRPr="004E5748" w:rsidRDefault="00FF5BA6" w:rsidP="00FF0B3F">
            <w:pPr>
              <w:pStyle w:val="NormalLeft"/>
              <w:rPr>
                <w:lang w:val="en-GB"/>
              </w:rPr>
            </w:pPr>
            <w:r w:rsidRPr="004E5748">
              <w:rPr>
                <w:lang w:val="en-GB"/>
              </w:rPr>
              <w:t>Claims incurred Gross — Direct business</w:t>
            </w:r>
          </w:p>
        </w:tc>
        <w:tc>
          <w:tcPr>
            <w:tcW w:w="5107" w:type="dxa"/>
            <w:tcBorders>
              <w:top w:val="single" w:sz="2" w:space="0" w:color="auto"/>
              <w:left w:val="single" w:sz="2" w:space="0" w:color="auto"/>
              <w:bottom w:val="single" w:sz="2" w:space="0" w:color="auto"/>
              <w:right w:val="single" w:sz="2" w:space="0" w:color="auto"/>
            </w:tcBorders>
          </w:tcPr>
          <w:p w14:paraId="35B2D84C" w14:textId="0413D25E" w:rsidR="00FF5BA6" w:rsidRPr="004E5748" w:rsidRDefault="00FF5BA6" w:rsidP="00FF0B3F">
            <w:pPr>
              <w:pStyle w:val="NormalLeft"/>
              <w:rPr>
                <w:lang w:val="en-GB"/>
              </w:rPr>
            </w:pPr>
            <w:r w:rsidRPr="004E5748">
              <w:rPr>
                <w:lang w:val="en-GB"/>
              </w:rPr>
              <w:t xml:space="preserve">Claims incurred in the reporting period as </w:t>
            </w:r>
            <w:r w:rsidR="0065338E">
              <w:rPr>
                <w:lang w:val="en-GB"/>
              </w:rPr>
              <w:t>referred to</w:t>
            </w:r>
            <w:r w:rsidR="0065338E" w:rsidRPr="004E5748">
              <w:rPr>
                <w:lang w:val="en-GB"/>
              </w:rPr>
              <w:t xml:space="preserve"> </w:t>
            </w:r>
            <w:r w:rsidRPr="004E5748">
              <w:rPr>
                <w:lang w:val="en-GB"/>
              </w:rPr>
              <w:t xml:space="preserve">in </w:t>
            </w:r>
            <w:r w:rsidR="0065338E">
              <w:rPr>
                <w:lang w:val="en-GB"/>
              </w:rPr>
              <w:t>D</w:t>
            </w:r>
            <w:r w:rsidRPr="004E5748">
              <w:rPr>
                <w:lang w:val="en-GB"/>
              </w:rPr>
              <w:t>irective 91/674/EEC</w:t>
            </w:r>
            <w:r w:rsidR="0065338E">
              <w:rPr>
                <w:lang w:val="en-GB"/>
              </w:rPr>
              <w:t>,</w:t>
            </w:r>
            <w:r w:rsidRPr="004E5748">
              <w:rPr>
                <w:lang w:val="en-GB"/>
              </w:rPr>
              <w:t xml:space="preserve"> where applicable: the claims incurred means the sum of the claims paid and the change in the provision for claims during the financial year </w:t>
            </w:r>
            <w:r w:rsidR="00AA68B2" w:rsidRPr="004E5748">
              <w:rPr>
                <w:lang w:val="en-GB"/>
              </w:rPr>
              <w:t>(</w:t>
            </w:r>
            <w:r w:rsidR="0065338E">
              <w:rPr>
                <w:lang w:val="en-GB"/>
              </w:rPr>
              <w:t>in accordance with</w:t>
            </w:r>
            <w:r w:rsidR="00AA68B2" w:rsidRPr="004E5748">
              <w:rPr>
                <w:lang w:val="en-GB"/>
              </w:rPr>
              <w:t xml:space="preserve"> the local GAAP or IFRS used) </w:t>
            </w:r>
            <w:r w:rsidRPr="004E5748">
              <w:rPr>
                <w:lang w:val="en-GB"/>
              </w:rPr>
              <w:t>related to insurance contracts arising from direct business.</w:t>
            </w:r>
          </w:p>
          <w:p w14:paraId="2920A531" w14:textId="0608DDCD" w:rsidR="00FF5BA6" w:rsidRPr="004E5748" w:rsidRDefault="00FF5BA6" w:rsidP="00FF0B3F">
            <w:pPr>
              <w:pStyle w:val="NormalLeft"/>
              <w:rPr>
                <w:lang w:val="en-GB"/>
              </w:rPr>
            </w:pPr>
            <w:r w:rsidRPr="004E5748">
              <w:rPr>
                <w:lang w:val="en-GB"/>
              </w:rPr>
              <w:t xml:space="preserve">This shall exclude claims management expenses and the movement in </w:t>
            </w:r>
            <w:ins w:id="163" w:author="Author">
              <w:r w:rsidR="00304D85">
                <w:rPr>
                  <w:lang w:val="en-GB"/>
                </w:rPr>
                <w:t xml:space="preserve">claims </w:t>
              </w:r>
            </w:ins>
            <w:r w:rsidRPr="004E5748">
              <w:rPr>
                <w:lang w:val="en-GB"/>
              </w:rPr>
              <w:t>provision</w:t>
            </w:r>
            <w:del w:id="164" w:author="Author">
              <w:r w:rsidRPr="004E5748" w:rsidDel="00304D85">
                <w:rPr>
                  <w:lang w:val="en-GB"/>
                </w:rPr>
                <w:delText>s</w:delText>
              </w:r>
            </w:del>
            <w:r w:rsidRPr="004E5748">
              <w:rPr>
                <w:lang w:val="en-GB"/>
              </w:rPr>
              <w:t xml:space="preserve"> </w:t>
            </w:r>
            <w:ins w:id="165" w:author="Author">
              <w:r w:rsidR="00304D85">
                <w:rPr>
                  <w:lang w:val="en-GB"/>
                </w:rPr>
                <w:t>related to</w:t>
              </w:r>
            </w:ins>
            <w:del w:id="166" w:author="Author">
              <w:r w:rsidRPr="004E5748" w:rsidDel="00304D85">
                <w:rPr>
                  <w:lang w:val="en-GB"/>
                </w:rPr>
                <w:delText>in</w:delText>
              </w:r>
            </w:del>
            <w:r w:rsidRPr="004E5748">
              <w:rPr>
                <w:lang w:val="en-GB"/>
              </w:rPr>
              <w:t xml:space="preserve"> claims management expenses.</w:t>
            </w:r>
          </w:p>
        </w:tc>
      </w:tr>
      <w:tr w:rsidR="00F672D2" w:rsidRPr="000C7CC5" w14:paraId="45E0B900" w14:textId="77777777" w:rsidTr="00FF0B3F">
        <w:tc>
          <w:tcPr>
            <w:tcW w:w="2414" w:type="dxa"/>
            <w:tcBorders>
              <w:top w:val="single" w:sz="2" w:space="0" w:color="auto"/>
              <w:left w:val="single" w:sz="2" w:space="0" w:color="auto"/>
              <w:bottom w:val="single" w:sz="2" w:space="0" w:color="auto"/>
              <w:right w:val="single" w:sz="2" w:space="0" w:color="auto"/>
            </w:tcBorders>
          </w:tcPr>
          <w:p w14:paraId="6C9628E4" w14:textId="77777777" w:rsidR="00FF5BA6" w:rsidRPr="004E5748" w:rsidRDefault="00FF5BA6" w:rsidP="00FF0B3F">
            <w:pPr>
              <w:pStyle w:val="NormalLeft"/>
              <w:rPr>
                <w:lang w:val="en-GB"/>
              </w:rPr>
            </w:pPr>
            <w:r w:rsidRPr="004E5748">
              <w:rPr>
                <w:lang w:val="en-GB"/>
              </w:rPr>
              <w:t>C0010 to C0120/R0320</w:t>
            </w:r>
          </w:p>
        </w:tc>
        <w:tc>
          <w:tcPr>
            <w:tcW w:w="1765" w:type="dxa"/>
            <w:tcBorders>
              <w:top w:val="single" w:sz="2" w:space="0" w:color="auto"/>
              <w:left w:val="single" w:sz="2" w:space="0" w:color="auto"/>
              <w:bottom w:val="single" w:sz="2" w:space="0" w:color="auto"/>
              <w:right w:val="single" w:sz="2" w:space="0" w:color="auto"/>
            </w:tcBorders>
          </w:tcPr>
          <w:p w14:paraId="57ABA2D8" w14:textId="77777777" w:rsidR="00FF5BA6" w:rsidRPr="004E5748" w:rsidRDefault="00FF5BA6" w:rsidP="00FF0B3F">
            <w:pPr>
              <w:pStyle w:val="NormalLeft"/>
              <w:rPr>
                <w:lang w:val="en-GB"/>
              </w:rPr>
            </w:pPr>
            <w:r w:rsidRPr="004E5748">
              <w:rPr>
                <w:lang w:val="en-GB"/>
              </w:rPr>
              <w:t>Claims incurred Gross — Proportional reinsurance accepted</w:t>
            </w:r>
          </w:p>
        </w:tc>
        <w:tc>
          <w:tcPr>
            <w:tcW w:w="5107" w:type="dxa"/>
            <w:tcBorders>
              <w:top w:val="single" w:sz="2" w:space="0" w:color="auto"/>
              <w:left w:val="single" w:sz="2" w:space="0" w:color="auto"/>
              <w:bottom w:val="single" w:sz="2" w:space="0" w:color="auto"/>
              <w:right w:val="single" w:sz="2" w:space="0" w:color="auto"/>
            </w:tcBorders>
          </w:tcPr>
          <w:p w14:paraId="6E932796" w14:textId="6E811320" w:rsidR="00FF5BA6" w:rsidRPr="004E5748" w:rsidRDefault="00FF5BA6" w:rsidP="00FF0B3F">
            <w:pPr>
              <w:pStyle w:val="NormalLeft"/>
              <w:rPr>
                <w:lang w:val="en-GB"/>
              </w:rPr>
            </w:pPr>
            <w:r w:rsidRPr="004E5748">
              <w:rPr>
                <w:lang w:val="en-GB"/>
              </w:rPr>
              <w:t xml:space="preserve">Claims incurred in the reporting period as </w:t>
            </w:r>
            <w:r w:rsidR="0065338E">
              <w:rPr>
                <w:lang w:val="en-GB"/>
              </w:rPr>
              <w:t>referred to in D</w:t>
            </w:r>
            <w:r w:rsidRPr="004E5748">
              <w:rPr>
                <w:lang w:val="en-GB"/>
              </w:rPr>
              <w:t>irective 91/674/EEC</w:t>
            </w:r>
            <w:r w:rsidR="0065338E">
              <w:rPr>
                <w:lang w:val="en-GB"/>
              </w:rPr>
              <w:t>,</w:t>
            </w:r>
            <w:r w:rsidRPr="004E5748">
              <w:rPr>
                <w:lang w:val="en-GB"/>
              </w:rPr>
              <w:t xml:space="preserve"> where applicable: the claims incurred means the sum of the claims paid and the change in the provision for claims during the financial year </w:t>
            </w:r>
            <w:r w:rsidR="00AA68B2" w:rsidRPr="004E5748">
              <w:rPr>
                <w:lang w:val="en-GB"/>
              </w:rPr>
              <w:t>(</w:t>
            </w:r>
            <w:r w:rsidR="0065338E">
              <w:rPr>
                <w:lang w:val="en-GB"/>
              </w:rPr>
              <w:t>in accordance with</w:t>
            </w:r>
            <w:r w:rsidR="00AA68B2" w:rsidRPr="004E5748">
              <w:rPr>
                <w:lang w:val="en-GB"/>
              </w:rPr>
              <w:t xml:space="preserve"> the local GAAP or IFRS used) </w:t>
            </w:r>
            <w:r w:rsidRPr="004E5748">
              <w:rPr>
                <w:lang w:val="en-GB"/>
              </w:rPr>
              <w:t>related to insurance contracts arising from the gross proportional reinsurance accepted.</w:t>
            </w:r>
          </w:p>
          <w:p w14:paraId="1E628DA5" w14:textId="426A9938" w:rsidR="00FF5BA6" w:rsidRPr="004E5748" w:rsidRDefault="00FF5BA6" w:rsidP="00FF0B3F">
            <w:pPr>
              <w:pStyle w:val="NormalLeft"/>
              <w:rPr>
                <w:lang w:val="en-GB"/>
              </w:rPr>
            </w:pPr>
            <w:r w:rsidRPr="004E5748">
              <w:rPr>
                <w:lang w:val="en-GB"/>
              </w:rPr>
              <w:lastRenderedPageBreak/>
              <w:t xml:space="preserve">This shall exclude claims management expenses and the movement in </w:t>
            </w:r>
            <w:ins w:id="167" w:author="Author">
              <w:r w:rsidR="007470CE">
                <w:rPr>
                  <w:lang w:val="en-GB"/>
                </w:rPr>
                <w:t xml:space="preserve">claims </w:t>
              </w:r>
            </w:ins>
            <w:r w:rsidRPr="004E5748">
              <w:rPr>
                <w:lang w:val="en-GB"/>
              </w:rPr>
              <w:t>provision</w:t>
            </w:r>
            <w:del w:id="168" w:author="Author">
              <w:r w:rsidRPr="004E5748" w:rsidDel="007470CE">
                <w:rPr>
                  <w:lang w:val="en-GB"/>
                </w:rPr>
                <w:delText>s</w:delText>
              </w:r>
            </w:del>
            <w:r w:rsidRPr="004E5748">
              <w:rPr>
                <w:lang w:val="en-GB"/>
              </w:rPr>
              <w:t xml:space="preserve"> </w:t>
            </w:r>
            <w:ins w:id="169" w:author="Author">
              <w:r w:rsidR="007470CE">
                <w:rPr>
                  <w:lang w:val="en-GB"/>
                </w:rPr>
                <w:t>related to</w:t>
              </w:r>
            </w:ins>
            <w:del w:id="170" w:author="Author">
              <w:r w:rsidRPr="004E5748" w:rsidDel="007470CE">
                <w:rPr>
                  <w:lang w:val="en-GB"/>
                </w:rPr>
                <w:delText>in</w:delText>
              </w:r>
            </w:del>
            <w:r w:rsidRPr="004E5748">
              <w:rPr>
                <w:lang w:val="en-GB"/>
              </w:rPr>
              <w:t xml:space="preserve"> claims management expenses.</w:t>
            </w:r>
          </w:p>
        </w:tc>
      </w:tr>
      <w:tr w:rsidR="00F672D2" w:rsidRPr="000C7CC5" w14:paraId="73576ADC" w14:textId="77777777" w:rsidTr="00FF0B3F">
        <w:tc>
          <w:tcPr>
            <w:tcW w:w="2414" w:type="dxa"/>
            <w:tcBorders>
              <w:top w:val="single" w:sz="2" w:space="0" w:color="auto"/>
              <w:left w:val="single" w:sz="2" w:space="0" w:color="auto"/>
              <w:bottom w:val="single" w:sz="2" w:space="0" w:color="auto"/>
              <w:right w:val="single" w:sz="2" w:space="0" w:color="auto"/>
            </w:tcBorders>
          </w:tcPr>
          <w:p w14:paraId="59260878" w14:textId="77777777" w:rsidR="00FF5BA6" w:rsidRPr="004E5748" w:rsidRDefault="00FF5BA6" w:rsidP="00FF0B3F">
            <w:pPr>
              <w:pStyle w:val="NormalLeft"/>
              <w:rPr>
                <w:lang w:val="en-GB"/>
              </w:rPr>
            </w:pPr>
            <w:r w:rsidRPr="004E5748">
              <w:rPr>
                <w:lang w:val="en-GB"/>
              </w:rPr>
              <w:lastRenderedPageBreak/>
              <w:t>C0130 to C0160/R0330</w:t>
            </w:r>
          </w:p>
        </w:tc>
        <w:tc>
          <w:tcPr>
            <w:tcW w:w="1765" w:type="dxa"/>
            <w:tcBorders>
              <w:top w:val="single" w:sz="2" w:space="0" w:color="auto"/>
              <w:left w:val="single" w:sz="2" w:space="0" w:color="auto"/>
              <w:bottom w:val="single" w:sz="2" w:space="0" w:color="auto"/>
              <w:right w:val="single" w:sz="2" w:space="0" w:color="auto"/>
            </w:tcBorders>
          </w:tcPr>
          <w:p w14:paraId="231FCAC6" w14:textId="77777777" w:rsidR="00FF5BA6" w:rsidRPr="004E5748" w:rsidRDefault="00FF5BA6" w:rsidP="00FF0B3F">
            <w:pPr>
              <w:pStyle w:val="NormalLeft"/>
              <w:rPr>
                <w:lang w:val="en-GB"/>
              </w:rPr>
            </w:pPr>
            <w:r w:rsidRPr="004E5748">
              <w:rPr>
                <w:lang w:val="en-GB"/>
              </w:rPr>
              <w:t>Claims incurred — Gross — Non proportional reinsurance accepted</w:t>
            </w:r>
          </w:p>
        </w:tc>
        <w:tc>
          <w:tcPr>
            <w:tcW w:w="5107" w:type="dxa"/>
            <w:tcBorders>
              <w:top w:val="single" w:sz="2" w:space="0" w:color="auto"/>
              <w:left w:val="single" w:sz="2" w:space="0" w:color="auto"/>
              <w:bottom w:val="single" w:sz="2" w:space="0" w:color="auto"/>
              <w:right w:val="single" w:sz="2" w:space="0" w:color="auto"/>
            </w:tcBorders>
          </w:tcPr>
          <w:p w14:paraId="15B2C5FB" w14:textId="5CDB29AF" w:rsidR="00FF5BA6" w:rsidRPr="004E5748" w:rsidRDefault="00FF5BA6" w:rsidP="00FF0B3F">
            <w:pPr>
              <w:pStyle w:val="NormalLeft"/>
              <w:rPr>
                <w:lang w:val="en-GB"/>
              </w:rPr>
            </w:pPr>
            <w:r w:rsidRPr="004E5748">
              <w:rPr>
                <w:lang w:val="en-GB"/>
              </w:rPr>
              <w:t xml:space="preserve">Claims incurred in the reporting period </w:t>
            </w:r>
            <w:r w:rsidR="0065338E">
              <w:rPr>
                <w:lang w:val="en-GB"/>
              </w:rPr>
              <w:t>as referred to in D</w:t>
            </w:r>
            <w:r w:rsidRPr="004E5748">
              <w:rPr>
                <w:lang w:val="en-GB"/>
              </w:rPr>
              <w:t>irective 91/674/EEC</w:t>
            </w:r>
            <w:r w:rsidR="0065338E">
              <w:rPr>
                <w:lang w:val="en-GB"/>
              </w:rPr>
              <w:t>,</w:t>
            </w:r>
            <w:r w:rsidRPr="004E5748">
              <w:rPr>
                <w:lang w:val="en-GB"/>
              </w:rPr>
              <w:t xml:space="preserve"> where applicable: the claims incurred means the sum of the claims paid and the change in the provision for claims during the financial year</w:t>
            </w:r>
            <w:r w:rsidR="005E0DC9" w:rsidRPr="004E5748">
              <w:rPr>
                <w:lang w:val="en-GB"/>
              </w:rPr>
              <w:t xml:space="preserve"> </w:t>
            </w:r>
            <w:r w:rsidR="00AA68B2" w:rsidRPr="004E5748">
              <w:rPr>
                <w:lang w:val="en-GB"/>
              </w:rPr>
              <w:t>(</w:t>
            </w:r>
            <w:r w:rsidR="001366A3">
              <w:rPr>
                <w:lang w:val="en-GB"/>
              </w:rPr>
              <w:t>in accordance with</w:t>
            </w:r>
            <w:r w:rsidR="00AA68B2" w:rsidRPr="004E5748">
              <w:rPr>
                <w:lang w:val="en-GB"/>
              </w:rPr>
              <w:t xml:space="preserve"> the local GAAP or IFRS used) </w:t>
            </w:r>
            <w:r w:rsidRPr="004E5748">
              <w:rPr>
                <w:lang w:val="en-GB"/>
              </w:rPr>
              <w:t>related to insurance contracts arising from the gross non proportional reinsurance accepted.</w:t>
            </w:r>
          </w:p>
          <w:p w14:paraId="0661DC91" w14:textId="6E60FADB" w:rsidR="00FF5BA6" w:rsidRPr="004E5748" w:rsidRDefault="00FF5BA6" w:rsidP="00FF0B3F">
            <w:pPr>
              <w:pStyle w:val="NormalLeft"/>
              <w:rPr>
                <w:lang w:val="en-GB"/>
              </w:rPr>
            </w:pPr>
            <w:r w:rsidRPr="004E5748">
              <w:rPr>
                <w:lang w:val="en-GB"/>
              </w:rPr>
              <w:t xml:space="preserve">This shall exclude claims management expenses and the movement in </w:t>
            </w:r>
            <w:ins w:id="171" w:author="Author">
              <w:r w:rsidR="00967B38">
                <w:rPr>
                  <w:lang w:val="en-GB"/>
                </w:rPr>
                <w:t xml:space="preserve">claims </w:t>
              </w:r>
            </w:ins>
            <w:r w:rsidRPr="004E5748">
              <w:rPr>
                <w:lang w:val="en-GB"/>
              </w:rPr>
              <w:t>provision</w:t>
            </w:r>
            <w:del w:id="172" w:author="Author">
              <w:r w:rsidRPr="004E5748" w:rsidDel="00967B38">
                <w:rPr>
                  <w:lang w:val="en-GB"/>
                </w:rPr>
                <w:delText>s</w:delText>
              </w:r>
            </w:del>
            <w:r w:rsidRPr="004E5748">
              <w:rPr>
                <w:lang w:val="en-GB"/>
              </w:rPr>
              <w:t xml:space="preserve"> </w:t>
            </w:r>
            <w:ins w:id="173" w:author="Author">
              <w:r w:rsidR="00967B38">
                <w:rPr>
                  <w:lang w:val="en-GB"/>
                </w:rPr>
                <w:t xml:space="preserve">related to </w:t>
              </w:r>
            </w:ins>
            <w:del w:id="174" w:author="Author">
              <w:r w:rsidRPr="004E5748" w:rsidDel="00967B38">
                <w:rPr>
                  <w:lang w:val="en-GB"/>
                </w:rPr>
                <w:delText>in</w:delText>
              </w:r>
            </w:del>
            <w:r w:rsidRPr="004E5748">
              <w:rPr>
                <w:lang w:val="en-GB"/>
              </w:rPr>
              <w:t xml:space="preserve"> claims management expenses.</w:t>
            </w:r>
          </w:p>
        </w:tc>
      </w:tr>
      <w:tr w:rsidR="00F672D2" w:rsidRPr="000C7CC5" w14:paraId="7B9AF135" w14:textId="77777777" w:rsidTr="00FF0B3F">
        <w:tc>
          <w:tcPr>
            <w:tcW w:w="2414" w:type="dxa"/>
            <w:tcBorders>
              <w:top w:val="single" w:sz="2" w:space="0" w:color="auto"/>
              <w:left w:val="single" w:sz="2" w:space="0" w:color="auto"/>
              <w:bottom w:val="single" w:sz="2" w:space="0" w:color="auto"/>
              <w:right w:val="single" w:sz="2" w:space="0" w:color="auto"/>
            </w:tcBorders>
          </w:tcPr>
          <w:p w14:paraId="7BAB5EFF" w14:textId="77777777" w:rsidR="00FF5BA6" w:rsidRPr="004E5748" w:rsidRDefault="00FF5BA6" w:rsidP="00FF0B3F">
            <w:pPr>
              <w:pStyle w:val="NormalLeft"/>
              <w:rPr>
                <w:lang w:val="en-GB"/>
              </w:rPr>
            </w:pPr>
            <w:r w:rsidRPr="004E5748">
              <w:rPr>
                <w:lang w:val="en-GB"/>
              </w:rPr>
              <w:t>C0010 to C0160/R0340</w:t>
            </w:r>
          </w:p>
        </w:tc>
        <w:tc>
          <w:tcPr>
            <w:tcW w:w="1765" w:type="dxa"/>
            <w:tcBorders>
              <w:top w:val="single" w:sz="2" w:space="0" w:color="auto"/>
              <w:left w:val="single" w:sz="2" w:space="0" w:color="auto"/>
              <w:bottom w:val="single" w:sz="2" w:space="0" w:color="auto"/>
              <w:right w:val="single" w:sz="2" w:space="0" w:color="auto"/>
            </w:tcBorders>
          </w:tcPr>
          <w:p w14:paraId="78685E2F" w14:textId="77777777" w:rsidR="00FF5BA6" w:rsidRPr="004E5748" w:rsidRDefault="00FF5BA6" w:rsidP="00FF0B3F">
            <w:pPr>
              <w:pStyle w:val="NormalLeft"/>
              <w:rPr>
                <w:lang w:val="en-GB"/>
              </w:rPr>
            </w:pPr>
            <w:r w:rsidRPr="004E5748">
              <w:rPr>
                <w:lang w:val="en-GB"/>
              </w:rPr>
              <w:t>Claims incurred — Reinsurers' share</w:t>
            </w:r>
          </w:p>
        </w:tc>
        <w:tc>
          <w:tcPr>
            <w:tcW w:w="5107" w:type="dxa"/>
            <w:tcBorders>
              <w:top w:val="single" w:sz="2" w:space="0" w:color="auto"/>
              <w:left w:val="single" w:sz="2" w:space="0" w:color="auto"/>
              <w:bottom w:val="single" w:sz="2" w:space="0" w:color="auto"/>
              <w:right w:val="single" w:sz="2" w:space="0" w:color="auto"/>
            </w:tcBorders>
          </w:tcPr>
          <w:p w14:paraId="56F23386" w14:textId="20F2B36A" w:rsidR="00FF5BA6" w:rsidRPr="004E5748" w:rsidRDefault="00FF5BA6" w:rsidP="00FF0B3F">
            <w:pPr>
              <w:pStyle w:val="NormalLeft"/>
              <w:rPr>
                <w:lang w:val="en-GB"/>
              </w:rPr>
            </w:pPr>
            <w:r w:rsidRPr="004E5748">
              <w:rPr>
                <w:lang w:val="en-GB"/>
              </w:rPr>
              <w:t xml:space="preserve">Claims incurred in the reporting period as </w:t>
            </w:r>
            <w:r w:rsidR="001366A3">
              <w:rPr>
                <w:lang w:val="en-GB"/>
              </w:rPr>
              <w:t>referred to in D</w:t>
            </w:r>
            <w:r w:rsidRPr="004E5748">
              <w:rPr>
                <w:lang w:val="en-GB"/>
              </w:rPr>
              <w:t>irective 91/674/EEC</w:t>
            </w:r>
            <w:r w:rsidR="001366A3">
              <w:rPr>
                <w:lang w:val="en-GB"/>
              </w:rPr>
              <w:t>,</w:t>
            </w:r>
            <w:r w:rsidRPr="004E5748">
              <w:rPr>
                <w:lang w:val="en-GB"/>
              </w:rPr>
              <w:t xml:space="preserve"> where applicable: it is the reinsurer's share in the sum of the claims paid and the change in the provision for claims during the financial year</w:t>
            </w:r>
            <w:r w:rsidR="00AA68B2" w:rsidRPr="004E5748">
              <w:rPr>
                <w:lang w:val="en-GB"/>
              </w:rPr>
              <w:t xml:space="preserve"> (</w:t>
            </w:r>
            <w:r w:rsidR="001366A3">
              <w:rPr>
                <w:lang w:val="en-GB"/>
              </w:rPr>
              <w:t>in accordance with</w:t>
            </w:r>
            <w:r w:rsidR="00AA68B2" w:rsidRPr="004E5748">
              <w:rPr>
                <w:lang w:val="en-GB"/>
              </w:rPr>
              <w:t xml:space="preserve"> the local GAAP or IFRS used)</w:t>
            </w:r>
            <w:r w:rsidRPr="004E5748">
              <w:rPr>
                <w:lang w:val="en-GB"/>
              </w:rPr>
              <w:t>.</w:t>
            </w:r>
          </w:p>
          <w:p w14:paraId="24AF7EA9" w14:textId="39DBC35D" w:rsidR="00FF5BA6" w:rsidRPr="004E5748" w:rsidRDefault="00FF5BA6" w:rsidP="00FF0B3F">
            <w:pPr>
              <w:pStyle w:val="NormalLeft"/>
              <w:rPr>
                <w:lang w:val="en-GB"/>
              </w:rPr>
            </w:pPr>
            <w:r w:rsidRPr="004E5748">
              <w:rPr>
                <w:lang w:val="en-GB"/>
              </w:rPr>
              <w:t xml:space="preserve">This shall exclude claims management expenses and the movement in </w:t>
            </w:r>
            <w:ins w:id="175" w:author="Author">
              <w:r w:rsidR="00967B38">
                <w:rPr>
                  <w:lang w:val="en-GB"/>
                </w:rPr>
                <w:t xml:space="preserve">claims </w:t>
              </w:r>
            </w:ins>
            <w:r w:rsidRPr="004E5748">
              <w:rPr>
                <w:lang w:val="en-GB"/>
              </w:rPr>
              <w:t>provision</w:t>
            </w:r>
            <w:del w:id="176" w:author="Author">
              <w:r w:rsidRPr="004E5748" w:rsidDel="00967B38">
                <w:rPr>
                  <w:lang w:val="en-GB"/>
                </w:rPr>
                <w:delText>s</w:delText>
              </w:r>
            </w:del>
            <w:r w:rsidRPr="004E5748">
              <w:rPr>
                <w:lang w:val="en-GB"/>
              </w:rPr>
              <w:t xml:space="preserve"> </w:t>
            </w:r>
            <w:ins w:id="177" w:author="Author">
              <w:r w:rsidR="00967B38">
                <w:rPr>
                  <w:lang w:val="en-GB"/>
                </w:rPr>
                <w:t>related to</w:t>
              </w:r>
            </w:ins>
            <w:del w:id="178" w:author="Author">
              <w:r w:rsidRPr="004E5748" w:rsidDel="00967B38">
                <w:rPr>
                  <w:lang w:val="en-GB"/>
                </w:rPr>
                <w:delText>in</w:delText>
              </w:r>
            </w:del>
            <w:r w:rsidRPr="004E5748">
              <w:rPr>
                <w:lang w:val="en-GB"/>
              </w:rPr>
              <w:t xml:space="preserve"> claims management expenses.</w:t>
            </w:r>
          </w:p>
        </w:tc>
      </w:tr>
      <w:tr w:rsidR="00F672D2" w:rsidRPr="000C7CC5" w14:paraId="092CED95" w14:textId="77777777" w:rsidTr="00FF0B3F">
        <w:tc>
          <w:tcPr>
            <w:tcW w:w="2414" w:type="dxa"/>
            <w:tcBorders>
              <w:top w:val="single" w:sz="2" w:space="0" w:color="auto"/>
              <w:left w:val="single" w:sz="2" w:space="0" w:color="auto"/>
              <w:bottom w:val="single" w:sz="2" w:space="0" w:color="auto"/>
              <w:right w:val="single" w:sz="2" w:space="0" w:color="auto"/>
            </w:tcBorders>
          </w:tcPr>
          <w:p w14:paraId="022479F7" w14:textId="77777777" w:rsidR="00FF5BA6" w:rsidRPr="004E5748" w:rsidRDefault="00FF5BA6" w:rsidP="00FF0B3F">
            <w:pPr>
              <w:pStyle w:val="NormalLeft"/>
              <w:rPr>
                <w:lang w:val="en-GB"/>
              </w:rPr>
            </w:pPr>
            <w:r w:rsidRPr="004E5748">
              <w:rPr>
                <w:lang w:val="en-GB"/>
              </w:rPr>
              <w:t>C0010 to C0160/R0400</w:t>
            </w:r>
          </w:p>
        </w:tc>
        <w:tc>
          <w:tcPr>
            <w:tcW w:w="1765" w:type="dxa"/>
            <w:tcBorders>
              <w:top w:val="single" w:sz="2" w:space="0" w:color="auto"/>
              <w:left w:val="single" w:sz="2" w:space="0" w:color="auto"/>
              <w:bottom w:val="single" w:sz="2" w:space="0" w:color="auto"/>
              <w:right w:val="single" w:sz="2" w:space="0" w:color="auto"/>
            </w:tcBorders>
          </w:tcPr>
          <w:p w14:paraId="4C67A803" w14:textId="77777777" w:rsidR="00FF5BA6" w:rsidRPr="004E5748" w:rsidRDefault="00FF5BA6" w:rsidP="00FF0B3F">
            <w:pPr>
              <w:pStyle w:val="NormalLeft"/>
              <w:rPr>
                <w:lang w:val="en-GB"/>
              </w:rPr>
            </w:pPr>
            <w:r w:rsidRPr="004E5748">
              <w:rPr>
                <w:lang w:val="en-GB"/>
              </w:rPr>
              <w:t>Claims incurred — Net</w:t>
            </w:r>
          </w:p>
        </w:tc>
        <w:tc>
          <w:tcPr>
            <w:tcW w:w="5107" w:type="dxa"/>
            <w:tcBorders>
              <w:top w:val="single" w:sz="2" w:space="0" w:color="auto"/>
              <w:left w:val="single" w:sz="2" w:space="0" w:color="auto"/>
              <w:bottom w:val="single" w:sz="2" w:space="0" w:color="auto"/>
              <w:right w:val="single" w:sz="2" w:space="0" w:color="auto"/>
            </w:tcBorders>
          </w:tcPr>
          <w:p w14:paraId="3FA5462C" w14:textId="53FAE14E" w:rsidR="00FF5BA6" w:rsidRPr="004E5748" w:rsidRDefault="00FF5BA6" w:rsidP="00FF0B3F">
            <w:pPr>
              <w:pStyle w:val="NormalLeft"/>
              <w:rPr>
                <w:lang w:val="en-GB"/>
              </w:rPr>
            </w:pPr>
            <w:r w:rsidRPr="004E5748">
              <w:rPr>
                <w:lang w:val="en-GB"/>
              </w:rPr>
              <w:t>Claims incurred in the reporting period as</w:t>
            </w:r>
            <w:r w:rsidR="0018122E">
              <w:rPr>
                <w:lang w:val="en-GB"/>
              </w:rPr>
              <w:t xml:space="preserve"> </w:t>
            </w:r>
            <w:r w:rsidR="001366A3">
              <w:rPr>
                <w:lang w:val="en-GB"/>
              </w:rPr>
              <w:t>referred to in D</w:t>
            </w:r>
            <w:r w:rsidRPr="004E5748">
              <w:rPr>
                <w:lang w:val="en-GB"/>
              </w:rPr>
              <w:t>irective 91/674/EEC</w:t>
            </w:r>
            <w:r w:rsidR="001366A3">
              <w:rPr>
                <w:lang w:val="en-GB"/>
              </w:rPr>
              <w:t>,</w:t>
            </w:r>
            <w:r w:rsidRPr="004E5748">
              <w:rPr>
                <w:lang w:val="en-GB"/>
              </w:rPr>
              <w:t xml:space="preserve"> where applicable: the claims incurred means the sum of the claims paid and the change in the provision for claims during the financial year </w:t>
            </w:r>
            <w:r w:rsidR="00AA68B2" w:rsidRPr="004E5748">
              <w:rPr>
                <w:lang w:val="en-GB"/>
              </w:rPr>
              <w:t>(</w:t>
            </w:r>
            <w:r w:rsidR="007F011B">
              <w:rPr>
                <w:lang w:val="en-GB"/>
              </w:rPr>
              <w:t>in accordance with</w:t>
            </w:r>
            <w:r w:rsidR="00AA68B2" w:rsidRPr="004E5748">
              <w:rPr>
                <w:lang w:val="en-GB"/>
              </w:rPr>
              <w:t xml:space="preserve"> the local GAAP or IFRS used) </w:t>
            </w:r>
            <w:r w:rsidRPr="004E5748">
              <w:rPr>
                <w:lang w:val="en-GB"/>
              </w:rPr>
              <w:t>related to the sum of the direct business and the accepted reinsurance business reduced by the amount ceded to reinsurance undertakings.</w:t>
            </w:r>
          </w:p>
          <w:p w14:paraId="4281D09D" w14:textId="7DF77F17" w:rsidR="00FF5BA6" w:rsidRPr="004E5748" w:rsidRDefault="00FF5BA6" w:rsidP="00FF0B3F">
            <w:pPr>
              <w:pStyle w:val="NormalLeft"/>
              <w:rPr>
                <w:lang w:val="en-GB"/>
              </w:rPr>
            </w:pPr>
            <w:r w:rsidRPr="004E5748">
              <w:rPr>
                <w:lang w:val="en-GB"/>
              </w:rPr>
              <w:t xml:space="preserve">This shall exclude claims management expenses and the movement in </w:t>
            </w:r>
            <w:ins w:id="179" w:author="Author">
              <w:r w:rsidR="00967B38">
                <w:rPr>
                  <w:lang w:val="en-GB"/>
                </w:rPr>
                <w:t xml:space="preserve">claims </w:t>
              </w:r>
            </w:ins>
            <w:r w:rsidRPr="004E5748">
              <w:rPr>
                <w:lang w:val="en-GB"/>
              </w:rPr>
              <w:t>provision</w:t>
            </w:r>
            <w:del w:id="180" w:author="Author">
              <w:r w:rsidRPr="004E5748" w:rsidDel="00967B38">
                <w:rPr>
                  <w:lang w:val="en-GB"/>
                </w:rPr>
                <w:delText>s</w:delText>
              </w:r>
            </w:del>
            <w:r w:rsidRPr="004E5748">
              <w:rPr>
                <w:lang w:val="en-GB"/>
              </w:rPr>
              <w:t xml:space="preserve"> </w:t>
            </w:r>
            <w:del w:id="181" w:author="Author">
              <w:r w:rsidRPr="004E5748" w:rsidDel="00967B38">
                <w:rPr>
                  <w:lang w:val="en-GB"/>
                </w:rPr>
                <w:delText>in</w:delText>
              </w:r>
            </w:del>
            <w:ins w:id="182" w:author="Author">
              <w:r w:rsidR="00967B38">
                <w:rPr>
                  <w:lang w:val="en-GB"/>
                </w:rPr>
                <w:t>related to</w:t>
              </w:r>
            </w:ins>
            <w:r w:rsidRPr="004E5748">
              <w:rPr>
                <w:lang w:val="en-GB"/>
              </w:rPr>
              <w:t xml:space="preserve"> claims management expenses.</w:t>
            </w:r>
          </w:p>
        </w:tc>
      </w:tr>
      <w:tr w:rsidR="00F672D2" w:rsidRPr="000C7CC5" w14:paraId="286C477E" w14:textId="77777777" w:rsidTr="00FF0B3F">
        <w:tc>
          <w:tcPr>
            <w:tcW w:w="2414" w:type="dxa"/>
            <w:tcBorders>
              <w:top w:val="single" w:sz="2" w:space="0" w:color="auto"/>
              <w:left w:val="single" w:sz="2" w:space="0" w:color="auto"/>
              <w:bottom w:val="single" w:sz="2" w:space="0" w:color="auto"/>
              <w:right w:val="single" w:sz="2" w:space="0" w:color="auto"/>
            </w:tcBorders>
          </w:tcPr>
          <w:p w14:paraId="574D2C7F" w14:textId="77777777" w:rsidR="00FF5BA6" w:rsidRPr="004E5748" w:rsidRDefault="00FF5BA6" w:rsidP="00FF0B3F">
            <w:pPr>
              <w:pStyle w:val="NormalLeft"/>
              <w:rPr>
                <w:lang w:val="en-GB"/>
              </w:rPr>
            </w:pPr>
            <w:r w:rsidRPr="004E5748">
              <w:rPr>
                <w:lang w:val="en-GB"/>
              </w:rPr>
              <w:t>C0010 to C0160/R0550</w:t>
            </w:r>
          </w:p>
        </w:tc>
        <w:tc>
          <w:tcPr>
            <w:tcW w:w="1765" w:type="dxa"/>
            <w:tcBorders>
              <w:top w:val="single" w:sz="2" w:space="0" w:color="auto"/>
              <w:left w:val="single" w:sz="2" w:space="0" w:color="auto"/>
              <w:bottom w:val="single" w:sz="2" w:space="0" w:color="auto"/>
              <w:right w:val="single" w:sz="2" w:space="0" w:color="auto"/>
            </w:tcBorders>
          </w:tcPr>
          <w:p w14:paraId="46B0F9D9" w14:textId="77777777" w:rsidR="00FF5BA6" w:rsidRPr="004E5748" w:rsidRDefault="00FF5BA6" w:rsidP="00FF0B3F">
            <w:pPr>
              <w:pStyle w:val="NormalLeft"/>
              <w:rPr>
                <w:lang w:val="en-GB"/>
              </w:rPr>
            </w:pPr>
            <w:r w:rsidRPr="004E5748">
              <w:rPr>
                <w:lang w:val="en-GB"/>
              </w:rPr>
              <w:t>Expenses incurred</w:t>
            </w:r>
          </w:p>
        </w:tc>
        <w:tc>
          <w:tcPr>
            <w:tcW w:w="5107" w:type="dxa"/>
            <w:tcBorders>
              <w:top w:val="single" w:sz="2" w:space="0" w:color="auto"/>
              <w:left w:val="single" w:sz="2" w:space="0" w:color="auto"/>
              <w:bottom w:val="single" w:sz="2" w:space="0" w:color="auto"/>
              <w:right w:val="single" w:sz="2" w:space="0" w:color="auto"/>
            </w:tcBorders>
          </w:tcPr>
          <w:p w14:paraId="0E6DE163" w14:textId="77777777" w:rsidR="00FF5BA6" w:rsidRPr="004E5748" w:rsidRDefault="00FF5BA6" w:rsidP="00FF0B3F">
            <w:pPr>
              <w:pStyle w:val="NormalLeft"/>
              <w:rPr>
                <w:lang w:val="en-GB"/>
              </w:rPr>
            </w:pPr>
            <w:r w:rsidRPr="004E5748">
              <w:rPr>
                <w:lang w:val="en-GB"/>
              </w:rPr>
              <w:t>All technical expenses incurred by the undertaking during the reporting period, on accrual basis.</w:t>
            </w:r>
          </w:p>
        </w:tc>
      </w:tr>
      <w:tr w:rsidR="00F672D2" w:rsidRPr="000C7CC5" w14:paraId="2C7D0F1F" w14:textId="77777777" w:rsidTr="00FF0B3F">
        <w:tc>
          <w:tcPr>
            <w:tcW w:w="2414" w:type="dxa"/>
            <w:tcBorders>
              <w:top w:val="single" w:sz="2" w:space="0" w:color="auto"/>
              <w:left w:val="single" w:sz="2" w:space="0" w:color="auto"/>
              <w:bottom w:val="single" w:sz="2" w:space="0" w:color="auto"/>
              <w:right w:val="single" w:sz="2" w:space="0" w:color="auto"/>
            </w:tcBorders>
          </w:tcPr>
          <w:p w14:paraId="5CFF6CE9" w14:textId="77777777" w:rsidR="00FF5BA6" w:rsidRPr="004E5748" w:rsidRDefault="00FF5BA6" w:rsidP="00FF0B3F">
            <w:pPr>
              <w:pStyle w:val="NormalLeft"/>
              <w:rPr>
                <w:lang w:val="en-GB"/>
              </w:rPr>
            </w:pPr>
            <w:r w:rsidRPr="004E5748">
              <w:rPr>
                <w:lang w:val="en-GB"/>
              </w:rPr>
              <w:t>C0200/R0110–R0550</w:t>
            </w:r>
          </w:p>
        </w:tc>
        <w:tc>
          <w:tcPr>
            <w:tcW w:w="1765" w:type="dxa"/>
            <w:tcBorders>
              <w:top w:val="single" w:sz="2" w:space="0" w:color="auto"/>
              <w:left w:val="single" w:sz="2" w:space="0" w:color="auto"/>
              <w:bottom w:val="single" w:sz="2" w:space="0" w:color="auto"/>
              <w:right w:val="single" w:sz="2" w:space="0" w:color="auto"/>
            </w:tcBorders>
          </w:tcPr>
          <w:p w14:paraId="4E021311" w14:textId="77777777" w:rsidR="00FF5BA6" w:rsidRPr="004E5748" w:rsidRDefault="00FF5BA6" w:rsidP="00FF0B3F">
            <w:pPr>
              <w:pStyle w:val="NormalLeft"/>
              <w:rPr>
                <w:lang w:val="en-GB"/>
              </w:rPr>
            </w:pPr>
            <w:r w:rsidRPr="004E5748">
              <w:rPr>
                <w:lang w:val="en-GB"/>
              </w:rPr>
              <w:t>Total</w:t>
            </w:r>
          </w:p>
        </w:tc>
        <w:tc>
          <w:tcPr>
            <w:tcW w:w="5107" w:type="dxa"/>
            <w:tcBorders>
              <w:top w:val="single" w:sz="2" w:space="0" w:color="auto"/>
              <w:left w:val="single" w:sz="2" w:space="0" w:color="auto"/>
              <w:bottom w:val="single" w:sz="2" w:space="0" w:color="auto"/>
              <w:right w:val="single" w:sz="2" w:space="0" w:color="auto"/>
            </w:tcBorders>
          </w:tcPr>
          <w:p w14:paraId="40A246A5" w14:textId="77777777" w:rsidR="00FF5BA6" w:rsidRPr="004E5748" w:rsidRDefault="00FF5BA6" w:rsidP="00FF0B3F">
            <w:pPr>
              <w:pStyle w:val="NormalLeft"/>
              <w:rPr>
                <w:lang w:val="en-GB"/>
              </w:rPr>
            </w:pPr>
            <w:r w:rsidRPr="004E5748">
              <w:rPr>
                <w:lang w:val="en-GB"/>
              </w:rPr>
              <w:t>Total for different items for all Lines of Business.</w:t>
            </w:r>
          </w:p>
        </w:tc>
      </w:tr>
      <w:tr w:rsidR="00F672D2" w:rsidRPr="000C7CC5" w14:paraId="2F75C040" w14:textId="77777777" w:rsidTr="00FF0B3F">
        <w:tc>
          <w:tcPr>
            <w:tcW w:w="2414" w:type="dxa"/>
            <w:tcBorders>
              <w:top w:val="single" w:sz="2" w:space="0" w:color="auto"/>
              <w:left w:val="single" w:sz="2" w:space="0" w:color="auto"/>
              <w:bottom w:val="single" w:sz="2" w:space="0" w:color="auto"/>
              <w:right w:val="single" w:sz="2" w:space="0" w:color="auto"/>
            </w:tcBorders>
          </w:tcPr>
          <w:p w14:paraId="54B9D04F" w14:textId="77777777" w:rsidR="00FF5BA6" w:rsidRPr="004E5748" w:rsidRDefault="00FF5BA6" w:rsidP="00FF0B3F">
            <w:pPr>
              <w:pStyle w:val="NormalLeft"/>
              <w:rPr>
                <w:lang w:val="en-GB"/>
              </w:rPr>
            </w:pPr>
            <w:r w:rsidRPr="004E5748">
              <w:rPr>
                <w:lang w:val="en-GB"/>
              </w:rPr>
              <w:t>C0200/R1200</w:t>
            </w:r>
          </w:p>
        </w:tc>
        <w:tc>
          <w:tcPr>
            <w:tcW w:w="1765" w:type="dxa"/>
            <w:tcBorders>
              <w:top w:val="single" w:sz="2" w:space="0" w:color="auto"/>
              <w:left w:val="single" w:sz="2" w:space="0" w:color="auto"/>
              <w:bottom w:val="single" w:sz="2" w:space="0" w:color="auto"/>
              <w:right w:val="single" w:sz="2" w:space="0" w:color="auto"/>
            </w:tcBorders>
          </w:tcPr>
          <w:p w14:paraId="77793B71" w14:textId="0B8DEAC5" w:rsidR="00FF5BA6" w:rsidRPr="004E5748" w:rsidRDefault="009309DB" w:rsidP="009309DB">
            <w:pPr>
              <w:pStyle w:val="NormalLeft"/>
              <w:rPr>
                <w:lang w:val="en-GB"/>
              </w:rPr>
            </w:pPr>
            <w:r w:rsidRPr="004E5748">
              <w:rPr>
                <w:lang w:val="en-GB"/>
              </w:rPr>
              <w:t xml:space="preserve">Balance - other technical </w:t>
            </w:r>
            <w:r w:rsidRPr="004E5748">
              <w:rPr>
                <w:lang w:val="en-GB"/>
              </w:rPr>
              <w:lastRenderedPageBreak/>
              <w:t>expenses/income</w:t>
            </w:r>
          </w:p>
        </w:tc>
        <w:tc>
          <w:tcPr>
            <w:tcW w:w="5107" w:type="dxa"/>
            <w:tcBorders>
              <w:top w:val="single" w:sz="2" w:space="0" w:color="auto"/>
              <w:left w:val="single" w:sz="2" w:space="0" w:color="auto"/>
              <w:bottom w:val="single" w:sz="2" w:space="0" w:color="auto"/>
              <w:right w:val="single" w:sz="2" w:space="0" w:color="auto"/>
            </w:tcBorders>
          </w:tcPr>
          <w:p w14:paraId="00EA489A" w14:textId="0BB1ECB1" w:rsidR="00FF5BA6" w:rsidRPr="004E5748" w:rsidRDefault="00EB5DE8" w:rsidP="00FF0B3F">
            <w:pPr>
              <w:pStyle w:val="NormalLeft"/>
              <w:rPr>
                <w:lang w:val="en-GB"/>
              </w:rPr>
            </w:pPr>
            <w:r w:rsidRPr="004E5748">
              <w:rPr>
                <w:lang w:val="en-GB"/>
              </w:rPr>
              <w:lastRenderedPageBreak/>
              <w:t xml:space="preserve">Net technical expenses/income not covered by above mentioned expenses/income and reduced by the amount ceded to reinsurance undertakings. </w:t>
            </w:r>
            <w:r w:rsidRPr="004E5748">
              <w:rPr>
                <w:lang w:val="en-GB"/>
              </w:rPr>
              <w:lastRenderedPageBreak/>
              <w:t>Other technical expenses/income are not split by lines of business</w:t>
            </w:r>
            <w:r w:rsidR="00FF5BA6" w:rsidRPr="004E5748">
              <w:rPr>
                <w:lang w:val="en-GB"/>
              </w:rPr>
              <w:t>.</w:t>
            </w:r>
          </w:p>
          <w:p w14:paraId="390AF18D" w14:textId="43D1EC8F" w:rsidR="00FF5BA6" w:rsidRPr="004E5748" w:rsidRDefault="00FF5BA6" w:rsidP="00EB5DE8">
            <w:pPr>
              <w:pStyle w:val="NormalLeft"/>
              <w:rPr>
                <w:lang w:val="en-GB"/>
              </w:rPr>
            </w:pPr>
            <w:r w:rsidRPr="004E5748">
              <w:rPr>
                <w:lang w:val="en-GB"/>
              </w:rPr>
              <w:t>Sh</w:t>
            </w:r>
            <w:r w:rsidR="00EB5DE8" w:rsidRPr="004E5748">
              <w:rPr>
                <w:lang w:val="en-GB"/>
              </w:rPr>
              <w:t>all</w:t>
            </w:r>
            <w:r w:rsidRPr="004E5748">
              <w:rPr>
                <w:lang w:val="en-GB"/>
              </w:rPr>
              <w:t xml:space="preserve"> not include </w:t>
            </w:r>
            <w:r w:rsidR="00EB5DE8" w:rsidRPr="004E5748">
              <w:rPr>
                <w:lang w:val="en-GB"/>
              </w:rPr>
              <w:t xml:space="preserve">change in other technical provisions and </w:t>
            </w:r>
            <w:r w:rsidRPr="004E5748">
              <w:rPr>
                <w:lang w:val="en-GB"/>
              </w:rPr>
              <w:t>non–technical expenses</w:t>
            </w:r>
            <w:r w:rsidR="00A41121" w:rsidRPr="004E5748">
              <w:rPr>
                <w:lang w:val="en-GB"/>
              </w:rPr>
              <w:t>/income</w:t>
            </w:r>
            <w:r w:rsidRPr="004E5748">
              <w:rPr>
                <w:lang w:val="en-GB"/>
              </w:rPr>
              <w:t xml:space="preserve"> such as tax, interest expenses, losses on disposals, etc.</w:t>
            </w:r>
          </w:p>
          <w:p w14:paraId="36EFFAD0" w14:textId="4D7086BE" w:rsidR="00EB5DE8" w:rsidRPr="004E5748" w:rsidRDefault="00EB5DE8" w:rsidP="00EB5DE8">
            <w:pPr>
              <w:pStyle w:val="NormalLeft"/>
              <w:rPr>
                <w:lang w:val="en-GB"/>
              </w:rPr>
            </w:pPr>
            <w:r w:rsidRPr="004E5748">
              <w:rPr>
                <w:lang w:val="en-GB"/>
              </w:rPr>
              <w:t>The amount of net technical expenses/income shall be reported negative if the amount of technical income is larger than the amount of technical expenses.</w:t>
            </w:r>
          </w:p>
        </w:tc>
      </w:tr>
      <w:tr w:rsidR="00F672D2" w:rsidRPr="000C7CC5" w14:paraId="0A0B94CB" w14:textId="77777777" w:rsidTr="00FF0B3F">
        <w:tc>
          <w:tcPr>
            <w:tcW w:w="2414" w:type="dxa"/>
            <w:tcBorders>
              <w:top w:val="single" w:sz="2" w:space="0" w:color="auto"/>
              <w:left w:val="single" w:sz="2" w:space="0" w:color="auto"/>
              <w:bottom w:val="single" w:sz="2" w:space="0" w:color="auto"/>
              <w:right w:val="single" w:sz="2" w:space="0" w:color="auto"/>
            </w:tcBorders>
          </w:tcPr>
          <w:p w14:paraId="535D2F84" w14:textId="77777777" w:rsidR="00FF5BA6" w:rsidRPr="004E5748" w:rsidRDefault="00FF5BA6" w:rsidP="00FF0B3F">
            <w:pPr>
              <w:pStyle w:val="NormalLeft"/>
              <w:rPr>
                <w:lang w:val="en-GB"/>
              </w:rPr>
            </w:pPr>
            <w:r w:rsidRPr="004E5748">
              <w:rPr>
                <w:lang w:val="en-GB"/>
              </w:rPr>
              <w:lastRenderedPageBreak/>
              <w:t>C0200/R1300</w:t>
            </w:r>
          </w:p>
        </w:tc>
        <w:tc>
          <w:tcPr>
            <w:tcW w:w="1765" w:type="dxa"/>
            <w:tcBorders>
              <w:top w:val="single" w:sz="2" w:space="0" w:color="auto"/>
              <w:left w:val="single" w:sz="2" w:space="0" w:color="auto"/>
              <w:bottom w:val="single" w:sz="2" w:space="0" w:color="auto"/>
              <w:right w:val="single" w:sz="2" w:space="0" w:color="auto"/>
            </w:tcBorders>
          </w:tcPr>
          <w:p w14:paraId="38F4B3BE" w14:textId="77777777" w:rsidR="00FF5BA6" w:rsidRPr="004E5748" w:rsidRDefault="00FF5BA6" w:rsidP="00FF0B3F">
            <w:pPr>
              <w:pStyle w:val="NormalLeft"/>
              <w:rPr>
                <w:lang w:val="en-GB"/>
              </w:rPr>
            </w:pPr>
            <w:r w:rsidRPr="004E5748">
              <w:rPr>
                <w:lang w:val="en-GB"/>
              </w:rPr>
              <w:t>Total expenses</w:t>
            </w:r>
          </w:p>
        </w:tc>
        <w:tc>
          <w:tcPr>
            <w:tcW w:w="5107" w:type="dxa"/>
            <w:tcBorders>
              <w:top w:val="single" w:sz="2" w:space="0" w:color="auto"/>
              <w:left w:val="single" w:sz="2" w:space="0" w:color="auto"/>
              <w:bottom w:val="single" w:sz="2" w:space="0" w:color="auto"/>
              <w:right w:val="single" w:sz="2" w:space="0" w:color="auto"/>
            </w:tcBorders>
          </w:tcPr>
          <w:p w14:paraId="1EA0633B" w14:textId="77777777" w:rsidR="00FF5BA6" w:rsidRPr="004E5748" w:rsidRDefault="00FF5BA6" w:rsidP="00FF0B3F">
            <w:pPr>
              <w:pStyle w:val="NormalLeft"/>
              <w:rPr>
                <w:lang w:val="en-GB"/>
              </w:rPr>
            </w:pPr>
            <w:r w:rsidRPr="004E5748">
              <w:rPr>
                <w:lang w:val="en-GB"/>
              </w:rPr>
              <w:t>Amount of all technical expenses</w:t>
            </w:r>
          </w:p>
        </w:tc>
      </w:tr>
      <w:tr w:rsidR="00F672D2" w:rsidRPr="000C7CC5" w14:paraId="04F4FDC8" w14:textId="77777777" w:rsidTr="008B06CE">
        <w:tc>
          <w:tcPr>
            <w:tcW w:w="9286" w:type="dxa"/>
            <w:gridSpan w:val="3"/>
            <w:tcBorders>
              <w:top w:val="single" w:sz="2" w:space="0" w:color="auto"/>
              <w:left w:val="single" w:sz="2" w:space="0" w:color="auto"/>
              <w:bottom w:val="single" w:sz="2" w:space="0" w:color="auto"/>
              <w:right w:val="single" w:sz="2" w:space="0" w:color="auto"/>
            </w:tcBorders>
          </w:tcPr>
          <w:p w14:paraId="440EC053" w14:textId="5D666C69" w:rsidR="00FC38F5" w:rsidRPr="004E5748" w:rsidRDefault="00FC38F5" w:rsidP="0072201F">
            <w:pPr>
              <w:pStyle w:val="NormalCentered"/>
              <w:jc w:val="left"/>
              <w:rPr>
                <w:lang w:val="en-GB"/>
              </w:rPr>
            </w:pPr>
            <w:r w:rsidRPr="004E5748">
              <w:rPr>
                <w:i/>
                <w:iCs/>
                <w:lang w:val="en-GB"/>
              </w:rPr>
              <w:t>Life insurance and reinsurance obligations</w:t>
            </w:r>
          </w:p>
        </w:tc>
      </w:tr>
      <w:tr w:rsidR="00F672D2" w:rsidRPr="000C7CC5" w14:paraId="17142368" w14:textId="77777777" w:rsidTr="00FF0B3F">
        <w:tc>
          <w:tcPr>
            <w:tcW w:w="2414" w:type="dxa"/>
            <w:tcBorders>
              <w:top w:val="single" w:sz="2" w:space="0" w:color="auto"/>
              <w:left w:val="single" w:sz="2" w:space="0" w:color="auto"/>
              <w:bottom w:val="single" w:sz="2" w:space="0" w:color="auto"/>
              <w:right w:val="single" w:sz="2" w:space="0" w:color="auto"/>
            </w:tcBorders>
          </w:tcPr>
          <w:p w14:paraId="45B89C06" w14:textId="77777777" w:rsidR="00FF5BA6" w:rsidRPr="004E5748" w:rsidRDefault="00FF5BA6" w:rsidP="00FF0B3F">
            <w:pPr>
              <w:pStyle w:val="NormalLeft"/>
              <w:rPr>
                <w:lang w:val="en-GB"/>
              </w:rPr>
            </w:pPr>
            <w:r w:rsidRPr="004E5748">
              <w:rPr>
                <w:lang w:val="en-GB"/>
              </w:rPr>
              <w:t>C0210 to C0280/R1410</w:t>
            </w:r>
          </w:p>
        </w:tc>
        <w:tc>
          <w:tcPr>
            <w:tcW w:w="1765" w:type="dxa"/>
            <w:tcBorders>
              <w:top w:val="single" w:sz="2" w:space="0" w:color="auto"/>
              <w:left w:val="single" w:sz="2" w:space="0" w:color="auto"/>
              <w:bottom w:val="single" w:sz="2" w:space="0" w:color="auto"/>
              <w:right w:val="single" w:sz="2" w:space="0" w:color="auto"/>
            </w:tcBorders>
          </w:tcPr>
          <w:p w14:paraId="56467F20" w14:textId="77777777" w:rsidR="00FF5BA6" w:rsidRPr="004E5748" w:rsidRDefault="00FF5BA6" w:rsidP="00FF0B3F">
            <w:pPr>
              <w:pStyle w:val="NormalLeft"/>
              <w:rPr>
                <w:lang w:val="en-GB"/>
              </w:rPr>
            </w:pPr>
            <w:r w:rsidRPr="004E5748">
              <w:rPr>
                <w:lang w:val="en-GB"/>
              </w:rPr>
              <w:t>Premiums written — Gross</w:t>
            </w:r>
          </w:p>
        </w:tc>
        <w:tc>
          <w:tcPr>
            <w:tcW w:w="5107" w:type="dxa"/>
            <w:tcBorders>
              <w:top w:val="single" w:sz="2" w:space="0" w:color="auto"/>
              <w:left w:val="single" w:sz="2" w:space="0" w:color="auto"/>
              <w:bottom w:val="single" w:sz="2" w:space="0" w:color="auto"/>
              <w:right w:val="single" w:sz="2" w:space="0" w:color="auto"/>
            </w:tcBorders>
          </w:tcPr>
          <w:p w14:paraId="6987CC82" w14:textId="52ADF57F" w:rsidR="00FF5BA6" w:rsidRPr="004E5748" w:rsidRDefault="00AA68B2" w:rsidP="00FF0B3F">
            <w:pPr>
              <w:pStyle w:val="NormalLeft"/>
              <w:rPr>
                <w:lang w:val="en-GB"/>
              </w:rPr>
            </w:pPr>
            <w:r w:rsidRPr="004E5748">
              <w:rPr>
                <w:lang w:val="en-GB"/>
              </w:rPr>
              <w:t>G</w:t>
            </w:r>
            <w:r w:rsidR="00FF5BA6" w:rsidRPr="004E5748">
              <w:rPr>
                <w:lang w:val="en-GB"/>
              </w:rPr>
              <w:t xml:space="preserve">ross premiums written shall comprise all amounts due during the financial year in respect of insurance contracts, arising from gross business, </w:t>
            </w:r>
            <w:proofErr w:type="gramStart"/>
            <w:r w:rsidR="00FF5BA6" w:rsidRPr="004E5748">
              <w:rPr>
                <w:lang w:val="en-GB"/>
              </w:rPr>
              <w:t>regardless of the fact that</w:t>
            </w:r>
            <w:proofErr w:type="gramEnd"/>
            <w:r w:rsidR="00FF5BA6" w:rsidRPr="004E5748">
              <w:rPr>
                <w:lang w:val="en-GB"/>
              </w:rPr>
              <w:t xml:space="preserve"> such amounts may relate in whole or in part to a later financial year.</w:t>
            </w:r>
            <w:r w:rsidR="00FC38F5" w:rsidRPr="004E5748">
              <w:rPr>
                <w:lang w:val="en-GB"/>
              </w:rPr>
              <w:t xml:space="preserve"> Amount of taxes or charges</w:t>
            </w:r>
            <w:r w:rsidR="00182C7B" w:rsidRPr="004E5748">
              <w:rPr>
                <w:lang w:val="en-GB"/>
              </w:rPr>
              <w:t xml:space="preserve"> levied with premiums</w:t>
            </w:r>
            <w:r w:rsidR="00FC38F5" w:rsidRPr="004E5748">
              <w:rPr>
                <w:lang w:val="en-GB"/>
              </w:rPr>
              <w:t xml:space="preserve"> </w:t>
            </w:r>
            <w:r w:rsidR="007C6229">
              <w:rPr>
                <w:lang w:val="en-GB"/>
              </w:rPr>
              <w:t>shall</w:t>
            </w:r>
            <w:r w:rsidR="007C6229" w:rsidRPr="004E5748">
              <w:rPr>
                <w:lang w:val="en-GB"/>
              </w:rPr>
              <w:t xml:space="preserve"> </w:t>
            </w:r>
            <w:r w:rsidR="00FC38F5" w:rsidRPr="004E5748">
              <w:rPr>
                <w:lang w:val="en-GB"/>
              </w:rPr>
              <w:t>be excluded from the written premiums.</w:t>
            </w:r>
          </w:p>
          <w:p w14:paraId="19BD87EC" w14:textId="77777777" w:rsidR="00FF5BA6" w:rsidRPr="004E5748" w:rsidRDefault="00FF5BA6" w:rsidP="00FF0B3F">
            <w:pPr>
              <w:pStyle w:val="NormalLeft"/>
              <w:rPr>
                <w:lang w:val="en-GB"/>
              </w:rPr>
            </w:pPr>
            <w:r w:rsidRPr="004E5748">
              <w:rPr>
                <w:lang w:val="en-GB"/>
              </w:rPr>
              <w:t>It includes both direct and reinsurance business.</w:t>
            </w:r>
          </w:p>
        </w:tc>
      </w:tr>
      <w:tr w:rsidR="00F672D2" w:rsidRPr="000C7CC5" w14:paraId="3D2CB414" w14:textId="77777777" w:rsidTr="00FF0B3F">
        <w:tc>
          <w:tcPr>
            <w:tcW w:w="2414" w:type="dxa"/>
            <w:tcBorders>
              <w:top w:val="single" w:sz="2" w:space="0" w:color="auto"/>
              <w:left w:val="single" w:sz="2" w:space="0" w:color="auto"/>
              <w:bottom w:val="single" w:sz="2" w:space="0" w:color="auto"/>
              <w:right w:val="single" w:sz="2" w:space="0" w:color="auto"/>
            </w:tcBorders>
          </w:tcPr>
          <w:p w14:paraId="7A9F08DF" w14:textId="77777777" w:rsidR="00FF5BA6" w:rsidRPr="004E5748" w:rsidRDefault="00FF5BA6" w:rsidP="00FF0B3F">
            <w:pPr>
              <w:pStyle w:val="NormalLeft"/>
              <w:rPr>
                <w:lang w:val="en-GB"/>
              </w:rPr>
            </w:pPr>
            <w:r w:rsidRPr="004E5748">
              <w:rPr>
                <w:lang w:val="en-GB"/>
              </w:rPr>
              <w:t>C0210 to C0280/R1420</w:t>
            </w:r>
          </w:p>
        </w:tc>
        <w:tc>
          <w:tcPr>
            <w:tcW w:w="1765" w:type="dxa"/>
            <w:tcBorders>
              <w:top w:val="single" w:sz="2" w:space="0" w:color="auto"/>
              <w:left w:val="single" w:sz="2" w:space="0" w:color="auto"/>
              <w:bottom w:val="single" w:sz="2" w:space="0" w:color="auto"/>
              <w:right w:val="single" w:sz="2" w:space="0" w:color="auto"/>
            </w:tcBorders>
          </w:tcPr>
          <w:p w14:paraId="422446C7" w14:textId="77777777" w:rsidR="00FF5BA6" w:rsidRPr="004E5748" w:rsidRDefault="00FF5BA6" w:rsidP="00FF0B3F">
            <w:pPr>
              <w:pStyle w:val="NormalLeft"/>
              <w:rPr>
                <w:lang w:val="en-GB"/>
              </w:rPr>
            </w:pPr>
            <w:r w:rsidRPr="004E5748">
              <w:rPr>
                <w:lang w:val="en-GB"/>
              </w:rPr>
              <w:t>Premiums written — Reinsurers' share</w:t>
            </w:r>
          </w:p>
        </w:tc>
        <w:tc>
          <w:tcPr>
            <w:tcW w:w="5107" w:type="dxa"/>
            <w:tcBorders>
              <w:top w:val="single" w:sz="2" w:space="0" w:color="auto"/>
              <w:left w:val="single" w:sz="2" w:space="0" w:color="auto"/>
              <w:bottom w:val="single" w:sz="2" w:space="0" w:color="auto"/>
              <w:right w:val="single" w:sz="2" w:space="0" w:color="auto"/>
            </w:tcBorders>
          </w:tcPr>
          <w:p w14:paraId="04BC0C33" w14:textId="76AFFB1A" w:rsidR="00FF5BA6" w:rsidRPr="004E5748" w:rsidRDefault="00AA68B2" w:rsidP="00AA68B2">
            <w:pPr>
              <w:pStyle w:val="NormalLeft"/>
              <w:rPr>
                <w:lang w:val="en-GB"/>
              </w:rPr>
            </w:pPr>
            <w:r w:rsidRPr="004E5748">
              <w:rPr>
                <w:lang w:val="en-GB"/>
              </w:rPr>
              <w:t>G</w:t>
            </w:r>
            <w:r w:rsidR="00FF5BA6" w:rsidRPr="004E5748">
              <w:rPr>
                <w:lang w:val="en-GB"/>
              </w:rPr>
              <w:t xml:space="preserve">ross premiums written shall comprise all amounts ceded to reinsurers due during the financial year in respect of insurance contracts </w:t>
            </w:r>
            <w:proofErr w:type="gramStart"/>
            <w:r w:rsidR="00FF5BA6" w:rsidRPr="004E5748">
              <w:rPr>
                <w:lang w:val="en-GB"/>
              </w:rPr>
              <w:t>regardless of the fact that</w:t>
            </w:r>
            <w:proofErr w:type="gramEnd"/>
            <w:r w:rsidR="00FF5BA6" w:rsidRPr="004E5748">
              <w:rPr>
                <w:lang w:val="en-GB"/>
              </w:rPr>
              <w:t xml:space="preserve"> such amounts may relate in whole or in part to a later financial year.</w:t>
            </w:r>
            <w:r w:rsidR="00FC38F5" w:rsidRPr="004E5748">
              <w:rPr>
                <w:lang w:val="en-GB"/>
              </w:rPr>
              <w:t xml:space="preserve"> Amount of taxes or charges</w:t>
            </w:r>
            <w:r w:rsidR="00182C7B" w:rsidRPr="004E5748">
              <w:rPr>
                <w:lang w:val="en-GB"/>
              </w:rPr>
              <w:t xml:space="preserve"> levied with premiums</w:t>
            </w:r>
            <w:r w:rsidR="00FC38F5" w:rsidRPr="004E5748">
              <w:rPr>
                <w:lang w:val="en-GB"/>
              </w:rPr>
              <w:t xml:space="preserve"> sh</w:t>
            </w:r>
            <w:r w:rsidR="00F04A40">
              <w:rPr>
                <w:lang w:val="en-GB"/>
              </w:rPr>
              <w:t>all</w:t>
            </w:r>
            <w:r w:rsidR="00FC38F5" w:rsidRPr="004E5748">
              <w:rPr>
                <w:lang w:val="en-GB"/>
              </w:rPr>
              <w:t xml:space="preserve"> be excluded from the written premiums.</w:t>
            </w:r>
          </w:p>
        </w:tc>
      </w:tr>
      <w:tr w:rsidR="00F672D2" w:rsidRPr="000C7CC5" w14:paraId="2D8641A0" w14:textId="77777777" w:rsidTr="00FF0B3F">
        <w:tc>
          <w:tcPr>
            <w:tcW w:w="2414" w:type="dxa"/>
            <w:tcBorders>
              <w:top w:val="single" w:sz="2" w:space="0" w:color="auto"/>
              <w:left w:val="single" w:sz="2" w:space="0" w:color="auto"/>
              <w:bottom w:val="single" w:sz="2" w:space="0" w:color="auto"/>
              <w:right w:val="single" w:sz="2" w:space="0" w:color="auto"/>
            </w:tcBorders>
          </w:tcPr>
          <w:p w14:paraId="77053BE7" w14:textId="77777777" w:rsidR="00FF5BA6" w:rsidRPr="004E5748" w:rsidRDefault="00FF5BA6" w:rsidP="00FF0B3F">
            <w:pPr>
              <w:pStyle w:val="NormalLeft"/>
              <w:rPr>
                <w:lang w:val="en-GB"/>
              </w:rPr>
            </w:pPr>
            <w:r w:rsidRPr="004E5748">
              <w:rPr>
                <w:lang w:val="en-GB"/>
              </w:rPr>
              <w:t>C0210 to C0280/R1500</w:t>
            </w:r>
          </w:p>
        </w:tc>
        <w:tc>
          <w:tcPr>
            <w:tcW w:w="1765" w:type="dxa"/>
            <w:tcBorders>
              <w:top w:val="single" w:sz="2" w:space="0" w:color="auto"/>
              <w:left w:val="single" w:sz="2" w:space="0" w:color="auto"/>
              <w:bottom w:val="single" w:sz="2" w:space="0" w:color="auto"/>
              <w:right w:val="single" w:sz="2" w:space="0" w:color="auto"/>
            </w:tcBorders>
          </w:tcPr>
          <w:p w14:paraId="1ED8088D" w14:textId="77777777" w:rsidR="00FF5BA6" w:rsidRPr="004E5748" w:rsidRDefault="00FF5BA6" w:rsidP="00FF0B3F">
            <w:pPr>
              <w:pStyle w:val="NormalLeft"/>
              <w:rPr>
                <w:lang w:val="en-GB"/>
              </w:rPr>
            </w:pPr>
            <w:r w:rsidRPr="004E5748">
              <w:rPr>
                <w:lang w:val="en-GB"/>
              </w:rPr>
              <w:t>Premiums written — net</w:t>
            </w:r>
          </w:p>
        </w:tc>
        <w:tc>
          <w:tcPr>
            <w:tcW w:w="5107" w:type="dxa"/>
            <w:tcBorders>
              <w:top w:val="single" w:sz="2" w:space="0" w:color="auto"/>
              <w:left w:val="single" w:sz="2" w:space="0" w:color="auto"/>
              <w:bottom w:val="single" w:sz="2" w:space="0" w:color="auto"/>
              <w:right w:val="single" w:sz="2" w:space="0" w:color="auto"/>
            </w:tcBorders>
          </w:tcPr>
          <w:p w14:paraId="60CCD7F8" w14:textId="02A4F78D" w:rsidR="00FF5BA6" w:rsidRPr="004E5748" w:rsidRDefault="00AA68B2" w:rsidP="00AA68B2">
            <w:pPr>
              <w:pStyle w:val="NormalLeft"/>
              <w:rPr>
                <w:lang w:val="en-GB"/>
              </w:rPr>
            </w:pPr>
            <w:r w:rsidRPr="004E5748">
              <w:rPr>
                <w:lang w:val="en-GB"/>
              </w:rPr>
              <w:t>T</w:t>
            </w:r>
            <w:r w:rsidR="00FF5BA6" w:rsidRPr="004E5748">
              <w:rPr>
                <w:lang w:val="en-GB"/>
              </w:rPr>
              <w:t>he net premiums written represent the sum of the direct business and the accepted reinsurance business reduced by the amount ceded to reinsurance undertakings.</w:t>
            </w:r>
          </w:p>
        </w:tc>
      </w:tr>
      <w:tr w:rsidR="00F672D2" w:rsidRPr="000C7CC5" w14:paraId="7B8B3CA9" w14:textId="77777777" w:rsidTr="00FF0B3F">
        <w:tc>
          <w:tcPr>
            <w:tcW w:w="2414" w:type="dxa"/>
            <w:tcBorders>
              <w:top w:val="single" w:sz="2" w:space="0" w:color="auto"/>
              <w:left w:val="single" w:sz="2" w:space="0" w:color="auto"/>
              <w:bottom w:val="single" w:sz="2" w:space="0" w:color="auto"/>
              <w:right w:val="single" w:sz="2" w:space="0" w:color="auto"/>
            </w:tcBorders>
          </w:tcPr>
          <w:p w14:paraId="12906C9F" w14:textId="77777777" w:rsidR="00FF5BA6" w:rsidRPr="004E5748" w:rsidRDefault="00FF5BA6" w:rsidP="00FF0B3F">
            <w:pPr>
              <w:pStyle w:val="NormalLeft"/>
              <w:rPr>
                <w:lang w:val="en-GB"/>
              </w:rPr>
            </w:pPr>
            <w:r w:rsidRPr="004E5748">
              <w:rPr>
                <w:lang w:val="en-GB"/>
              </w:rPr>
              <w:t>C0210 to C0280/R1510</w:t>
            </w:r>
          </w:p>
        </w:tc>
        <w:tc>
          <w:tcPr>
            <w:tcW w:w="1765" w:type="dxa"/>
            <w:tcBorders>
              <w:top w:val="single" w:sz="2" w:space="0" w:color="auto"/>
              <w:left w:val="single" w:sz="2" w:space="0" w:color="auto"/>
              <w:bottom w:val="single" w:sz="2" w:space="0" w:color="auto"/>
              <w:right w:val="single" w:sz="2" w:space="0" w:color="auto"/>
            </w:tcBorders>
          </w:tcPr>
          <w:p w14:paraId="49A3CCE7" w14:textId="77777777" w:rsidR="00FF5BA6" w:rsidRPr="004E5748" w:rsidRDefault="00FF5BA6" w:rsidP="00FF0B3F">
            <w:pPr>
              <w:pStyle w:val="NormalLeft"/>
              <w:rPr>
                <w:lang w:val="en-GB"/>
              </w:rPr>
            </w:pPr>
            <w:r w:rsidRPr="004E5748">
              <w:rPr>
                <w:lang w:val="en-GB"/>
              </w:rPr>
              <w:t>Premiums earned — Gross</w:t>
            </w:r>
          </w:p>
        </w:tc>
        <w:tc>
          <w:tcPr>
            <w:tcW w:w="5107" w:type="dxa"/>
            <w:tcBorders>
              <w:top w:val="single" w:sz="2" w:space="0" w:color="auto"/>
              <w:left w:val="single" w:sz="2" w:space="0" w:color="auto"/>
              <w:bottom w:val="single" w:sz="2" w:space="0" w:color="auto"/>
              <w:right w:val="single" w:sz="2" w:space="0" w:color="auto"/>
            </w:tcBorders>
          </w:tcPr>
          <w:p w14:paraId="2BF89C27" w14:textId="3B667C28" w:rsidR="00FF5BA6" w:rsidRPr="004E5748" w:rsidRDefault="00DD5B5D" w:rsidP="00AA68B2">
            <w:pPr>
              <w:pStyle w:val="NormalLeft"/>
              <w:rPr>
                <w:lang w:val="en-GB"/>
              </w:rPr>
            </w:pPr>
            <w:ins w:id="183" w:author="Author">
              <w:r w:rsidRPr="006703DE">
                <w:rPr>
                  <w:lang w:val="en-GB"/>
                </w:rPr>
                <w:t xml:space="preserve">Premiums relating to the risk covered by the </w:t>
              </w:r>
              <w:r w:rsidRPr="004A70AD">
                <w:rPr>
                  <w:lang w:val="en-GB"/>
                </w:rPr>
                <w:t xml:space="preserve">undertaking </w:t>
              </w:r>
              <w:r w:rsidRPr="006703DE">
                <w:rPr>
                  <w:lang w:val="en-GB"/>
                </w:rPr>
                <w:t xml:space="preserve">during the financial year </w:t>
              </w:r>
            </w:ins>
            <w:del w:id="184" w:author="Author">
              <w:r w:rsidR="00AA68B2" w:rsidRPr="004E5748" w:rsidDel="00DD5B5D">
                <w:rPr>
                  <w:lang w:val="en-GB"/>
                </w:rPr>
                <w:delText>T</w:delText>
              </w:r>
              <w:r w:rsidR="00FF5BA6" w:rsidRPr="004E5748" w:rsidDel="00DD5B5D">
                <w:rPr>
                  <w:lang w:val="en-GB"/>
                </w:rPr>
                <w:delText xml:space="preserve">he sum of gross premiums written minus the change in the gross provision for unearned premiums related </w:delText>
              </w:r>
            </w:del>
            <w:r w:rsidR="00FF5BA6" w:rsidRPr="004E5748">
              <w:rPr>
                <w:lang w:val="en-GB"/>
              </w:rPr>
              <w:t>to direct insurance and reinsurance accepted business.</w:t>
            </w:r>
          </w:p>
        </w:tc>
      </w:tr>
      <w:tr w:rsidR="00F672D2" w:rsidRPr="000C7CC5" w14:paraId="69DEE704" w14:textId="77777777" w:rsidTr="00FF0B3F">
        <w:tc>
          <w:tcPr>
            <w:tcW w:w="2414" w:type="dxa"/>
            <w:tcBorders>
              <w:top w:val="single" w:sz="2" w:space="0" w:color="auto"/>
              <w:left w:val="single" w:sz="2" w:space="0" w:color="auto"/>
              <w:bottom w:val="single" w:sz="2" w:space="0" w:color="auto"/>
              <w:right w:val="single" w:sz="2" w:space="0" w:color="auto"/>
            </w:tcBorders>
          </w:tcPr>
          <w:p w14:paraId="27A31DF3" w14:textId="77777777" w:rsidR="00FF5BA6" w:rsidRPr="004E5748" w:rsidRDefault="00FF5BA6" w:rsidP="00FF0B3F">
            <w:pPr>
              <w:pStyle w:val="NormalLeft"/>
              <w:rPr>
                <w:lang w:val="en-GB"/>
              </w:rPr>
            </w:pPr>
            <w:r w:rsidRPr="004E5748">
              <w:rPr>
                <w:lang w:val="en-GB"/>
              </w:rPr>
              <w:t>C0210 to C0280/R1520</w:t>
            </w:r>
          </w:p>
        </w:tc>
        <w:tc>
          <w:tcPr>
            <w:tcW w:w="1765" w:type="dxa"/>
            <w:tcBorders>
              <w:top w:val="single" w:sz="2" w:space="0" w:color="auto"/>
              <w:left w:val="single" w:sz="2" w:space="0" w:color="auto"/>
              <w:bottom w:val="single" w:sz="2" w:space="0" w:color="auto"/>
              <w:right w:val="single" w:sz="2" w:space="0" w:color="auto"/>
            </w:tcBorders>
          </w:tcPr>
          <w:p w14:paraId="37C0C52D" w14:textId="77777777" w:rsidR="00FF5BA6" w:rsidRPr="004E5748" w:rsidRDefault="00FF5BA6" w:rsidP="00FF0B3F">
            <w:pPr>
              <w:pStyle w:val="NormalLeft"/>
              <w:rPr>
                <w:lang w:val="en-GB"/>
              </w:rPr>
            </w:pPr>
            <w:r w:rsidRPr="004E5748">
              <w:rPr>
                <w:lang w:val="en-GB"/>
              </w:rPr>
              <w:t xml:space="preserve">Premiums earned — </w:t>
            </w:r>
            <w:r w:rsidRPr="004E5748">
              <w:rPr>
                <w:lang w:val="en-GB"/>
              </w:rPr>
              <w:lastRenderedPageBreak/>
              <w:t>reinsurers' share</w:t>
            </w:r>
          </w:p>
        </w:tc>
        <w:tc>
          <w:tcPr>
            <w:tcW w:w="5107" w:type="dxa"/>
            <w:tcBorders>
              <w:top w:val="single" w:sz="2" w:space="0" w:color="auto"/>
              <w:left w:val="single" w:sz="2" w:space="0" w:color="auto"/>
              <w:bottom w:val="single" w:sz="2" w:space="0" w:color="auto"/>
              <w:right w:val="single" w:sz="2" w:space="0" w:color="auto"/>
            </w:tcBorders>
          </w:tcPr>
          <w:p w14:paraId="79591747" w14:textId="406C64C4" w:rsidR="00FF5BA6" w:rsidRPr="004E5748" w:rsidRDefault="00AA68B2" w:rsidP="00AA68B2">
            <w:pPr>
              <w:pStyle w:val="NormalLeft"/>
              <w:rPr>
                <w:lang w:val="en-GB"/>
              </w:rPr>
            </w:pPr>
            <w:r w:rsidRPr="004E5748">
              <w:rPr>
                <w:lang w:val="en-GB"/>
              </w:rPr>
              <w:lastRenderedPageBreak/>
              <w:t>T</w:t>
            </w:r>
            <w:r w:rsidR="00FF5BA6" w:rsidRPr="004E5748">
              <w:rPr>
                <w:lang w:val="en-GB"/>
              </w:rPr>
              <w:t>he reinsurer's share in</w:t>
            </w:r>
            <w:ins w:id="185" w:author="Author">
              <w:r w:rsidR="0079284B">
                <w:rPr>
                  <w:lang w:val="en-GB"/>
                </w:rPr>
                <w:t xml:space="preserve"> </w:t>
              </w:r>
              <w:r w:rsidR="0079284B" w:rsidRPr="001A1700">
                <w:rPr>
                  <w:lang w:val="en-GB"/>
                </w:rPr>
                <w:t xml:space="preserve">premiums relating to the risk covered by the </w:t>
              </w:r>
              <w:r w:rsidR="0079284B" w:rsidRPr="004A70AD">
                <w:rPr>
                  <w:lang w:val="en-GB"/>
                </w:rPr>
                <w:t xml:space="preserve">undertaking </w:t>
              </w:r>
              <w:r w:rsidR="0079284B" w:rsidRPr="001A1700">
                <w:rPr>
                  <w:lang w:val="en-GB"/>
                </w:rPr>
                <w:t>during the financial year</w:t>
              </w:r>
            </w:ins>
            <w:r w:rsidR="00FF5BA6" w:rsidRPr="004E5748">
              <w:rPr>
                <w:lang w:val="en-GB"/>
              </w:rPr>
              <w:t xml:space="preserve"> </w:t>
            </w:r>
            <w:del w:id="186" w:author="Author">
              <w:r w:rsidR="00FF5BA6" w:rsidRPr="004E5748" w:rsidDel="0079284B">
                <w:rPr>
                  <w:lang w:val="en-GB"/>
                </w:rPr>
                <w:delText xml:space="preserve">gross premiums written minus the change in the reinsurer's share in provision for </w:delText>
              </w:r>
              <w:r w:rsidR="00FF5BA6" w:rsidRPr="004E5748" w:rsidDel="0079284B">
                <w:rPr>
                  <w:lang w:val="en-GB"/>
                </w:rPr>
                <w:lastRenderedPageBreak/>
                <w:delText>unearned premiums.</w:delText>
              </w:r>
            </w:del>
            <w:ins w:id="187" w:author="Author">
              <w:r w:rsidR="0079284B">
                <w:rPr>
                  <w:lang w:val="en-GB"/>
                </w:rPr>
                <w:t xml:space="preserve"> </w:t>
              </w:r>
              <w:r w:rsidR="0079284B" w:rsidRPr="001669F9">
                <w:rPr>
                  <w:lang w:val="en-GB"/>
                </w:rPr>
                <w:t>Amount of taxes or charges levied with premiums shall be excluded from the premiums earned.</w:t>
              </w:r>
            </w:ins>
          </w:p>
        </w:tc>
      </w:tr>
      <w:tr w:rsidR="00F672D2" w:rsidRPr="000C7CC5" w14:paraId="499A3015" w14:textId="77777777" w:rsidTr="00FF0B3F">
        <w:tc>
          <w:tcPr>
            <w:tcW w:w="2414" w:type="dxa"/>
            <w:tcBorders>
              <w:top w:val="single" w:sz="2" w:space="0" w:color="auto"/>
              <w:left w:val="single" w:sz="2" w:space="0" w:color="auto"/>
              <w:bottom w:val="single" w:sz="2" w:space="0" w:color="auto"/>
              <w:right w:val="single" w:sz="2" w:space="0" w:color="auto"/>
            </w:tcBorders>
          </w:tcPr>
          <w:p w14:paraId="275177C5" w14:textId="77777777" w:rsidR="00FF5BA6" w:rsidRPr="004E5748" w:rsidRDefault="00FF5BA6" w:rsidP="00FF0B3F">
            <w:pPr>
              <w:pStyle w:val="NormalLeft"/>
              <w:rPr>
                <w:lang w:val="en-GB"/>
              </w:rPr>
            </w:pPr>
            <w:r w:rsidRPr="004E5748">
              <w:rPr>
                <w:lang w:val="en-GB"/>
              </w:rPr>
              <w:lastRenderedPageBreak/>
              <w:t>C0210 to C0280/R1600</w:t>
            </w:r>
          </w:p>
        </w:tc>
        <w:tc>
          <w:tcPr>
            <w:tcW w:w="1765" w:type="dxa"/>
            <w:tcBorders>
              <w:top w:val="single" w:sz="2" w:space="0" w:color="auto"/>
              <w:left w:val="single" w:sz="2" w:space="0" w:color="auto"/>
              <w:bottom w:val="single" w:sz="2" w:space="0" w:color="auto"/>
              <w:right w:val="single" w:sz="2" w:space="0" w:color="auto"/>
            </w:tcBorders>
          </w:tcPr>
          <w:p w14:paraId="7B6C88F2" w14:textId="77777777" w:rsidR="00FF5BA6" w:rsidRPr="004E5748" w:rsidRDefault="00FF5BA6" w:rsidP="00FF0B3F">
            <w:pPr>
              <w:pStyle w:val="NormalLeft"/>
              <w:rPr>
                <w:lang w:val="en-GB"/>
              </w:rPr>
            </w:pPr>
            <w:r w:rsidRPr="004E5748">
              <w:rPr>
                <w:lang w:val="en-GB"/>
              </w:rPr>
              <w:t>Premiums earned — Net</w:t>
            </w:r>
          </w:p>
        </w:tc>
        <w:tc>
          <w:tcPr>
            <w:tcW w:w="5107" w:type="dxa"/>
            <w:tcBorders>
              <w:top w:val="single" w:sz="2" w:space="0" w:color="auto"/>
              <w:left w:val="single" w:sz="2" w:space="0" w:color="auto"/>
              <w:bottom w:val="single" w:sz="2" w:space="0" w:color="auto"/>
              <w:right w:val="single" w:sz="2" w:space="0" w:color="auto"/>
            </w:tcBorders>
          </w:tcPr>
          <w:p w14:paraId="0DCE9797" w14:textId="51A1A4E3" w:rsidR="00FF5BA6" w:rsidRPr="004E5748" w:rsidRDefault="00D02800" w:rsidP="00AA68B2">
            <w:pPr>
              <w:pStyle w:val="NormalLeft"/>
              <w:rPr>
                <w:lang w:val="en-GB"/>
              </w:rPr>
            </w:pPr>
            <w:ins w:id="188" w:author="Author">
              <w:r w:rsidRPr="000B6CD8">
                <w:rPr>
                  <w:lang w:val="en-GB"/>
                </w:rPr>
                <w:t xml:space="preserve">Premiums relating to the risk covered by the </w:t>
              </w:r>
              <w:r w:rsidRPr="004A70AD">
                <w:rPr>
                  <w:lang w:val="en-GB"/>
                </w:rPr>
                <w:t xml:space="preserve">undertaking </w:t>
              </w:r>
              <w:r w:rsidRPr="000B6CD8">
                <w:rPr>
                  <w:lang w:val="en-GB"/>
                </w:rPr>
                <w:t>during the financial year</w:t>
              </w:r>
              <w:r w:rsidRPr="001669F9">
                <w:rPr>
                  <w:lang w:val="en-GB"/>
                </w:rPr>
                <w:t xml:space="preserve"> </w:t>
              </w:r>
            </w:ins>
            <w:del w:id="189" w:author="Author">
              <w:r w:rsidR="00AA68B2" w:rsidRPr="004E5748" w:rsidDel="00D02800">
                <w:rPr>
                  <w:lang w:val="en-GB"/>
                </w:rPr>
                <w:delText>T</w:delText>
              </w:r>
              <w:r w:rsidR="00FF5BA6" w:rsidRPr="004E5748" w:rsidDel="00D02800">
                <w:rPr>
                  <w:lang w:val="en-GB"/>
                </w:rPr>
                <w:delText xml:space="preserve">he sum of gross premiums written minus the change in the gross provision for unearned premiums </w:delText>
              </w:r>
            </w:del>
            <w:r w:rsidR="00FF5BA6" w:rsidRPr="004E5748">
              <w:rPr>
                <w:lang w:val="en-GB"/>
              </w:rPr>
              <w:t>related to the sum of the direct business and the accepted reinsurance business reduced by the amount ceded to reinsurance undertakings.</w:t>
            </w:r>
          </w:p>
        </w:tc>
      </w:tr>
      <w:tr w:rsidR="00F672D2" w:rsidRPr="000C7CC5" w14:paraId="50A0CFC2" w14:textId="77777777" w:rsidTr="00FF0B3F">
        <w:tc>
          <w:tcPr>
            <w:tcW w:w="2414" w:type="dxa"/>
            <w:tcBorders>
              <w:top w:val="single" w:sz="2" w:space="0" w:color="auto"/>
              <w:left w:val="single" w:sz="2" w:space="0" w:color="auto"/>
              <w:bottom w:val="single" w:sz="2" w:space="0" w:color="auto"/>
              <w:right w:val="single" w:sz="2" w:space="0" w:color="auto"/>
            </w:tcBorders>
          </w:tcPr>
          <w:p w14:paraId="3B336042" w14:textId="77777777" w:rsidR="00FF5BA6" w:rsidRPr="004E5748" w:rsidRDefault="00FF5BA6" w:rsidP="00FF0B3F">
            <w:pPr>
              <w:pStyle w:val="NormalLeft"/>
              <w:rPr>
                <w:lang w:val="en-GB"/>
              </w:rPr>
            </w:pPr>
            <w:r w:rsidRPr="004E5748">
              <w:rPr>
                <w:lang w:val="en-GB"/>
              </w:rPr>
              <w:t>C0210 to C0280/R1610</w:t>
            </w:r>
          </w:p>
        </w:tc>
        <w:tc>
          <w:tcPr>
            <w:tcW w:w="1765" w:type="dxa"/>
            <w:tcBorders>
              <w:top w:val="single" w:sz="2" w:space="0" w:color="auto"/>
              <w:left w:val="single" w:sz="2" w:space="0" w:color="auto"/>
              <w:bottom w:val="single" w:sz="2" w:space="0" w:color="auto"/>
              <w:right w:val="single" w:sz="2" w:space="0" w:color="auto"/>
            </w:tcBorders>
          </w:tcPr>
          <w:p w14:paraId="3D009A85" w14:textId="77777777" w:rsidR="00FF5BA6" w:rsidRPr="004E5748" w:rsidRDefault="00FF5BA6" w:rsidP="00FF0B3F">
            <w:pPr>
              <w:pStyle w:val="NormalLeft"/>
              <w:rPr>
                <w:lang w:val="en-GB"/>
              </w:rPr>
            </w:pPr>
            <w:r w:rsidRPr="004E5748">
              <w:rPr>
                <w:lang w:val="en-GB"/>
              </w:rPr>
              <w:t>Claims incurred — Gross</w:t>
            </w:r>
          </w:p>
        </w:tc>
        <w:tc>
          <w:tcPr>
            <w:tcW w:w="5107" w:type="dxa"/>
            <w:tcBorders>
              <w:top w:val="single" w:sz="2" w:space="0" w:color="auto"/>
              <w:left w:val="single" w:sz="2" w:space="0" w:color="auto"/>
              <w:bottom w:val="single" w:sz="2" w:space="0" w:color="auto"/>
              <w:right w:val="single" w:sz="2" w:space="0" w:color="auto"/>
            </w:tcBorders>
          </w:tcPr>
          <w:p w14:paraId="5B34B249" w14:textId="02FADBC7" w:rsidR="00FF5BA6" w:rsidRPr="004E5748" w:rsidRDefault="00FF5BA6" w:rsidP="00FF0B3F">
            <w:pPr>
              <w:pStyle w:val="NormalLeft"/>
              <w:rPr>
                <w:lang w:val="en-GB"/>
              </w:rPr>
            </w:pPr>
            <w:r w:rsidRPr="004E5748">
              <w:rPr>
                <w:lang w:val="en-GB"/>
              </w:rPr>
              <w:t xml:space="preserve">Claims incurred in the reporting period as </w:t>
            </w:r>
            <w:r w:rsidR="00F04A40">
              <w:rPr>
                <w:lang w:val="en-GB"/>
              </w:rPr>
              <w:t>referred to in</w:t>
            </w:r>
            <w:r w:rsidRPr="004E5748">
              <w:rPr>
                <w:lang w:val="en-GB"/>
              </w:rPr>
              <w:t xml:space="preserve"> </w:t>
            </w:r>
            <w:r w:rsidR="00F04A40">
              <w:rPr>
                <w:lang w:val="en-GB"/>
              </w:rPr>
              <w:t>D</w:t>
            </w:r>
            <w:r w:rsidRPr="004E5748">
              <w:rPr>
                <w:lang w:val="en-GB"/>
              </w:rPr>
              <w:t>irective 91/674/EEC: the claims incurred means the sum of the claims paid and the change in the provision for claims during the financial year</w:t>
            </w:r>
            <w:r w:rsidR="00AA68B2" w:rsidRPr="004E5748">
              <w:rPr>
                <w:lang w:val="en-GB"/>
              </w:rPr>
              <w:t xml:space="preserve"> (</w:t>
            </w:r>
            <w:r w:rsidR="00F04A40">
              <w:rPr>
                <w:lang w:val="en-GB"/>
              </w:rPr>
              <w:t>in accordance with</w:t>
            </w:r>
            <w:r w:rsidR="00AA68B2" w:rsidRPr="004E5748">
              <w:rPr>
                <w:lang w:val="en-GB"/>
              </w:rPr>
              <w:t xml:space="preserve"> the local GAAP or IFRS used)</w:t>
            </w:r>
            <w:r w:rsidRPr="004E5748">
              <w:rPr>
                <w:lang w:val="en-GB"/>
              </w:rPr>
              <w:t>, related to insurance contracts arising from the direct and reinsurance business.</w:t>
            </w:r>
          </w:p>
          <w:p w14:paraId="0FA88FC9" w14:textId="468CE71F" w:rsidR="00FF5BA6" w:rsidRPr="004E5748" w:rsidRDefault="00FF5BA6" w:rsidP="00FF0B3F">
            <w:pPr>
              <w:pStyle w:val="NormalLeft"/>
              <w:rPr>
                <w:lang w:val="en-GB"/>
              </w:rPr>
            </w:pPr>
            <w:r w:rsidRPr="004E5748">
              <w:rPr>
                <w:lang w:val="en-GB"/>
              </w:rPr>
              <w:t xml:space="preserve">This shall exclude claims management expenses and the movement in </w:t>
            </w:r>
            <w:ins w:id="190" w:author="Author">
              <w:r w:rsidR="00AF4702">
                <w:rPr>
                  <w:lang w:val="en-GB"/>
                </w:rPr>
                <w:t xml:space="preserve">claims </w:t>
              </w:r>
            </w:ins>
            <w:r w:rsidRPr="004E5748">
              <w:rPr>
                <w:lang w:val="en-GB"/>
              </w:rPr>
              <w:t>provision</w:t>
            </w:r>
            <w:del w:id="191" w:author="Author">
              <w:r w:rsidRPr="004E5748" w:rsidDel="00AF4702">
                <w:rPr>
                  <w:lang w:val="en-GB"/>
                </w:rPr>
                <w:delText>s</w:delText>
              </w:r>
            </w:del>
            <w:r w:rsidRPr="004E5748">
              <w:rPr>
                <w:lang w:val="en-GB"/>
              </w:rPr>
              <w:t xml:space="preserve"> </w:t>
            </w:r>
            <w:del w:id="192" w:author="Author">
              <w:r w:rsidRPr="004E5748" w:rsidDel="00AF4702">
                <w:rPr>
                  <w:lang w:val="en-GB"/>
                </w:rPr>
                <w:delText>in</w:delText>
              </w:r>
            </w:del>
            <w:ins w:id="193" w:author="Author">
              <w:r w:rsidR="00AF4702">
                <w:rPr>
                  <w:lang w:val="en-GB"/>
                </w:rPr>
                <w:t xml:space="preserve"> related to</w:t>
              </w:r>
            </w:ins>
            <w:r w:rsidRPr="004E5748">
              <w:rPr>
                <w:lang w:val="en-GB"/>
              </w:rPr>
              <w:t xml:space="preserve"> claims management expenses.</w:t>
            </w:r>
          </w:p>
        </w:tc>
      </w:tr>
      <w:tr w:rsidR="00F672D2" w:rsidRPr="000C7CC5" w14:paraId="4D47DDC3" w14:textId="77777777" w:rsidTr="00FF0B3F">
        <w:tc>
          <w:tcPr>
            <w:tcW w:w="2414" w:type="dxa"/>
            <w:tcBorders>
              <w:top w:val="single" w:sz="2" w:space="0" w:color="auto"/>
              <w:left w:val="single" w:sz="2" w:space="0" w:color="auto"/>
              <w:bottom w:val="single" w:sz="2" w:space="0" w:color="auto"/>
              <w:right w:val="single" w:sz="2" w:space="0" w:color="auto"/>
            </w:tcBorders>
          </w:tcPr>
          <w:p w14:paraId="444F3917" w14:textId="77777777" w:rsidR="00FF5BA6" w:rsidRPr="004E5748" w:rsidRDefault="00FF5BA6" w:rsidP="00FF0B3F">
            <w:pPr>
              <w:pStyle w:val="NormalLeft"/>
              <w:rPr>
                <w:lang w:val="en-GB"/>
              </w:rPr>
            </w:pPr>
            <w:r w:rsidRPr="004E5748">
              <w:rPr>
                <w:lang w:val="en-GB"/>
              </w:rPr>
              <w:t>C0210 to C0280/R1620</w:t>
            </w:r>
          </w:p>
        </w:tc>
        <w:tc>
          <w:tcPr>
            <w:tcW w:w="1765" w:type="dxa"/>
            <w:tcBorders>
              <w:top w:val="single" w:sz="2" w:space="0" w:color="auto"/>
              <w:left w:val="single" w:sz="2" w:space="0" w:color="auto"/>
              <w:bottom w:val="single" w:sz="2" w:space="0" w:color="auto"/>
              <w:right w:val="single" w:sz="2" w:space="0" w:color="auto"/>
            </w:tcBorders>
          </w:tcPr>
          <w:p w14:paraId="2E4E0B9C" w14:textId="77777777" w:rsidR="00FF5BA6" w:rsidRPr="004E5748" w:rsidRDefault="00FF5BA6" w:rsidP="00FF0B3F">
            <w:pPr>
              <w:pStyle w:val="NormalLeft"/>
              <w:rPr>
                <w:lang w:val="en-GB"/>
              </w:rPr>
            </w:pPr>
            <w:r w:rsidRPr="004E5748">
              <w:rPr>
                <w:lang w:val="en-GB"/>
              </w:rPr>
              <w:t>Claims incurred — Reinsurers' share</w:t>
            </w:r>
          </w:p>
        </w:tc>
        <w:tc>
          <w:tcPr>
            <w:tcW w:w="5107" w:type="dxa"/>
            <w:tcBorders>
              <w:top w:val="single" w:sz="2" w:space="0" w:color="auto"/>
              <w:left w:val="single" w:sz="2" w:space="0" w:color="auto"/>
              <w:bottom w:val="single" w:sz="2" w:space="0" w:color="auto"/>
              <w:right w:val="single" w:sz="2" w:space="0" w:color="auto"/>
            </w:tcBorders>
          </w:tcPr>
          <w:p w14:paraId="03203ADD" w14:textId="396CD654" w:rsidR="00FF5BA6" w:rsidRPr="004E5748" w:rsidRDefault="00FF5BA6" w:rsidP="00FF0B3F">
            <w:pPr>
              <w:pStyle w:val="NormalLeft"/>
              <w:rPr>
                <w:lang w:val="en-GB"/>
              </w:rPr>
            </w:pPr>
            <w:r w:rsidRPr="004E5748">
              <w:rPr>
                <w:lang w:val="en-GB"/>
              </w:rPr>
              <w:t xml:space="preserve">Claims incurred in the reporting period as </w:t>
            </w:r>
            <w:r w:rsidR="00F04A40">
              <w:rPr>
                <w:lang w:val="en-GB"/>
              </w:rPr>
              <w:t>referred to in D</w:t>
            </w:r>
            <w:r w:rsidRPr="004E5748">
              <w:rPr>
                <w:lang w:val="en-GB"/>
              </w:rPr>
              <w:t>irective 91/674/EEC: it is the reinsurer's share in the sum of the claims paid and the change in the provision for claims during the financial year</w:t>
            </w:r>
            <w:r w:rsidR="00AA68B2" w:rsidRPr="004E5748">
              <w:rPr>
                <w:lang w:val="en-GB"/>
              </w:rPr>
              <w:t xml:space="preserve"> (</w:t>
            </w:r>
            <w:r w:rsidR="00F04A40">
              <w:rPr>
                <w:lang w:val="en-GB"/>
              </w:rPr>
              <w:t>in accordance with</w:t>
            </w:r>
            <w:r w:rsidR="00AA68B2" w:rsidRPr="004E5748">
              <w:rPr>
                <w:lang w:val="en-GB"/>
              </w:rPr>
              <w:t xml:space="preserve"> the local GAAP or IFRS used)</w:t>
            </w:r>
            <w:r w:rsidRPr="004E5748">
              <w:rPr>
                <w:lang w:val="en-GB"/>
              </w:rPr>
              <w:t>.</w:t>
            </w:r>
          </w:p>
          <w:p w14:paraId="067EE5F0" w14:textId="1E91BE08" w:rsidR="00FF5BA6" w:rsidRPr="004E5748" w:rsidRDefault="00FF5BA6" w:rsidP="00FF0B3F">
            <w:pPr>
              <w:pStyle w:val="NormalLeft"/>
              <w:rPr>
                <w:lang w:val="en-GB"/>
              </w:rPr>
            </w:pPr>
            <w:r w:rsidRPr="004E5748">
              <w:rPr>
                <w:lang w:val="en-GB"/>
              </w:rPr>
              <w:t xml:space="preserve">This shall exclude claims management expenses and the movement in </w:t>
            </w:r>
            <w:ins w:id="194" w:author="Author">
              <w:r w:rsidR="00AF4702">
                <w:rPr>
                  <w:lang w:val="en-GB"/>
                </w:rPr>
                <w:t xml:space="preserve">claims </w:t>
              </w:r>
            </w:ins>
            <w:r w:rsidRPr="004E5748">
              <w:rPr>
                <w:lang w:val="en-GB"/>
              </w:rPr>
              <w:t>provision</w:t>
            </w:r>
            <w:del w:id="195" w:author="Author">
              <w:r w:rsidRPr="004E5748" w:rsidDel="00AF4702">
                <w:rPr>
                  <w:lang w:val="en-GB"/>
                </w:rPr>
                <w:delText>s</w:delText>
              </w:r>
            </w:del>
            <w:r w:rsidRPr="004E5748">
              <w:rPr>
                <w:lang w:val="en-GB"/>
              </w:rPr>
              <w:t xml:space="preserve"> </w:t>
            </w:r>
            <w:del w:id="196" w:author="Author">
              <w:r w:rsidRPr="004E5748" w:rsidDel="00AF4702">
                <w:rPr>
                  <w:lang w:val="en-GB"/>
                </w:rPr>
                <w:delText>in</w:delText>
              </w:r>
            </w:del>
            <w:r w:rsidRPr="004E5748">
              <w:rPr>
                <w:lang w:val="en-GB"/>
              </w:rPr>
              <w:t xml:space="preserve"> </w:t>
            </w:r>
            <w:ins w:id="197" w:author="Author">
              <w:r w:rsidR="00AF4702">
                <w:rPr>
                  <w:lang w:val="en-GB"/>
                </w:rPr>
                <w:t xml:space="preserve">related to </w:t>
              </w:r>
            </w:ins>
            <w:r w:rsidRPr="004E5748">
              <w:rPr>
                <w:lang w:val="en-GB"/>
              </w:rPr>
              <w:t>claims management expenses.</w:t>
            </w:r>
          </w:p>
        </w:tc>
      </w:tr>
      <w:tr w:rsidR="00F672D2" w:rsidRPr="000C7CC5" w14:paraId="31C0080E" w14:textId="77777777" w:rsidTr="00FF0B3F">
        <w:tc>
          <w:tcPr>
            <w:tcW w:w="2414" w:type="dxa"/>
            <w:tcBorders>
              <w:top w:val="single" w:sz="2" w:space="0" w:color="auto"/>
              <w:left w:val="single" w:sz="2" w:space="0" w:color="auto"/>
              <w:bottom w:val="single" w:sz="2" w:space="0" w:color="auto"/>
              <w:right w:val="single" w:sz="2" w:space="0" w:color="auto"/>
            </w:tcBorders>
          </w:tcPr>
          <w:p w14:paraId="59136DCD" w14:textId="77777777" w:rsidR="00FF5BA6" w:rsidRPr="004E5748" w:rsidRDefault="00FF5BA6" w:rsidP="00FF0B3F">
            <w:pPr>
              <w:pStyle w:val="NormalLeft"/>
              <w:rPr>
                <w:lang w:val="en-GB"/>
              </w:rPr>
            </w:pPr>
            <w:r w:rsidRPr="004E5748">
              <w:rPr>
                <w:lang w:val="en-GB"/>
              </w:rPr>
              <w:t>C0210 to C0280/R1700</w:t>
            </w:r>
          </w:p>
        </w:tc>
        <w:tc>
          <w:tcPr>
            <w:tcW w:w="1765" w:type="dxa"/>
            <w:tcBorders>
              <w:top w:val="single" w:sz="2" w:space="0" w:color="auto"/>
              <w:left w:val="single" w:sz="2" w:space="0" w:color="auto"/>
              <w:bottom w:val="single" w:sz="2" w:space="0" w:color="auto"/>
              <w:right w:val="single" w:sz="2" w:space="0" w:color="auto"/>
            </w:tcBorders>
          </w:tcPr>
          <w:p w14:paraId="59683893" w14:textId="77777777" w:rsidR="00FF5BA6" w:rsidRPr="004E5748" w:rsidRDefault="00FF5BA6" w:rsidP="00FF0B3F">
            <w:pPr>
              <w:pStyle w:val="NormalLeft"/>
              <w:rPr>
                <w:lang w:val="en-GB"/>
              </w:rPr>
            </w:pPr>
            <w:r w:rsidRPr="004E5748">
              <w:rPr>
                <w:lang w:val="en-GB"/>
              </w:rPr>
              <w:t>Claims incurred — Net</w:t>
            </w:r>
          </w:p>
        </w:tc>
        <w:tc>
          <w:tcPr>
            <w:tcW w:w="5107" w:type="dxa"/>
            <w:tcBorders>
              <w:top w:val="single" w:sz="2" w:space="0" w:color="auto"/>
              <w:left w:val="single" w:sz="2" w:space="0" w:color="auto"/>
              <w:bottom w:val="single" w:sz="2" w:space="0" w:color="auto"/>
              <w:right w:val="single" w:sz="2" w:space="0" w:color="auto"/>
            </w:tcBorders>
          </w:tcPr>
          <w:p w14:paraId="0E4F36D9" w14:textId="1F671B7A" w:rsidR="00FF5BA6" w:rsidRPr="004E5748" w:rsidRDefault="00FF5BA6" w:rsidP="00FF0B3F">
            <w:pPr>
              <w:pStyle w:val="NormalLeft"/>
              <w:rPr>
                <w:lang w:val="en-GB"/>
              </w:rPr>
            </w:pPr>
            <w:r w:rsidRPr="004E5748">
              <w:rPr>
                <w:lang w:val="en-GB"/>
              </w:rPr>
              <w:t xml:space="preserve">Claims incurred in the reporting period as </w:t>
            </w:r>
            <w:r w:rsidR="00F04A40">
              <w:rPr>
                <w:lang w:val="en-GB"/>
              </w:rPr>
              <w:t>referred to in Di</w:t>
            </w:r>
            <w:r w:rsidRPr="004E5748">
              <w:rPr>
                <w:lang w:val="en-GB"/>
              </w:rPr>
              <w:t>rective 91/674/EEC: the claims incurred means the sum of the claims paid and the change in the provision for claims during the financial year, related to the sum of the direct business and the accepted reinsurance business reduced by the amount ceded to reinsurance undertakings.</w:t>
            </w:r>
          </w:p>
          <w:p w14:paraId="0FF7D556" w14:textId="0FEC1202" w:rsidR="00FF5BA6" w:rsidRPr="004E5748" w:rsidRDefault="00FF5BA6" w:rsidP="00FF0B3F">
            <w:pPr>
              <w:pStyle w:val="NormalLeft"/>
              <w:rPr>
                <w:lang w:val="en-GB"/>
              </w:rPr>
            </w:pPr>
            <w:r w:rsidRPr="004E5748">
              <w:rPr>
                <w:lang w:val="en-GB"/>
              </w:rPr>
              <w:t xml:space="preserve">This shall exclude claims management expenses and the movement in </w:t>
            </w:r>
            <w:ins w:id="198" w:author="Author">
              <w:r w:rsidR="00AF4702">
                <w:rPr>
                  <w:lang w:val="en-GB"/>
                </w:rPr>
                <w:t xml:space="preserve">claims </w:t>
              </w:r>
            </w:ins>
            <w:r w:rsidRPr="004E5748">
              <w:rPr>
                <w:lang w:val="en-GB"/>
              </w:rPr>
              <w:t>provision</w:t>
            </w:r>
            <w:del w:id="199" w:author="Author">
              <w:r w:rsidRPr="004E5748" w:rsidDel="00AF4702">
                <w:rPr>
                  <w:lang w:val="en-GB"/>
                </w:rPr>
                <w:delText>s</w:delText>
              </w:r>
            </w:del>
            <w:r w:rsidRPr="004E5748">
              <w:rPr>
                <w:lang w:val="en-GB"/>
              </w:rPr>
              <w:t xml:space="preserve"> </w:t>
            </w:r>
            <w:del w:id="200" w:author="Author">
              <w:r w:rsidRPr="004E5748" w:rsidDel="00AF4702">
                <w:rPr>
                  <w:lang w:val="en-GB"/>
                </w:rPr>
                <w:delText>in</w:delText>
              </w:r>
            </w:del>
            <w:ins w:id="201" w:author="Author">
              <w:r w:rsidR="00AF4702">
                <w:rPr>
                  <w:lang w:val="en-GB"/>
                </w:rPr>
                <w:t xml:space="preserve"> related to</w:t>
              </w:r>
            </w:ins>
            <w:r w:rsidRPr="004E5748">
              <w:rPr>
                <w:lang w:val="en-GB"/>
              </w:rPr>
              <w:t xml:space="preserve"> claims management expenses.</w:t>
            </w:r>
          </w:p>
        </w:tc>
      </w:tr>
      <w:tr w:rsidR="00F672D2" w:rsidRPr="000C7CC5" w14:paraId="79845C16" w14:textId="77777777" w:rsidTr="00FF0B3F">
        <w:tc>
          <w:tcPr>
            <w:tcW w:w="2414" w:type="dxa"/>
            <w:tcBorders>
              <w:top w:val="single" w:sz="2" w:space="0" w:color="auto"/>
              <w:left w:val="single" w:sz="2" w:space="0" w:color="auto"/>
              <w:bottom w:val="single" w:sz="2" w:space="0" w:color="auto"/>
              <w:right w:val="single" w:sz="2" w:space="0" w:color="auto"/>
            </w:tcBorders>
          </w:tcPr>
          <w:p w14:paraId="37670A82" w14:textId="77777777" w:rsidR="00FF5BA6" w:rsidRPr="004E5748" w:rsidRDefault="00FF5BA6" w:rsidP="00FF0B3F">
            <w:pPr>
              <w:pStyle w:val="NormalLeft"/>
              <w:rPr>
                <w:lang w:val="en-GB"/>
              </w:rPr>
            </w:pPr>
            <w:r w:rsidRPr="004E5748">
              <w:rPr>
                <w:lang w:val="en-GB"/>
              </w:rPr>
              <w:t>C0210 to C0280/R1900</w:t>
            </w:r>
          </w:p>
        </w:tc>
        <w:tc>
          <w:tcPr>
            <w:tcW w:w="1765" w:type="dxa"/>
            <w:tcBorders>
              <w:top w:val="single" w:sz="2" w:space="0" w:color="auto"/>
              <w:left w:val="single" w:sz="2" w:space="0" w:color="auto"/>
              <w:bottom w:val="single" w:sz="2" w:space="0" w:color="auto"/>
              <w:right w:val="single" w:sz="2" w:space="0" w:color="auto"/>
            </w:tcBorders>
          </w:tcPr>
          <w:p w14:paraId="070AE815" w14:textId="77777777" w:rsidR="00FF5BA6" w:rsidRPr="004E5748" w:rsidRDefault="00FF5BA6" w:rsidP="00FF0B3F">
            <w:pPr>
              <w:pStyle w:val="NormalLeft"/>
              <w:rPr>
                <w:lang w:val="en-GB"/>
              </w:rPr>
            </w:pPr>
            <w:r w:rsidRPr="004E5748">
              <w:rPr>
                <w:lang w:val="en-GB"/>
              </w:rPr>
              <w:t>Expenses incurred</w:t>
            </w:r>
          </w:p>
        </w:tc>
        <w:tc>
          <w:tcPr>
            <w:tcW w:w="5107" w:type="dxa"/>
            <w:tcBorders>
              <w:top w:val="single" w:sz="2" w:space="0" w:color="auto"/>
              <w:left w:val="single" w:sz="2" w:space="0" w:color="auto"/>
              <w:bottom w:val="single" w:sz="2" w:space="0" w:color="auto"/>
              <w:right w:val="single" w:sz="2" w:space="0" w:color="auto"/>
            </w:tcBorders>
          </w:tcPr>
          <w:p w14:paraId="487632B6" w14:textId="77777777" w:rsidR="00FF5BA6" w:rsidRPr="004E5748" w:rsidRDefault="00FF5BA6" w:rsidP="00FF0B3F">
            <w:pPr>
              <w:pStyle w:val="NormalLeft"/>
              <w:rPr>
                <w:lang w:val="en-GB"/>
              </w:rPr>
            </w:pPr>
            <w:r w:rsidRPr="004E5748">
              <w:rPr>
                <w:lang w:val="en-GB"/>
              </w:rPr>
              <w:t>All technical expenses incurred by the undertaking during the reporting period, on accrual basis.</w:t>
            </w:r>
          </w:p>
        </w:tc>
      </w:tr>
      <w:tr w:rsidR="00F672D2" w:rsidRPr="000C7CC5" w14:paraId="0441DA05" w14:textId="77777777" w:rsidTr="00FF0B3F">
        <w:tc>
          <w:tcPr>
            <w:tcW w:w="2414" w:type="dxa"/>
            <w:tcBorders>
              <w:top w:val="single" w:sz="2" w:space="0" w:color="auto"/>
              <w:left w:val="single" w:sz="2" w:space="0" w:color="auto"/>
              <w:bottom w:val="single" w:sz="2" w:space="0" w:color="auto"/>
              <w:right w:val="single" w:sz="2" w:space="0" w:color="auto"/>
            </w:tcBorders>
          </w:tcPr>
          <w:p w14:paraId="65CDAE60" w14:textId="77777777" w:rsidR="00FF5BA6" w:rsidRPr="004E5748" w:rsidRDefault="00FF5BA6" w:rsidP="00FF0B3F">
            <w:pPr>
              <w:pStyle w:val="NormalLeft"/>
              <w:rPr>
                <w:lang w:val="en-GB"/>
              </w:rPr>
            </w:pPr>
            <w:r w:rsidRPr="004E5748">
              <w:rPr>
                <w:lang w:val="en-GB"/>
              </w:rPr>
              <w:lastRenderedPageBreak/>
              <w:t>C0300/R1410–R1900</w:t>
            </w:r>
          </w:p>
        </w:tc>
        <w:tc>
          <w:tcPr>
            <w:tcW w:w="1765" w:type="dxa"/>
            <w:tcBorders>
              <w:top w:val="single" w:sz="2" w:space="0" w:color="auto"/>
              <w:left w:val="single" w:sz="2" w:space="0" w:color="auto"/>
              <w:bottom w:val="single" w:sz="2" w:space="0" w:color="auto"/>
              <w:right w:val="single" w:sz="2" w:space="0" w:color="auto"/>
            </w:tcBorders>
          </w:tcPr>
          <w:p w14:paraId="1EA798C8" w14:textId="77777777" w:rsidR="00FF5BA6" w:rsidRPr="004E5748" w:rsidRDefault="00FF5BA6" w:rsidP="00FF0B3F">
            <w:pPr>
              <w:pStyle w:val="NormalLeft"/>
              <w:rPr>
                <w:lang w:val="en-GB"/>
              </w:rPr>
            </w:pPr>
            <w:r w:rsidRPr="004E5748">
              <w:rPr>
                <w:lang w:val="en-GB"/>
              </w:rPr>
              <w:t>Total</w:t>
            </w:r>
          </w:p>
        </w:tc>
        <w:tc>
          <w:tcPr>
            <w:tcW w:w="5107" w:type="dxa"/>
            <w:tcBorders>
              <w:top w:val="single" w:sz="2" w:space="0" w:color="auto"/>
              <w:left w:val="single" w:sz="2" w:space="0" w:color="auto"/>
              <w:bottom w:val="single" w:sz="2" w:space="0" w:color="auto"/>
              <w:right w:val="single" w:sz="2" w:space="0" w:color="auto"/>
            </w:tcBorders>
          </w:tcPr>
          <w:p w14:paraId="1E9CE675" w14:textId="77777777" w:rsidR="00FF5BA6" w:rsidRPr="004E5748" w:rsidRDefault="00FF5BA6" w:rsidP="00FF0B3F">
            <w:pPr>
              <w:pStyle w:val="NormalLeft"/>
              <w:rPr>
                <w:lang w:val="en-GB"/>
              </w:rPr>
            </w:pPr>
            <w:r w:rsidRPr="004E5748">
              <w:rPr>
                <w:lang w:val="en-GB"/>
              </w:rPr>
              <w:t xml:space="preserve">Total for different items for all </w:t>
            </w:r>
            <w:proofErr w:type="gramStart"/>
            <w:r w:rsidRPr="004E5748">
              <w:rPr>
                <w:lang w:val="en-GB"/>
              </w:rPr>
              <w:t>life lines</w:t>
            </w:r>
            <w:proofErr w:type="gramEnd"/>
            <w:r w:rsidRPr="004E5748">
              <w:rPr>
                <w:lang w:val="en-GB"/>
              </w:rPr>
              <w:t xml:space="preserve"> of business.</w:t>
            </w:r>
          </w:p>
        </w:tc>
      </w:tr>
      <w:tr w:rsidR="00F672D2" w:rsidRPr="000C7CC5" w14:paraId="15F49E3F" w14:textId="77777777" w:rsidTr="00FF0B3F">
        <w:tc>
          <w:tcPr>
            <w:tcW w:w="2414" w:type="dxa"/>
            <w:tcBorders>
              <w:top w:val="single" w:sz="2" w:space="0" w:color="auto"/>
              <w:left w:val="single" w:sz="2" w:space="0" w:color="auto"/>
              <w:bottom w:val="single" w:sz="2" w:space="0" w:color="auto"/>
              <w:right w:val="single" w:sz="2" w:space="0" w:color="auto"/>
            </w:tcBorders>
          </w:tcPr>
          <w:p w14:paraId="6D55982D" w14:textId="77777777" w:rsidR="00FF5BA6" w:rsidRPr="004E5748" w:rsidRDefault="00FF5BA6" w:rsidP="00FF0B3F">
            <w:pPr>
              <w:pStyle w:val="NormalLeft"/>
              <w:rPr>
                <w:lang w:val="en-GB"/>
              </w:rPr>
            </w:pPr>
            <w:r w:rsidRPr="004E5748">
              <w:rPr>
                <w:lang w:val="en-GB"/>
              </w:rPr>
              <w:t>C0300/R2500</w:t>
            </w:r>
          </w:p>
        </w:tc>
        <w:tc>
          <w:tcPr>
            <w:tcW w:w="1765" w:type="dxa"/>
            <w:tcBorders>
              <w:top w:val="single" w:sz="2" w:space="0" w:color="auto"/>
              <w:left w:val="single" w:sz="2" w:space="0" w:color="auto"/>
              <w:bottom w:val="single" w:sz="2" w:space="0" w:color="auto"/>
              <w:right w:val="single" w:sz="2" w:space="0" w:color="auto"/>
            </w:tcBorders>
          </w:tcPr>
          <w:p w14:paraId="07BBF68E" w14:textId="4288B6A1" w:rsidR="00FF5BA6" w:rsidRPr="004E5748" w:rsidRDefault="00286D2C" w:rsidP="00286D2C">
            <w:pPr>
              <w:pStyle w:val="NormalLeft"/>
              <w:rPr>
                <w:lang w:val="en-GB"/>
              </w:rPr>
            </w:pPr>
            <w:r w:rsidRPr="004E5748">
              <w:rPr>
                <w:lang w:val="en-GB"/>
              </w:rPr>
              <w:t>Balance - other technical expenses/income</w:t>
            </w:r>
          </w:p>
        </w:tc>
        <w:tc>
          <w:tcPr>
            <w:tcW w:w="5107" w:type="dxa"/>
            <w:tcBorders>
              <w:top w:val="single" w:sz="2" w:space="0" w:color="auto"/>
              <w:left w:val="single" w:sz="2" w:space="0" w:color="auto"/>
              <w:bottom w:val="single" w:sz="2" w:space="0" w:color="auto"/>
              <w:right w:val="single" w:sz="2" w:space="0" w:color="auto"/>
            </w:tcBorders>
          </w:tcPr>
          <w:p w14:paraId="50EE50F8" w14:textId="693C8CFD" w:rsidR="00FF5BA6" w:rsidRPr="004E5748" w:rsidRDefault="00A41121" w:rsidP="00FF0B3F">
            <w:pPr>
              <w:pStyle w:val="NormalLeft"/>
              <w:rPr>
                <w:lang w:val="en-GB"/>
              </w:rPr>
            </w:pPr>
            <w:r w:rsidRPr="004E5748">
              <w:rPr>
                <w:lang w:val="en-GB"/>
              </w:rPr>
              <w:t xml:space="preserve">Net </w:t>
            </w:r>
            <w:r w:rsidR="00FF5BA6" w:rsidRPr="004E5748">
              <w:rPr>
                <w:lang w:val="en-GB"/>
              </w:rPr>
              <w:t>technical expenses</w:t>
            </w:r>
            <w:r w:rsidRPr="004E5748">
              <w:rPr>
                <w:lang w:val="en-GB"/>
              </w:rPr>
              <w:t>/income</w:t>
            </w:r>
            <w:r w:rsidR="00FF5BA6" w:rsidRPr="004E5748">
              <w:rPr>
                <w:lang w:val="en-GB"/>
              </w:rPr>
              <w:t xml:space="preserve"> not covered by above mentioned expenses</w:t>
            </w:r>
            <w:r w:rsidRPr="004E5748">
              <w:rPr>
                <w:lang w:val="en-GB"/>
              </w:rPr>
              <w:t>/income</w:t>
            </w:r>
            <w:r w:rsidR="00FF5BA6" w:rsidRPr="004E5748">
              <w:rPr>
                <w:lang w:val="en-GB"/>
              </w:rPr>
              <w:t xml:space="preserve"> and </w:t>
            </w:r>
            <w:proofErr w:type="spellStart"/>
            <w:r w:rsidR="00AA68B2" w:rsidRPr="004E5748">
              <w:rPr>
                <w:lang w:val="en-GB"/>
              </w:rPr>
              <w:t>and</w:t>
            </w:r>
            <w:proofErr w:type="spellEnd"/>
            <w:r w:rsidR="00AA68B2" w:rsidRPr="004E5748">
              <w:rPr>
                <w:lang w:val="en-GB"/>
              </w:rPr>
              <w:t xml:space="preserve"> reduced by the amount ceded to reinsurance undertakings. Other technical expenses/income are not split by lines of business.</w:t>
            </w:r>
            <w:r w:rsidR="00AA68B2" w:rsidRPr="004E5748" w:rsidDel="00AA68B2">
              <w:rPr>
                <w:lang w:val="en-GB"/>
              </w:rPr>
              <w:t xml:space="preserve"> </w:t>
            </w:r>
          </w:p>
          <w:p w14:paraId="1E3058EE" w14:textId="77777777" w:rsidR="00FF5BA6" w:rsidRPr="004E5748" w:rsidRDefault="00FF5BA6" w:rsidP="00FF0B3F">
            <w:pPr>
              <w:pStyle w:val="NormalLeft"/>
              <w:rPr>
                <w:lang w:val="en-GB"/>
              </w:rPr>
            </w:pPr>
            <w:r w:rsidRPr="004E5748">
              <w:rPr>
                <w:lang w:val="en-GB"/>
              </w:rPr>
              <w:t xml:space="preserve">Should not include </w:t>
            </w:r>
            <w:r w:rsidR="00AA68B2" w:rsidRPr="004E5748">
              <w:rPr>
                <w:lang w:val="en-GB"/>
              </w:rPr>
              <w:t xml:space="preserve">change in other technical provisions and </w:t>
            </w:r>
            <w:r w:rsidRPr="004E5748">
              <w:rPr>
                <w:lang w:val="en-GB"/>
              </w:rPr>
              <w:t>non–technical expenses</w:t>
            </w:r>
            <w:r w:rsidR="00A41121" w:rsidRPr="004E5748">
              <w:rPr>
                <w:lang w:val="en-GB"/>
              </w:rPr>
              <w:t>/income</w:t>
            </w:r>
            <w:r w:rsidRPr="004E5748">
              <w:rPr>
                <w:lang w:val="en-GB"/>
              </w:rPr>
              <w:t xml:space="preserve"> such as tax, interest expenses, losses on disposals, etc.</w:t>
            </w:r>
          </w:p>
          <w:p w14:paraId="61A51A73" w14:textId="3C59EE28" w:rsidR="00AA68B2" w:rsidRPr="004E5748" w:rsidRDefault="00AA68B2" w:rsidP="00FF0B3F">
            <w:pPr>
              <w:pStyle w:val="NormalLeft"/>
              <w:rPr>
                <w:lang w:val="en-GB"/>
              </w:rPr>
            </w:pPr>
            <w:r w:rsidRPr="004E5748">
              <w:rPr>
                <w:lang w:val="en-GB"/>
              </w:rPr>
              <w:t>The amount of net technical expenses/income shall be reported negative if the amount of technical income is larger than the amount of technical expenses.</w:t>
            </w:r>
          </w:p>
        </w:tc>
      </w:tr>
      <w:tr w:rsidR="00F672D2" w:rsidRPr="000C7CC5" w14:paraId="5405AA47" w14:textId="77777777" w:rsidTr="00FF0B3F">
        <w:tc>
          <w:tcPr>
            <w:tcW w:w="2414" w:type="dxa"/>
            <w:tcBorders>
              <w:top w:val="single" w:sz="2" w:space="0" w:color="auto"/>
              <w:left w:val="single" w:sz="2" w:space="0" w:color="auto"/>
              <w:bottom w:val="single" w:sz="2" w:space="0" w:color="auto"/>
              <w:right w:val="single" w:sz="2" w:space="0" w:color="auto"/>
            </w:tcBorders>
          </w:tcPr>
          <w:p w14:paraId="6467A303" w14:textId="77777777" w:rsidR="00FF5BA6" w:rsidRPr="004E5748" w:rsidRDefault="00FF5BA6" w:rsidP="00FF0B3F">
            <w:pPr>
              <w:pStyle w:val="NormalLeft"/>
              <w:rPr>
                <w:lang w:val="en-GB"/>
              </w:rPr>
            </w:pPr>
            <w:r w:rsidRPr="004E5748">
              <w:rPr>
                <w:lang w:val="en-GB"/>
              </w:rPr>
              <w:t>C0300/R2600</w:t>
            </w:r>
          </w:p>
        </w:tc>
        <w:tc>
          <w:tcPr>
            <w:tcW w:w="1765" w:type="dxa"/>
            <w:tcBorders>
              <w:top w:val="single" w:sz="2" w:space="0" w:color="auto"/>
              <w:left w:val="single" w:sz="2" w:space="0" w:color="auto"/>
              <w:bottom w:val="single" w:sz="2" w:space="0" w:color="auto"/>
              <w:right w:val="single" w:sz="2" w:space="0" w:color="auto"/>
            </w:tcBorders>
          </w:tcPr>
          <w:p w14:paraId="76E598E8" w14:textId="77777777" w:rsidR="00FF5BA6" w:rsidRPr="004E5748" w:rsidRDefault="00FF5BA6" w:rsidP="00FF0B3F">
            <w:pPr>
              <w:pStyle w:val="NormalLeft"/>
              <w:rPr>
                <w:lang w:val="en-GB"/>
              </w:rPr>
            </w:pPr>
            <w:r w:rsidRPr="004E5748">
              <w:rPr>
                <w:lang w:val="en-GB"/>
              </w:rPr>
              <w:t>Total expenses</w:t>
            </w:r>
          </w:p>
        </w:tc>
        <w:tc>
          <w:tcPr>
            <w:tcW w:w="5107" w:type="dxa"/>
            <w:tcBorders>
              <w:top w:val="single" w:sz="2" w:space="0" w:color="auto"/>
              <w:left w:val="single" w:sz="2" w:space="0" w:color="auto"/>
              <w:bottom w:val="single" w:sz="2" w:space="0" w:color="auto"/>
              <w:right w:val="single" w:sz="2" w:space="0" w:color="auto"/>
            </w:tcBorders>
          </w:tcPr>
          <w:p w14:paraId="6127EEEB" w14:textId="77777777" w:rsidR="00FF5BA6" w:rsidRPr="004E5748" w:rsidRDefault="00FF5BA6" w:rsidP="00FF0B3F">
            <w:pPr>
              <w:pStyle w:val="NormalLeft"/>
              <w:rPr>
                <w:lang w:val="en-GB"/>
              </w:rPr>
            </w:pPr>
            <w:r w:rsidRPr="004E5748">
              <w:rPr>
                <w:lang w:val="en-GB"/>
              </w:rPr>
              <w:t>Amount of all technical expenses.</w:t>
            </w:r>
          </w:p>
        </w:tc>
      </w:tr>
      <w:tr w:rsidR="00F672D2" w:rsidRPr="000C7CC5" w14:paraId="1BB563FA" w14:textId="77777777" w:rsidTr="00FF0B3F">
        <w:tc>
          <w:tcPr>
            <w:tcW w:w="2414" w:type="dxa"/>
            <w:tcBorders>
              <w:top w:val="single" w:sz="2" w:space="0" w:color="auto"/>
              <w:left w:val="single" w:sz="2" w:space="0" w:color="auto"/>
              <w:bottom w:val="single" w:sz="2" w:space="0" w:color="auto"/>
              <w:right w:val="single" w:sz="2" w:space="0" w:color="auto"/>
            </w:tcBorders>
          </w:tcPr>
          <w:p w14:paraId="786237C3" w14:textId="77777777" w:rsidR="00FF5BA6" w:rsidRPr="004E5748" w:rsidRDefault="00FF5BA6" w:rsidP="00FF0B3F">
            <w:pPr>
              <w:pStyle w:val="NormalLeft"/>
              <w:rPr>
                <w:lang w:val="en-GB"/>
              </w:rPr>
            </w:pPr>
            <w:r w:rsidRPr="004E5748">
              <w:rPr>
                <w:lang w:val="en-GB"/>
              </w:rPr>
              <w:t>C0210 to C0280/R2700</w:t>
            </w:r>
          </w:p>
        </w:tc>
        <w:tc>
          <w:tcPr>
            <w:tcW w:w="1765" w:type="dxa"/>
            <w:tcBorders>
              <w:top w:val="single" w:sz="2" w:space="0" w:color="auto"/>
              <w:left w:val="single" w:sz="2" w:space="0" w:color="auto"/>
              <w:bottom w:val="single" w:sz="2" w:space="0" w:color="auto"/>
              <w:right w:val="single" w:sz="2" w:space="0" w:color="auto"/>
            </w:tcBorders>
          </w:tcPr>
          <w:p w14:paraId="6B02291A" w14:textId="77777777" w:rsidR="00FF5BA6" w:rsidRPr="004E5748" w:rsidRDefault="00FF5BA6" w:rsidP="00FF0B3F">
            <w:pPr>
              <w:pStyle w:val="NormalLeft"/>
              <w:rPr>
                <w:lang w:val="en-GB"/>
              </w:rPr>
            </w:pPr>
            <w:r w:rsidRPr="004E5748">
              <w:rPr>
                <w:lang w:val="en-GB"/>
              </w:rPr>
              <w:t>Total amount of surrenders</w:t>
            </w:r>
          </w:p>
        </w:tc>
        <w:tc>
          <w:tcPr>
            <w:tcW w:w="5107" w:type="dxa"/>
            <w:tcBorders>
              <w:top w:val="single" w:sz="2" w:space="0" w:color="auto"/>
              <w:left w:val="single" w:sz="2" w:space="0" w:color="auto"/>
              <w:bottom w:val="single" w:sz="2" w:space="0" w:color="auto"/>
              <w:right w:val="single" w:sz="2" w:space="0" w:color="auto"/>
            </w:tcBorders>
          </w:tcPr>
          <w:p w14:paraId="4CEFAEA0" w14:textId="77777777" w:rsidR="00FF5BA6" w:rsidRPr="004E5748" w:rsidRDefault="00FF5BA6" w:rsidP="00FF0B3F">
            <w:pPr>
              <w:pStyle w:val="NormalLeft"/>
              <w:rPr>
                <w:lang w:val="en-GB"/>
              </w:rPr>
            </w:pPr>
            <w:r w:rsidRPr="004E5748">
              <w:rPr>
                <w:lang w:val="en-GB"/>
              </w:rPr>
              <w:t>This amount represents the total amount of surrenders occurred during the year.</w:t>
            </w:r>
          </w:p>
          <w:p w14:paraId="220B046C" w14:textId="77777777" w:rsidR="00FF5BA6" w:rsidRPr="004E5748" w:rsidRDefault="00FF5BA6" w:rsidP="00FF0B3F">
            <w:pPr>
              <w:pStyle w:val="NormalLeft"/>
              <w:rPr>
                <w:lang w:val="en-GB"/>
              </w:rPr>
            </w:pPr>
            <w:r w:rsidRPr="004E5748">
              <w:rPr>
                <w:lang w:val="en-GB"/>
              </w:rPr>
              <w:t>This amount is also disclosed under claims incurred (item R1610).</w:t>
            </w:r>
          </w:p>
        </w:tc>
      </w:tr>
    </w:tbl>
    <w:p w14:paraId="18C91EE7" w14:textId="77777777" w:rsidR="00FF5BA6" w:rsidRPr="004E5748" w:rsidRDefault="00FF5BA6" w:rsidP="00FF5BA6">
      <w:pPr>
        <w:rPr>
          <w:lang w:val="en-GB"/>
        </w:rPr>
      </w:pPr>
    </w:p>
    <w:p w14:paraId="6DDD3F97" w14:textId="77777777" w:rsidR="00FF5BA6" w:rsidRPr="004E5748" w:rsidRDefault="00FF5BA6" w:rsidP="00FF5BA6">
      <w:pPr>
        <w:pStyle w:val="ManualHeading2"/>
        <w:numPr>
          <w:ilvl w:val="0"/>
          <w:numId w:val="0"/>
        </w:numPr>
        <w:ind w:left="851" w:hanging="851"/>
        <w:rPr>
          <w:lang w:val="en-GB"/>
        </w:rPr>
      </w:pPr>
      <w:r w:rsidRPr="004E5748">
        <w:rPr>
          <w:i/>
          <w:iCs/>
          <w:lang w:val="en-GB"/>
        </w:rPr>
        <w:t>S.12.01 — Life and Health SLT Technical Provisions</w:t>
      </w:r>
    </w:p>
    <w:p w14:paraId="5BDD6E1A" w14:textId="77777777" w:rsidR="00FF5BA6" w:rsidRPr="004E5748" w:rsidRDefault="00FF5BA6" w:rsidP="00FF5BA6">
      <w:pPr>
        <w:rPr>
          <w:lang w:val="en-GB"/>
        </w:rPr>
      </w:pPr>
      <w:r w:rsidRPr="004E5748">
        <w:rPr>
          <w:i/>
          <w:iCs/>
          <w:lang w:val="en-GB"/>
        </w:rPr>
        <w:t>General comments:</w:t>
      </w:r>
    </w:p>
    <w:p w14:paraId="58D5CB2A" w14:textId="5F9E810E" w:rsidR="00FF5BA6" w:rsidRPr="004E5748" w:rsidRDefault="00FF5BA6" w:rsidP="00FF5BA6">
      <w:pPr>
        <w:rPr>
          <w:lang w:val="en-GB"/>
        </w:rPr>
      </w:pPr>
      <w:r w:rsidRPr="004E5748">
        <w:rPr>
          <w:lang w:val="en-GB"/>
        </w:rPr>
        <w:t xml:space="preserve">This section relates to </w:t>
      </w:r>
      <w:r w:rsidR="00F04A40">
        <w:rPr>
          <w:lang w:val="en-GB"/>
        </w:rPr>
        <w:t xml:space="preserve">the </w:t>
      </w:r>
      <w:r w:rsidRPr="004E5748">
        <w:rPr>
          <w:lang w:val="en-GB"/>
        </w:rPr>
        <w:t>annual disclosure of information for individual entities.</w:t>
      </w:r>
    </w:p>
    <w:p w14:paraId="1CDFDD6E" w14:textId="40FEE115" w:rsidR="00FF5BA6" w:rsidRPr="004E5748" w:rsidRDefault="00FF5BA6" w:rsidP="00FF5BA6">
      <w:pPr>
        <w:rPr>
          <w:lang w:val="en-GB"/>
        </w:rPr>
      </w:pPr>
      <w:r w:rsidRPr="004E5748">
        <w:rPr>
          <w:lang w:val="en-GB"/>
        </w:rPr>
        <w:t xml:space="preserve">Undertakings may </w:t>
      </w:r>
      <w:r w:rsidR="00F04A40" w:rsidRPr="004E5748">
        <w:rPr>
          <w:lang w:val="en-GB"/>
        </w:rPr>
        <w:t>in the calculation of the technical provisions</w:t>
      </w:r>
      <w:r w:rsidR="00F04A40">
        <w:rPr>
          <w:lang w:val="en-GB"/>
        </w:rPr>
        <w:t xml:space="preserve"> </w:t>
      </w:r>
      <w:r w:rsidRPr="004E5748">
        <w:rPr>
          <w:lang w:val="en-GB"/>
        </w:rPr>
        <w:t xml:space="preserve">apply appropriate </w:t>
      </w:r>
      <w:r w:rsidR="00BA65B8" w:rsidRPr="004E5748">
        <w:rPr>
          <w:lang w:val="en-GB"/>
        </w:rPr>
        <w:t>approximations as</w:t>
      </w:r>
      <w:r w:rsidRPr="004E5748">
        <w:rPr>
          <w:lang w:val="en-GB"/>
        </w:rPr>
        <w:t xml:space="preserve"> referred to in Article 21 of Delegated Regulation (EU) 2015/35</w:t>
      </w:r>
      <w:r w:rsidR="00E5271A">
        <w:rPr>
          <w:lang w:val="en-GB"/>
        </w:rPr>
        <w:t>. In addition, Article 59 of</w:t>
      </w:r>
      <w:r w:rsidRPr="004E5748">
        <w:rPr>
          <w:lang w:val="en-GB"/>
        </w:rPr>
        <w:t xml:space="preserve"> Delegated Regulation (EU) 2015/35 may be applied to calculate the risk margin during the financial year.</w:t>
      </w:r>
    </w:p>
    <w:p w14:paraId="533E9043" w14:textId="036A5837" w:rsidR="00FF5BA6" w:rsidRPr="004E5748" w:rsidRDefault="00FF5BA6" w:rsidP="00FF5BA6">
      <w:pPr>
        <w:rPr>
          <w:lang w:val="en-GB"/>
        </w:rPr>
      </w:pPr>
      <w:r w:rsidRPr="004E5748">
        <w:rPr>
          <w:lang w:val="en-GB"/>
        </w:rPr>
        <w:t xml:space="preserve">Line of Business for life obligations: The lines of business, referred to in Article 80 of Directive 2009/138/EC, as </w:t>
      </w:r>
      <w:r w:rsidR="00F04A40">
        <w:rPr>
          <w:lang w:val="en-GB"/>
        </w:rPr>
        <w:t>specified</w:t>
      </w:r>
      <w:r w:rsidR="00F04A40" w:rsidRPr="004E5748">
        <w:rPr>
          <w:lang w:val="en-GB"/>
        </w:rPr>
        <w:t xml:space="preserve"> </w:t>
      </w:r>
      <w:r w:rsidRPr="004E5748">
        <w:rPr>
          <w:lang w:val="en-GB"/>
        </w:rPr>
        <w:t xml:space="preserve">in Annex I </w:t>
      </w:r>
      <w:r w:rsidR="00F04A40">
        <w:rPr>
          <w:lang w:val="en-GB"/>
        </w:rPr>
        <w:t>to</w:t>
      </w:r>
      <w:r w:rsidRPr="004E5748">
        <w:rPr>
          <w:lang w:val="en-GB"/>
        </w:rPr>
        <w:t xml:space="preserve"> Delegated Regulation (EU) 2015/35. The segmentation shall reflect the nature of the risks underlying the contract (substance), rather than the legal form of the contract (form). By default, where an insurance or reinsurance contract covers risks across the lines of business</w:t>
      </w:r>
      <w:r w:rsidR="00F04A40">
        <w:rPr>
          <w:lang w:val="en-GB"/>
        </w:rPr>
        <w:t>,</w:t>
      </w:r>
      <w:r w:rsidRPr="004E5748">
        <w:rPr>
          <w:lang w:val="en-GB"/>
        </w:rPr>
        <w:t xml:space="preserve"> undertakings shall, where possible, unbundle the obligations into the appropriate lines of business (Article 55 of Delegated Regulation (EU) 2015/35).</w:t>
      </w:r>
    </w:p>
    <w:p w14:paraId="2231493C" w14:textId="21C6D740" w:rsidR="00FF5BA6" w:rsidRPr="004E5748" w:rsidRDefault="00FF5BA6" w:rsidP="00FF5BA6">
      <w:pPr>
        <w:rPr>
          <w:lang w:val="en-GB"/>
        </w:rPr>
      </w:pPr>
      <w:r w:rsidRPr="004E5748">
        <w:rPr>
          <w:lang w:val="en-GB"/>
        </w:rPr>
        <w:t xml:space="preserve">Lines of business ‘Index–linked and unit–linked insurance’, ‘Other life insurance’ and ‘Health insurance’ are split between ‘Contracts without options and guarantees’ and ‘Contracts with options or </w:t>
      </w:r>
      <w:proofErr w:type="gramStart"/>
      <w:r w:rsidRPr="004E5748">
        <w:rPr>
          <w:lang w:val="en-GB"/>
        </w:rPr>
        <w:t>guarantees’</w:t>
      </w:r>
      <w:proofErr w:type="gramEnd"/>
      <w:r w:rsidRPr="004E5748">
        <w:rPr>
          <w:lang w:val="en-GB"/>
        </w:rPr>
        <w:t>. For this split the following sh</w:t>
      </w:r>
      <w:r w:rsidR="00CE771F">
        <w:rPr>
          <w:lang w:val="en-GB"/>
        </w:rPr>
        <w:t>all</w:t>
      </w:r>
      <w:r w:rsidRPr="004E5748">
        <w:rPr>
          <w:lang w:val="en-GB"/>
        </w:rPr>
        <w:t xml:space="preserve"> be considered:</w:t>
      </w:r>
    </w:p>
    <w:p w14:paraId="57D3560B" w14:textId="3E392089" w:rsidR="00FF5BA6" w:rsidRPr="004E5748" w:rsidDel="008220B2" w:rsidRDefault="008220B2" w:rsidP="0087222F">
      <w:pPr>
        <w:pStyle w:val="Tiret0"/>
        <w:ind w:left="720" w:firstLine="0"/>
        <w:rPr>
          <w:del w:id="202" w:author="Author"/>
          <w:lang w:val="en-GB"/>
        </w:rPr>
        <w:pPrChange w:id="203" w:author="Author">
          <w:pPr>
            <w:pStyle w:val="Tiret0"/>
            <w:numPr>
              <w:numId w:val="29"/>
            </w:numPr>
            <w:ind w:left="720" w:hanging="360"/>
          </w:pPr>
        </w:pPrChange>
      </w:pPr>
      <w:ins w:id="204" w:author="Author">
        <w:r>
          <w:rPr>
            <w:lang w:val="en-GB"/>
          </w:rPr>
          <w:t xml:space="preserve">- </w:t>
        </w:r>
      </w:ins>
      <w:r w:rsidR="00FF5BA6" w:rsidRPr="004E5748">
        <w:rPr>
          <w:lang w:val="en-GB"/>
        </w:rPr>
        <w:t xml:space="preserve">‘Contracts without options and guarantees’ </w:t>
      </w:r>
      <w:r w:rsidR="002A085A">
        <w:rPr>
          <w:lang w:val="en-GB"/>
        </w:rPr>
        <w:t>includes</w:t>
      </w:r>
      <w:r w:rsidR="00FF5BA6" w:rsidRPr="004E5748">
        <w:rPr>
          <w:lang w:val="en-GB"/>
        </w:rPr>
        <w:t xml:space="preserve"> the amounts related to contracts without any financial guarantees or contractual options, meaning that the </w:t>
      </w:r>
      <w:r w:rsidR="00FF5BA6" w:rsidRPr="004E5748">
        <w:rPr>
          <w:lang w:val="en-GB"/>
        </w:rPr>
        <w:lastRenderedPageBreak/>
        <w:t xml:space="preserve">technical provision calculation does not reflect the amount of any financial guarantees or contractual </w:t>
      </w:r>
      <w:proofErr w:type="spellStart"/>
      <w:r w:rsidR="00FF5BA6" w:rsidRPr="004E5748">
        <w:rPr>
          <w:lang w:val="en-GB"/>
        </w:rPr>
        <w:t>options</w:t>
      </w:r>
      <w:del w:id="205" w:author="Author">
        <w:r w:rsidR="00FF5BA6" w:rsidRPr="004E5748" w:rsidDel="008220B2">
          <w:rPr>
            <w:lang w:val="en-GB"/>
          </w:rPr>
          <w:delText>.</w:delText>
        </w:r>
      </w:del>
    </w:p>
    <w:p w14:paraId="6198B644" w14:textId="7FD1B74D" w:rsidR="00FF5BA6" w:rsidRPr="004E5748" w:rsidRDefault="00FF5BA6" w:rsidP="0087222F">
      <w:pPr>
        <w:pStyle w:val="Tiret0"/>
        <w:ind w:left="720" w:firstLine="0"/>
        <w:rPr>
          <w:lang w:val="en-GB"/>
        </w:rPr>
        <w:pPrChange w:id="206" w:author="Author">
          <w:pPr>
            <w:pStyle w:val="Tiret0"/>
            <w:numPr>
              <w:numId w:val="29"/>
            </w:numPr>
            <w:ind w:left="720" w:hanging="360"/>
          </w:pPr>
        </w:pPrChange>
      </w:pPr>
      <w:r w:rsidRPr="004E5748">
        <w:rPr>
          <w:lang w:val="en-GB"/>
        </w:rPr>
        <w:t>Contracts</w:t>
      </w:r>
      <w:proofErr w:type="spellEnd"/>
      <w:r w:rsidRPr="004E5748">
        <w:rPr>
          <w:lang w:val="en-GB"/>
        </w:rPr>
        <w:t xml:space="preserve"> with non–material contractual options or financial guarantees that are not reflected in the technical </w:t>
      </w:r>
      <w:proofErr w:type="gramStart"/>
      <w:r w:rsidRPr="004E5748">
        <w:rPr>
          <w:lang w:val="en-GB"/>
        </w:rPr>
        <w:t>provisions</w:t>
      </w:r>
      <w:proofErr w:type="gramEnd"/>
      <w:r w:rsidRPr="004E5748">
        <w:rPr>
          <w:lang w:val="en-GB"/>
        </w:rPr>
        <w:t xml:space="preserve"> calculation sh</w:t>
      </w:r>
      <w:r w:rsidR="00F04A40">
        <w:rPr>
          <w:lang w:val="en-GB"/>
        </w:rPr>
        <w:t>all</w:t>
      </w:r>
      <w:r w:rsidRPr="004E5748">
        <w:rPr>
          <w:lang w:val="en-GB"/>
        </w:rPr>
        <w:t xml:space="preserve"> also be disclosed in this </w:t>
      </w:r>
      <w:proofErr w:type="gramStart"/>
      <w:r w:rsidRPr="004E5748">
        <w:rPr>
          <w:lang w:val="en-GB"/>
        </w:rPr>
        <w:t>column;</w:t>
      </w:r>
      <w:proofErr w:type="gramEnd"/>
    </w:p>
    <w:p w14:paraId="3A95397A" w14:textId="2AEFC350" w:rsidR="00FF5BA6" w:rsidRPr="004E5748" w:rsidRDefault="008220B2" w:rsidP="0087222F">
      <w:pPr>
        <w:pStyle w:val="Tiret0"/>
        <w:ind w:left="720" w:firstLine="0"/>
        <w:rPr>
          <w:lang w:val="en-GB"/>
        </w:rPr>
        <w:pPrChange w:id="207" w:author="Author">
          <w:pPr>
            <w:pStyle w:val="Tiret0"/>
            <w:numPr>
              <w:numId w:val="29"/>
            </w:numPr>
            <w:ind w:left="720" w:hanging="360"/>
          </w:pPr>
        </w:pPrChange>
      </w:pPr>
      <w:ins w:id="208" w:author="Author">
        <w:r>
          <w:rPr>
            <w:lang w:val="en-GB"/>
          </w:rPr>
          <w:t xml:space="preserve">- </w:t>
        </w:r>
      </w:ins>
      <w:r w:rsidR="00FF5BA6" w:rsidRPr="004E5748">
        <w:rPr>
          <w:lang w:val="en-GB"/>
        </w:rPr>
        <w:t xml:space="preserve">‘Contracts with options or guarantees’ </w:t>
      </w:r>
      <w:r w:rsidR="002A085A">
        <w:rPr>
          <w:lang w:val="en-GB"/>
        </w:rPr>
        <w:t>includes</w:t>
      </w:r>
      <w:r w:rsidR="00FF5BA6" w:rsidRPr="004E5748">
        <w:rPr>
          <w:lang w:val="en-GB"/>
        </w:rPr>
        <w:t xml:space="preserve"> contracts that have either financial guarantees, contractual options, or both as far as the technical provision calculation reflect the existence of those financial guarantees or contractual options.</w:t>
      </w:r>
    </w:p>
    <w:p w14:paraId="09CAD0F2" w14:textId="521A8BA0" w:rsidR="00FF5BA6" w:rsidRPr="004E5748" w:rsidRDefault="00FF5BA6" w:rsidP="00FF5BA6">
      <w:pPr>
        <w:rPr>
          <w:lang w:val="en-GB"/>
        </w:rPr>
      </w:pPr>
      <w:r w:rsidRPr="004E5748">
        <w:rPr>
          <w:lang w:val="en-GB"/>
        </w:rPr>
        <w:t>The information disclosed sh</w:t>
      </w:r>
      <w:r w:rsidR="00F04A40">
        <w:rPr>
          <w:lang w:val="en-GB"/>
        </w:rPr>
        <w:t>all</w:t>
      </w:r>
      <w:r w:rsidRPr="004E5748">
        <w:rPr>
          <w:lang w:val="en-GB"/>
        </w:rPr>
        <w:t xml:space="preserve"> be gross of reinsurance as information on Recoverables from reinsurance/SPV and Finite reinsurance is requested in specific rows.</w:t>
      </w:r>
    </w:p>
    <w:p w14:paraId="44BE7C4D" w14:textId="77777777" w:rsidR="00FF5BA6" w:rsidRPr="004E5748" w:rsidRDefault="00FF5BA6" w:rsidP="00FF5BA6">
      <w:pPr>
        <w:rPr>
          <w:lang w:val="en-GB"/>
        </w:rPr>
      </w:pPr>
      <w:r w:rsidRPr="004E5748">
        <w:rPr>
          <w:lang w:val="en-GB"/>
        </w:rPr>
        <w:t>The information to be disclosed between R0010 and R0100 shall be after the volatility adjustment, the matching adjustment and the transitional adjustment to the relevant risk-free interest rate term structure if applied but shall not include the transitional deduction to technical provisions. The amount of transitional deduction to technical provisions is requested separately between rows R0110 and R0130.</w:t>
      </w:r>
    </w:p>
    <w:tbl>
      <w:tblPr>
        <w:tblW w:w="9286" w:type="dxa"/>
        <w:tblLayout w:type="fixed"/>
        <w:tblLook w:val="0000" w:firstRow="0" w:lastRow="0" w:firstColumn="0" w:lastColumn="0" w:noHBand="0" w:noVBand="0"/>
      </w:tblPr>
      <w:tblGrid>
        <w:gridCol w:w="2229"/>
        <w:gridCol w:w="2878"/>
        <w:gridCol w:w="4179"/>
      </w:tblGrid>
      <w:tr w:rsidR="00F672D2" w:rsidRPr="004E5748" w14:paraId="11DD90BB" w14:textId="77777777" w:rsidTr="00A578BF">
        <w:tc>
          <w:tcPr>
            <w:tcW w:w="2229" w:type="dxa"/>
            <w:tcBorders>
              <w:top w:val="single" w:sz="2" w:space="0" w:color="auto"/>
              <w:left w:val="single" w:sz="2" w:space="0" w:color="auto"/>
              <w:bottom w:val="single" w:sz="2" w:space="0" w:color="auto"/>
              <w:right w:val="single" w:sz="2" w:space="0" w:color="auto"/>
            </w:tcBorders>
          </w:tcPr>
          <w:p w14:paraId="5AB36C24" w14:textId="77777777" w:rsidR="00FF5BA6" w:rsidRPr="004E5748" w:rsidRDefault="00FF5BA6" w:rsidP="00FF0B3F">
            <w:pPr>
              <w:adjustRightInd w:val="0"/>
              <w:spacing w:before="0" w:after="0"/>
              <w:jc w:val="left"/>
              <w:rPr>
                <w:lang w:val="en-GB"/>
              </w:rPr>
            </w:pPr>
          </w:p>
        </w:tc>
        <w:tc>
          <w:tcPr>
            <w:tcW w:w="2878" w:type="dxa"/>
            <w:tcBorders>
              <w:top w:val="single" w:sz="2" w:space="0" w:color="auto"/>
              <w:left w:val="single" w:sz="2" w:space="0" w:color="auto"/>
              <w:bottom w:val="single" w:sz="2" w:space="0" w:color="auto"/>
              <w:right w:val="single" w:sz="2" w:space="0" w:color="auto"/>
            </w:tcBorders>
          </w:tcPr>
          <w:p w14:paraId="30487693" w14:textId="77777777" w:rsidR="00FF5BA6" w:rsidRPr="004E5748" w:rsidRDefault="00FF5BA6" w:rsidP="00FF0B3F">
            <w:pPr>
              <w:pStyle w:val="NormalCentered"/>
              <w:rPr>
                <w:lang w:val="en-GB"/>
              </w:rPr>
            </w:pPr>
            <w:r w:rsidRPr="004E5748">
              <w:rPr>
                <w:i/>
                <w:iCs/>
                <w:lang w:val="en-GB"/>
              </w:rPr>
              <w:t>ITEM</w:t>
            </w:r>
          </w:p>
        </w:tc>
        <w:tc>
          <w:tcPr>
            <w:tcW w:w="4179" w:type="dxa"/>
            <w:tcBorders>
              <w:top w:val="single" w:sz="2" w:space="0" w:color="auto"/>
              <w:left w:val="single" w:sz="2" w:space="0" w:color="auto"/>
              <w:bottom w:val="single" w:sz="2" w:space="0" w:color="auto"/>
              <w:right w:val="single" w:sz="2" w:space="0" w:color="auto"/>
            </w:tcBorders>
          </w:tcPr>
          <w:p w14:paraId="66F9A28B" w14:textId="77777777" w:rsidR="00FF5BA6" w:rsidRPr="004E5748" w:rsidRDefault="00FF5BA6" w:rsidP="00FF0B3F">
            <w:pPr>
              <w:pStyle w:val="NormalCentered"/>
              <w:rPr>
                <w:lang w:val="en-GB"/>
              </w:rPr>
            </w:pPr>
            <w:r w:rsidRPr="004E5748">
              <w:rPr>
                <w:i/>
                <w:iCs/>
                <w:lang w:val="en-GB"/>
              </w:rPr>
              <w:t>INSTRUCTIONS</w:t>
            </w:r>
          </w:p>
        </w:tc>
      </w:tr>
      <w:tr w:rsidR="00F672D2" w:rsidRPr="000C7CC5" w14:paraId="042C501C" w14:textId="77777777" w:rsidTr="00A578BF">
        <w:tc>
          <w:tcPr>
            <w:tcW w:w="9286" w:type="dxa"/>
            <w:gridSpan w:val="3"/>
            <w:tcBorders>
              <w:top w:val="single" w:sz="2" w:space="0" w:color="auto"/>
              <w:left w:val="single" w:sz="2" w:space="0" w:color="auto"/>
              <w:bottom w:val="single" w:sz="2" w:space="0" w:color="auto"/>
              <w:right w:val="single" w:sz="2" w:space="0" w:color="auto"/>
            </w:tcBorders>
          </w:tcPr>
          <w:p w14:paraId="1A492C11" w14:textId="661E1D48" w:rsidR="00A578BF" w:rsidRPr="004E5748" w:rsidRDefault="00A578BF" w:rsidP="00A97C4E">
            <w:pPr>
              <w:pStyle w:val="NormalCentered"/>
              <w:jc w:val="left"/>
              <w:rPr>
                <w:lang w:val="en-GB"/>
              </w:rPr>
            </w:pPr>
            <w:r w:rsidRPr="004E5748">
              <w:rPr>
                <w:i/>
                <w:iCs/>
                <w:lang w:val="en-GB"/>
              </w:rPr>
              <w:t>Technical provisions calculated as a whole</w:t>
            </w:r>
          </w:p>
        </w:tc>
      </w:tr>
      <w:tr w:rsidR="00F672D2" w:rsidRPr="000C7CC5" w14:paraId="5656DEC6" w14:textId="77777777" w:rsidTr="00A578BF">
        <w:tc>
          <w:tcPr>
            <w:tcW w:w="2229" w:type="dxa"/>
            <w:tcBorders>
              <w:top w:val="single" w:sz="2" w:space="0" w:color="auto"/>
              <w:left w:val="single" w:sz="2" w:space="0" w:color="auto"/>
              <w:bottom w:val="single" w:sz="2" w:space="0" w:color="auto"/>
              <w:right w:val="single" w:sz="2" w:space="0" w:color="auto"/>
            </w:tcBorders>
          </w:tcPr>
          <w:p w14:paraId="330A0409" w14:textId="77777777" w:rsidR="00FF5BA6" w:rsidRPr="004E5748" w:rsidRDefault="00FF5BA6" w:rsidP="00FF0B3F">
            <w:pPr>
              <w:pStyle w:val="NormalLeft"/>
              <w:rPr>
                <w:lang w:val="en-GB"/>
              </w:rPr>
            </w:pPr>
            <w:r w:rsidRPr="004E5748">
              <w:rPr>
                <w:lang w:val="en-GB"/>
              </w:rPr>
              <w:t>C0020, C0030, C0060, C0090, C0100, C0160, C0190, C0200/R0010</w:t>
            </w:r>
          </w:p>
        </w:tc>
        <w:tc>
          <w:tcPr>
            <w:tcW w:w="2878" w:type="dxa"/>
            <w:tcBorders>
              <w:top w:val="single" w:sz="2" w:space="0" w:color="auto"/>
              <w:left w:val="single" w:sz="2" w:space="0" w:color="auto"/>
              <w:bottom w:val="single" w:sz="2" w:space="0" w:color="auto"/>
              <w:right w:val="single" w:sz="2" w:space="0" w:color="auto"/>
            </w:tcBorders>
          </w:tcPr>
          <w:p w14:paraId="22499A26" w14:textId="77777777" w:rsidR="00FF5BA6" w:rsidRPr="004E5748" w:rsidRDefault="00FF5BA6" w:rsidP="00FF0B3F">
            <w:pPr>
              <w:pStyle w:val="NormalLeft"/>
              <w:rPr>
                <w:lang w:val="en-GB"/>
              </w:rPr>
            </w:pPr>
            <w:r w:rsidRPr="004E5748">
              <w:rPr>
                <w:lang w:val="en-GB"/>
              </w:rPr>
              <w:t>Technical provisions calculated as a whole</w:t>
            </w:r>
          </w:p>
        </w:tc>
        <w:tc>
          <w:tcPr>
            <w:tcW w:w="4179" w:type="dxa"/>
            <w:tcBorders>
              <w:top w:val="single" w:sz="2" w:space="0" w:color="auto"/>
              <w:left w:val="single" w:sz="2" w:space="0" w:color="auto"/>
              <w:bottom w:val="single" w:sz="2" w:space="0" w:color="auto"/>
              <w:right w:val="single" w:sz="2" w:space="0" w:color="auto"/>
            </w:tcBorders>
          </w:tcPr>
          <w:p w14:paraId="7CAB6537" w14:textId="5F6B5FED" w:rsidR="00FF5BA6" w:rsidRPr="004E5748" w:rsidRDefault="00FF5BA6" w:rsidP="00F04A40">
            <w:pPr>
              <w:pStyle w:val="NormalLeft"/>
              <w:rPr>
                <w:lang w:val="en-GB"/>
              </w:rPr>
            </w:pPr>
            <w:proofErr w:type="gramStart"/>
            <w:r w:rsidRPr="004E5748">
              <w:rPr>
                <w:lang w:val="en-GB"/>
              </w:rPr>
              <w:t>Amount</w:t>
            </w:r>
            <w:proofErr w:type="gramEnd"/>
            <w:r w:rsidRPr="004E5748">
              <w:rPr>
                <w:lang w:val="en-GB"/>
              </w:rPr>
              <w:t xml:space="preserve"> of Technical provisions calculated </w:t>
            </w:r>
            <w:proofErr w:type="gramStart"/>
            <w:r w:rsidRPr="004E5748">
              <w:rPr>
                <w:lang w:val="en-GB"/>
              </w:rPr>
              <w:t>as a whole per</w:t>
            </w:r>
            <w:proofErr w:type="gramEnd"/>
            <w:r w:rsidRPr="004E5748">
              <w:rPr>
                <w:lang w:val="en-GB"/>
              </w:rPr>
              <w:t xml:space="preserve"> each line of business, as </w:t>
            </w:r>
            <w:r w:rsidR="00F04A40">
              <w:rPr>
                <w:lang w:val="en-GB"/>
              </w:rPr>
              <w:t>specified</w:t>
            </w:r>
            <w:r w:rsidR="00F04A40" w:rsidRPr="004E5748">
              <w:rPr>
                <w:lang w:val="en-GB"/>
              </w:rPr>
              <w:t xml:space="preserve"> </w:t>
            </w:r>
            <w:r w:rsidRPr="004E5748">
              <w:rPr>
                <w:lang w:val="en-GB"/>
              </w:rPr>
              <w:t>in Annex I to Delegated Regulation (EU) 2015/35.</w:t>
            </w:r>
          </w:p>
        </w:tc>
      </w:tr>
      <w:tr w:rsidR="00F672D2" w:rsidRPr="000C7CC5" w14:paraId="51513F42" w14:textId="77777777" w:rsidTr="00A578BF">
        <w:tc>
          <w:tcPr>
            <w:tcW w:w="2229" w:type="dxa"/>
            <w:tcBorders>
              <w:top w:val="single" w:sz="2" w:space="0" w:color="auto"/>
              <w:left w:val="single" w:sz="2" w:space="0" w:color="auto"/>
              <w:bottom w:val="single" w:sz="2" w:space="0" w:color="auto"/>
              <w:right w:val="single" w:sz="2" w:space="0" w:color="auto"/>
            </w:tcBorders>
          </w:tcPr>
          <w:p w14:paraId="5DAD2C11" w14:textId="77777777" w:rsidR="00FF5BA6" w:rsidRPr="004E5748" w:rsidRDefault="00FF5BA6" w:rsidP="00FF0B3F">
            <w:pPr>
              <w:pStyle w:val="NormalLeft"/>
              <w:rPr>
                <w:lang w:val="en-GB"/>
              </w:rPr>
            </w:pPr>
            <w:r w:rsidRPr="004E5748">
              <w:rPr>
                <w:lang w:val="en-GB"/>
              </w:rPr>
              <w:t>C0150/R0010</w:t>
            </w:r>
          </w:p>
        </w:tc>
        <w:tc>
          <w:tcPr>
            <w:tcW w:w="2878" w:type="dxa"/>
            <w:tcBorders>
              <w:top w:val="single" w:sz="2" w:space="0" w:color="auto"/>
              <w:left w:val="single" w:sz="2" w:space="0" w:color="auto"/>
              <w:bottom w:val="single" w:sz="2" w:space="0" w:color="auto"/>
              <w:right w:val="single" w:sz="2" w:space="0" w:color="auto"/>
            </w:tcBorders>
          </w:tcPr>
          <w:p w14:paraId="578075B8" w14:textId="77777777" w:rsidR="00FF5BA6" w:rsidRPr="004E5748" w:rsidRDefault="00FF5BA6" w:rsidP="00FF0B3F">
            <w:pPr>
              <w:pStyle w:val="NormalLeft"/>
              <w:rPr>
                <w:lang w:val="en-GB"/>
              </w:rPr>
            </w:pPr>
            <w:r w:rsidRPr="004E5748">
              <w:rPr>
                <w:lang w:val="en-GB"/>
              </w:rPr>
              <w:t>Technical provisions calculated as a whole — Total (Life other than health insurance, incl. Unit–Linked)</w:t>
            </w:r>
          </w:p>
        </w:tc>
        <w:tc>
          <w:tcPr>
            <w:tcW w:w="4179" w:type="dxa"/>
            <w:tcBorders>
              <w:top w:val="single" w:sz="2" w:space="0" w:color="auto"/>
              <w:left w:val="single" w:sz="2" w:space="0" w:color="auto"/>
              <w:bottom w:val="single" w:sz="2" w:space="0" w:color="auto"/>
              <w:right w:val="single" w:sz="2" w:space="0" w:color="auto"/>
            </w:tcBorders>
          </w:tcPr>
          <w:p w14:paraId="7631031C" w14:textId="77777777" w:rsidR="00FF5BA6" w:rsidRPr="004E5748" w:rsidRDefault="00FF5BA6" w:rsidP="00FF0B3F">
            <w:pPr>
              <w:pStyle w:val="NormalLeft"/>
              <w:rPr>
                <w:lang w:val="en-GB"/>
              </w:rPr>
            </w:pPr>
            <w:r w:rsidRPr="004E5748">
              <w:rPr>
                <w:lang w:val="en-GB"/>
              </w:rPr>
              <w:t xml:space="preserve">Total amount of technical provisions calculated </w:t>
            </w:r>
            <w:proofErr w:type="gramStart"/>
            <w:r w:rsidRPr="004E5748">
              <w:rPr>
                <w:lang w:val="en-GB"/>
              </w:rPr>
              <w:t>as a whole for</w:t>
            </w:r>
            <w:proofErr w:type="gramEnd"/>
            <w:r w:rsidRPr="004E5748">
              <w:rPr>
                <w:lang w:val="en-GB"/>
              </w:rPr>
              <w:t xml:space="preserve"> Life other than health insurance, including Unit–Linked.</w:t>
            </w:r>
          </w:p>
        </w:tc>
      </w:tr>
      <w:tr w:rsidR="00F672D2" w:rsidRPr="000C7CC5" w14:paraId="15654343" w14:textId="77777777" w:rsidTr="00A578BF">
        <w:tc>
          <w:tcPr>
            <w:tcW w:w="2229" w:type="dxa"/>
            <w:tcBorders>
              <w:top w:val="single" w:sz="2" w:space="0" w:color="auto"/>
              <w:left w:val="single" w:sz="2" w:space="0" w:color="auto"/>
              <w:bottom w:val="single" w:sz="2" w:space="0" w:color="auto"/>
              <w:right w:val="single" w:sz="2" w:space="0" w:color="auto"/>
            </w:tcBorders>
          </w:tcPr>
          <w:p w14:paraId="34F4AB02" w14:textId="77777777" w:rsidR="00FF5BA6" w:rsidRPr="004E5748" w:rsidRDefault="00FF5BA6" w:rsidP="00FF0B3F">
            <w:pPr>
              <w:pStyle w:val="NormalLeft"/>
              <w:rPr>
                <w:lang w:val="en-GB"/>
              </w:rPr>
            </w:pPr>
            <w:r w:rsidRPr="004E5748">
              <w:rPr>
                <w:lang w:val="en-GB"/>
              </w:rPr>
              <w:t>C0210/R0010</w:t>
            </w:r>
          </w:p>
        </w:tc>
        <w:tc>
          <w:tcPr>
            <w:tcW w:w="2878" w:type="dxa"/>
            <w:tcBorders>
              <w:top w:val="single" w:sz="2" w:space="0" w:color="auto"/>
              <w:left w:val="single" w:sz="2" w:space="0" w:color="auto"/>
              <w:bottom w:val="single" w:sz="2" w:space="0" w:color="auto"/>
              <w:right w:val="single" w:sz="2" w:space="0" w:color="auto"/>
            </w:tcBorders>
          </w:tcPr>
          <w:p w14:paraId="29513203" w14:textId="77777777" w:rsidR="00FF5BA6" w:rsidRPr="004E5748" w:rsidRDefault="00FF5BA6" w:rsidP="00FF0B3F">
            <w:pPr>
              <w:pStyle w:val="NormalLeft"/>
              <w:rPr>
                <w:lang w:val="en-GB"/>
              </w:rPr>
            </w:pPr>
            <w:r w:rsidRPr="004E5748">
              <w:rPr>
                <w:lang w:val="en-GB"/>
              </w:rPr>
              <w:t xml:space="preserve">Technical provisions calculated as a whole — Total (Health </w:t>
            </w:r>
            <w:proofErr w:type="gramStart"/>
            <w:r w:rsidRPr="004E5748">
              <w:rPr>
                <w:lang w:val="en-GB"/>
              </w:rPr>
              <w:t>similar to</w:t>
            </w:r>
            <w:proofErr w:type="gramEnd"/>
            <w:r w:rsidRPr="004E5748">
              <w:rPr>
                <w:lang w:val="en-GB"/>
              </w:rPr>
              <w:t xml:space="preserve"> life insurance)</w:t>
            </w:r>
          </w:p>
        </w:tc>
        <w:tc>
          <w:tcPr>
            <w:tcW w:w="4179" w:type="dxa"/>
            <w:tcBorders>
              <w:top w:val="single" w:sz="2" w:space="0" w:color="auto"/>
              <w:left w:val="single" w:sz="2" w:space="0" w:color="auto"/>
              <w:bottom w:val="single" w:sz="2" w:space="0" w:color="auto"/>
              <w:right w:val="single" w:sz="2" w:space="0" w:color="auto"/>
            </w:tcBorders>
          </w:tcPr>
          <w:p w14:paraId="2AF85F1A" w14:textId="77777777" w:rsidR="00FF5BA6" w:rsidRPr="004E5748" w:rsidRDefault="00FF5BA6" w:rsidP="00FF0B3F">
            <w:pPr>
              <w:pStyle w:val="NormalLeft"/>
              <w:rPr>
                <w:lang w:val="en-GB"/>
              </w:rPr>
            </w:pPr>
            <w:r w:rsidRPr="004E5748">
              <w:rPr>
                <w:lang w:val="en-GB"/>
              </w:rPr>
              <w:t xml:space="preserve">Total amount of technical provisions calculated </w:t>
            </w:r>
            <w:proofErr w:type="gramStart"/>
            <w:r w:rsidRPr="004E5748">
              <w:rPr>
                <w:lang w:val="en-GB"/>
              </w:rPr>
              <w:t>as a whole for</w:t>
            </w:r>
            <w:proofErr w:type="gramEnd"/>
            <w:r w:rsidRPr="004E5748">
              <w:rPr>
                <w:lang w:val="en-GB"/>
              </w:rPr>
              <w:t xml:space="preserve"> health SLT.</w:t>
            </w:r>
          </w:p>
        </w:tc>
      </w:tr>
      <w:tr w:rsidR="00F672D2" w:rsidRPr="000C7CC5" w14:paraId="7175BB17" w14:textId="77777777" w:rsidTr="00A578BF">
        <w:tc>
          <w:tcPr>
            <w:tcW w:w="2229" w:type="dxa"/>
            <w:tcBorders>
              <w:top w:val="single" w:sz="2" w:space="0" w:color="auto"/>
              <w:left w:val="single" w:sz="2" w:space="0" w:color="auto"/>
              <w:bottom w:val="single" w:sz="2" w:space="0" w:color="auto"/>
              <w:right w:val="single" w:sz="2" w:space="0" w:color="auto"/>
            </w:tcBorders>
          </w:tcPr>
          <w:p w14:paraId="68D21A82" w14:textId="77777777" w:rsidR="00FF5BA6" w:rsidRPr="004E5748" w:rsidRDefault="00FF5BA6" w:rsidP="00FF0B3F">
            <w:pPr>
              <w:pStyle w:val="NormalLeft"/>
              <w:rPr>
                <w:lang w:val="en-GB"/>
              </w:rPr>
            </w:pPr>
            <w:r w:rsidRPr="004E5748">
              <w:rPr>
                <w:lang w:val="en-GB"/>
              </w:rPr>
              <w:t>C0020, C0030, C0060, C0090, C0100 to C0140, C0160, C0190, C0200/R0020</w:t>
            </w:r>
          </w:p>
        </w:tc>
        <w:tc>
          <w:tcPr>
            <w:tcW w:w="2878" w:type="dxa"/>
            <w:tcBorders>
              <w:top w:val="single" w:sz="2" w:space="0" w:color="auto"/>
              <w:left w:val="single" w:sz="2" w:space="0" w:color="auto"/>
              <w:bottom w:val="single" w:sz="2" w:space="0" w:color="auto"/>
              <w:right w:val="single" w:sz="2" w:space="0" w:color="auto"/>
            </w:tcBorders>
          </w:tcPr>
          <w:p w14:paraId="5F4FDDC4" w14:textId="1E5111C9" w:rsidR="00FF5BA6" w:rsidRPr="004E5748" w:rsidRDefault="00FF5BA6" w:rsidP="00FF0B3F">
            <w:pPr>
              <w:pStyle w:val="NormalLeft"/>
              <w:rPr>
                <w:lang w:val="en-GB"/>
              </w:rPr>
            </w:pPr>
            <w:r w:rsidRPr="004E5748">
              <w:rPr>
                <w:lang w:val="en-GB"/>
              </w:rPr>
              <w:t xml:space="preserve">Total Recoverables from reinsurance/SPV and Finite Re after the adjustment for expected losses due to counterparty default associated to TP </w:t>
            </w:r>
            <w:r w:rsidR="004E120B">
              <w:rPr>
                <w:lang w:val="en-GB"/>
              </w:rPr>
              <w:t xml:space="preserve">calculated </w:t>
            </w:r>
            <w:r w:rsidRPr="004E5748">
              <w:rPr>
                <w:lang w:val="en-GB"/>
              </w:rPr>
              <w:t>as a whole</w:t>
            </w:r>
          </w:p>
        </w:tc>
        <w:tc>
          <w:tcPr>
            <w:tcW w:w="4179" w:type="dxa"/>
            <w:tcBorders>
              <w:top w:val="single" w:sz="2" w:space="0" w:color="auto"/>
              <w:left w:val="single" w:sz="2" w:space="0" w:color="auto"/>
              <w:bottom w:val="single" w:sz="2" w:space="0" w:color="auto"/>
              <w:right w:val="single" w:sz="2" w:space="0" w:color="auto"/>
            </w:tcBorders>
          </w:tcPr>
          <w:p w14:paraId="15FBA1AA" w14:textId="354BE908" w:rsidR="00FF5BA6" w:rsidRPr="004E5748" w:rsidRDefault="00FF5BA6" w:rsidP="00F04A40">
            <w:pPr>
              <w:pStyle w:val="NormalLeft"/>
              <w:rPr>
                <w:lang w:val="en-GB"/>
              </w:rPr>
            </w:pPr>
            <w:r w:rsidRPr="004E5748">
              <w:rPr>
                <w:lang w:val="en-GB"/>
              </w:rPr>
              <w:t xml:space="preserve">Amount of recoverables from reinsurance/SPV and Finite Re after the adjustment for expected losses due to counterparty default of technical provisions calculated </w:t>
            </w:r>
            <w:proofErr w:type="gramStart"/>
            <w:r w:rsidRPr="004E5748">
              <w:rPr>
                <w:lang w:val="en-GB"/>
              </w:rPr>
              <w:t>as a whole per</w:t>
            </w:r>
            <w:proofErr w:type="gramEnd"/>
            <w:r w:rsidRPr="004E5748">
              <w:rPr>
                <w:lang w:val="en-GB"/>
              </w:rPr>
              <w:t xml:space="preserve"> each line of business, as </w:t>
            </w:r>
            <w:r w:rsidR="00F04A40">
              <w:rPr>
                <w:lang w:val="en-GB"/>
              </w:rPr>
              <w:t>specified</w:t>
            </w:r>
            <w:r w:rsidR="00F04A40" w:rsidRPr="004E5748">
              <w:rPr>
                <w:lang w:val="en-GB"/>
              </w:rPr>
              <w:t xml:space="preserve"> </w:t>
            </w:r>
            <w:r w:rsidRPr="004E5748">
              <w:rPr>
                <w:lang w:val="en-GB"/>
              </w:rPr>
              <w:t>in Annex I to Delegated Regulation (EU) 2015/35.</w:t>
            </w:r>
          </w:p>
        </w:tc>
      </w:tr>
      <w:tr w:rsidR="00F672D2" w:rsidRPr="000C7CC5" w14:paraId="60062198" w14:textId="77777777" w:rsidTr="00A578BF">
        <w:tc>
          <w:tcPr>
            <w:tcW w:w="2229" w:type="dxa"/>
            <w:tcBorders>
              <w:top w:val="single" w:sz="2" w:space="0" w:color="auto"/>
              <w:left w:val="single" w:sz="2" w:space="0" w:color="auto"/>
              <w:bottom w:val="single" w:sz="2" w:space="0" w:color="auto"/>
              <w:right w:val="single" w:sz="2" w:space="0" w:color="auto"/>
            </w:tcBorders>
          </w:tcPr>
          <w:p w14:paraId="4C97545F" w14:textId="77777777" w:rsidR="00FF5BA6" w:rsidRPr="004E5748" w:rsidRDefault="00FF5BA6" w:rsidP="00FF0B3F">
            <w:pPr>
              <w:pStyle w:val="NormalLeft"/>
              <w:rPr>
                <w:lang w:val="en-GB"/>
              </w:rPr>
            </w:pPr>
            <w:r w:rsidRPr="004E5748">
              <w:rPr>
                <w:lang w:val="en-GB"/>
              </w:rPr>
              <w:lastRenderedPageBreak/>
              <w:t>C0150/R0020</w:t>
            </w:r>
          </w:p>
        </w:tc>
        <w:tc>
          <w:tcPr>
            <w:tcW w:w="2878" w:type="dxa"/>
            <w:tcBorders>
              <w:top w:val="single" w:sz="2" w:space="0" w:color="auto"/>
              <w:left w:val="single" w:sz="2" w:space="0" w:color="auto"/>
              <w:bottom w:val="single" w:sz="2" w:space="0" w:color="auto"/>
              <w:right w:val="single" w:sz="2" w:space="0" w:color="auto"/>
            </w:tcBorders>
          </w:tcPr>
          <w:p w14:paraId="648C9375" w14:textId="0EC34B87" w:rsidR="00FF5BA6" w:rsidRPr="004E5748" w:rsidRDefault="00FF5BA6" w:rsidP="00FF0B3F">
            <w:pPr>
              <w:pStyle w:val="NormalLeft"/>
              <w:rPr>
                <w:lang w:val="en-GB"/>
              </w:rPr>
            </w:pPr>
            <w:r w:rsidRPr="004E5748">
              <w:rPr>
                <w:lang w:val="en-GB"/>
              </w:rPr>
              <w:t xml:space="preserve">Total Recoverables from reinsurance/SPV and Finite Re after the adjustment for expected losses due to counterparty default associated to TP </w:t>
            </w:r>
            <w:r w:rsidR="004E120B">
              <w:rPr>
                <w:lang w:val="en-GB"/>
              </w:rPr>
              <w:t xml:space="preserve">calculated </w:t>
            </w:r>
            <w:r w:rsidRPr="004E5748">
              <w:rPr>
                <w:lang w:val="en-GB"/>
              </w:rPr>
              <w:t>as a whole — Total (Life other than health insurance, incl. Unit–Linked)</w:t>
            </w:r>
          </w:p>
        </w:tc>
        <w:tc>
          <w:tcPr>
            <w:tcW w:w="4179" w:type="dxa"/>
            <w:tcBorders>
              <w:top w:val="single" w:sz="2" w:space="0" w:color="auto"/>
              <w:left w:val="single" w:sz="2" w:space="0" w:color="auto"/>
              <w:bottom w:val="single" w:sz="2" w:space="0" w:color="auto"/>
              <w:right w:val="single" w:sz="2" w:space="0" w:color="auto"/>
            </w:tcBorders>
          </w:tcPr>
          <w:p w14:paraId="0001CC45" w14:textId="77777777" w:rsidR="00FF5BA6" w:rsidRPr="004E5748" w:rsidRDefault="00FF5BA6" w:rsidP="00FF0B3F">
            <w:pPr>
              <w:pStyle w:val="NormalLeft"/>
              <w:rPr>
                <w:lang w:val="en-GB"/>
              </w:rPr>
            </w:pPr>
            <w:r w:rsidRPr="004E5748">
              <w:rPr>
                <w:lang w:val="en-GB"/>
              </w:rPr>
              <w:t xml:space="preserve">Total amount of recoverables from reinsurance/SPV and finite reinsurance (‘Finite Re’) after the adjustment for expected losses due to counterparty default of technical provisions calculated </w:t>
            </w:r>
            <w:proofErr w:type="gramStart"/>
            <w:r w:rsidRPr="004E5748">
              <w:rPr>
                <w:lang w:val="en-GB"/>
              </w:rPr>
              <w:t>as a whole for</w:t>
            </w:r>
            <w:proofErr w:type="gramEnd"/>
            <w:r w:rsidRPr="004E5748">
              <w:rPr>
                <w:lang w:val="en-GB"/>
              </w:rPr>
              <w:t xml:space="preserve"> Life other than health insurance, including Unit–Linked.</w:t>
            </w:r>
          </w:p>
        </w:tc>
      </w:tr>
      <w:tr w:rsidR="00F672D2" w:rsidRPr="000C7CC5" w14:paraId="1926B29A" w14:textId="77777777" w:rsidTr="00A578BF">
        <w:tc>
          <w:tcPr>
            <w:tcW w:w="2229" w:type="dxa"/>
            <w:tcBorders>
              <w:top w:val="single" w:sz="2" w:space="0" w:color="auto"/>
              <w:left w:val="single" w:sz="2" w:space="0" w:color="auto"/>
              <w:bottom w:val="single" w:sz="2" w:space="0" w:color="auto"/>
              <w:right w:val="single" w:sz="2" w:space="0" w:color="auto"/>
            </w:tcBorders>
          </w:tcPr>
          <w:p w14:paraId="6643BCB4" w14:textId="77777777" w:rsidR="00FF5BA6" w:rsidRPr="004E5748" w:rsidRDefault="00FF5BA6" w:rsidP="00FF0B3F">
            <w:pPr>
              <w:pStyle w:val="NormalLeft"/>
              <w:rPr>
                <w:lang w:val="en-GB"/>
              </w:rPr>
            </w:pPr>
            <w:r w:rsidRPr="004E5748">
              <w:rPr>
                <w:lang w:val="en-GB"/>
              </w:rPr>
              <w:t>C0210/R0020</w:t>
            </w:r>
          </w:p>
        </w:tc>
        <w:tc>
          <w:tcPr>
            <w:tcW w:w="2878" w:type="dxa"/>
            <w:tcBorders>
              <w:top w:val="single" w:sz="2" w:space="0" w:color="auto"/>
              <w:left w:val="single" w:sz="2" w:space="0" w:color="auto"/>
              <w:bottom w:val="single" w:sz="2" w:space="0" w:color="auto"/>
              <w:right w:val="single" w:sz="2" w:space="0" w:color="auto"/>
            </w:tcBorders>
          </w:tcPr>
          <w:p w14:paraId="4FAB3016" w14:textId="3BC906B7" w:rsidR="00FF5BA6" w:rsidRPr="004E5748" w:rsidRDefault="00FF5BA6" w:rsidP="00FF0B3F">
            <w:pPr>
              <w:pStyle w:val="NormalLeft"/>
              <w:rPr>
                <w:lang w:val="en-GB"/>
              </w:rPr>
            </w:pPr>
            <w:r w:rsidRPr="004E5748">
              <w:rPr>
                <w:lang w:val="en-GB"/>
              </w:rPr>
              <w:t xml:space="preserve">Total Recoverables from reinsurance/SPV and Finite Re after the adjustment for expected losses due to counterparty default associated to TP </w:t>
            </w:r>
            <w:r w:rsidR="004E120B">
              <w:rPr>
                <w:lang w:val="en-GB"/>
              </w:rPr>
              <w:t xml:space="preserve">calculated </w:t>
            </w:r>
            <w:r w:rsidRPr="004E5748">
              <w:rPr>
                <w:lang w:val="en-GB"/>
              </w:rPr>
              <w:t xml:space="preserve">as a whole — Total (Health </w:t>
            </w:r>
            <w:proofErr w:type="gramStart"/>
            <w:r w:rsidRPr="004E5748">
              <w:rPr>
                <w:lang w:val="en-GB"/>
              </w:rPr>
              <w:t>similar to</w:t>
            </w:r>
            <w:proofErr w:type="gramEnd"/>
            <w:r w:rsidRPr="004E5748">
              <w:rPr>
                <w:lang w:val="en-GB"/>
              </w:rPr>
              <w:t xml:space="preserve"> life insurance)</w:t>
            </w:r>
          </w:p>
        </w:tc>
        <w:tc>
          <w:tcPr>
            <w:tcW w:w="4179" w:type="dxa"/>
            <w:tcBorders>
              <w:top w:val="single" w:sz="2" w:space="0" w:color="auto"/>
              <w:left w:val="single" w:sz="2" w:space="0" w:color="auto"/>
              <w:bottom w:val="single" w:sz="2" w:space="0" w:color="auto"/>
              <w:right w:val="single" w:sz="2" w:space="0" w:color="auto"/>
            </w:tcBorders>
          </w:tcPr>
          <w:p w14:paraId="7560AF01" w14:textId="77777777" w:rsidR="00FF5BA6" w:rsidRPr="004E5748" w:rsidRDefault="00FF5BA6" w:rsidP="00FF0B3F">
            <w:pPr>
              <w:pStyle w:val="NormalLeft"/>
              <w:rPr>
                <w:lang w:val="en-GB"/>
              </w:rPr>
            </w:pPr>
            <w:r w:rsidRPr="004E5748">
              <w:rPr>
                <w:lang w:val="en-GB"/>
              </w:rPr>
              <w:t xml:space="preserve">Total amount of recoverables from reinsurance/SPV and Finite Re after the adjustment for expected losses due to counterparty default of technical provisions calculated </w:t>
            </w:r>
            <w:proofErr w:type="gramStart"/>
            <w:r w:rsidRPr="004E5748">
              <w:rPr>
                <w:lang w:val="en-GB"/>
              </w:rPr>
              <w:t>as a whole for</w:t>
            </w:r>
            <w:proofErr w:type="gramEnd"/>
            <w:r w:rsidRPr="004E5748">
              <w:rPr>
                <w:lang w:val="en-GB"/>
              </w:rPr>
              <w:t xml:space="preserve"> Health </w:t>
            </w:r>
            <w:proofErr w:type="gramStart"/>
            <w:r w:rsidRPr="004E5748">
              <w:rPr>
                <w:lang w:val="en-GB"/>
              </w:rPr>
              <w:t>similar to</w:t>
            </w:r>
            <w:proofErr w:type="gramEnd"/>
            <w:r w:rsidRPr="004E5748">
              <w:rPr>
                <w:lang w:val="en-GB"/>
              </w:rPr>
              <w:t xml:space="preserve"> life insurance.</w:t>
            </w:r>
          </w:p>
        </w:tc>
      </w:tr>
      <w:tr w:rsidR="00F672D2" w:rsidRPr="000C7CC5" w14:paraId="6E6B47E8" w14:textId="77777777" w:rsidTr="008B06CE">
        <w:tc>
          <w:tcPr>
            <w:tcW w:w="9286" w:type="dxa"/>
            <w:gridSpan w:val="3"/>
            <w:tcBorders>
              <w:top w:val="single" w:sz="2" w:space="0" w:color="auto"/>
              <w:left w:val="single" w:sz="2" w:space="0" w:color="auto"/>
              <w:bottom w:val="single" w:sz="2" w:space="0" w:color="auto"/>
              <w:right w:val="single" w:sz="2" w:space="0" w:color="auto"/>
            </w:tcBorders>
          </w:tcPr>
          <w:p w14:paraId="7D3ED481" w14:textId="788AA6F2" w:rsidR="00A578BF" w:rsidRPr="004E5748" w:rsidRDefault="00A578BF" w:rsidP="00A97C4E">
            <w:pPr>
              <w:pStyle w:val="NormalCentered"/>
              <w:jc w:val="left"/>
              <w:rPr>
                <w:lang w:val="en-GB"/>
              </w:rPr>
            </w:pPr>
            <w:r w:rsidRPr="004E5748">
              <w:rPr>
                <w:i/>
                <w:iCs/>
                <w:lang w:val="en-GB"/>
              </w:rPr>
              <w:t>Technical provisions calculated as a sum of best estimate and risk margin</w:t>
            </w:r>
          </w:p>
        </w:tc>
      </w:tr>
      <w:tr w:rsidR="00F672D2" w:rsidRPr="000C7CC5" w14:paraId="406C3F86" w14:textId="77777777" w:rsidTr="00A578BF">
        <w:tc>
          <w:tcPr>
            <w:tcW w:w="2229" w:type="dxa"/>
            <w:tcBorders>
              <w:top w:val="single" w:sz="2" w:space="0" w:color="auto"/>
              <w:left w:val="single" w:sz="2" w:space="0" w:color="auto"/>
              <w:bottom w:val="single" w:sz="2" w:space="0" w:color="auto"/>
              <w:right w:val="single" w:sz="2" w:space="0" w:color="auto"/>
            </w:tcBorders>
          </w:tcPr>
          <w:p w14:paraId="24B2709D" w14:textId="77777777" w:rsidR="00FF5BA6" w:rsidRPr="004E5748" w:rsidRDefault="00FF5BA6" w:rsidP="00FF0B3F">
            <w:pPr>
              <w:pStyle w:val="NormalLeft"/>
              <w:rPr>
                <w:lang w:val="en-GB"/>
              </w:rPr>
            </w:pPr>
            <w:r w:rsidRPr="004E5748">
              <w:rPr>
                <w:lang w:val="en-GB"/>
              </w:rPr>
              <w:t>C0020, C0040, C0050, C0070, C0080, C0090, C0100 to C0140, C0170, C0180, C0190, C0200/R0030</w:t>
            </w:r>
          </w:p>
        </w:tc>
        <w:tc>
          <w:tcPr>
            <w:tcW w:w="2878" w:type="dxa"/>
            <w:tcBorders>
              <w:top w:val="single" w:sz="2" w:space="0" w:color="auto"/>
              <w:left w:val="single" w:sz="2" w:space="0" w:color="auto"/>
              <w:bottom w:val="single" w:sz="2" w:space="0" w:color="auto"/>
              <w:right w:val="single" w:sz="2" w:space="0" w:color="auto"/>
            </w:tcBorders>
          </w:tcPr>
          <w:p w14:paraId="6C970F13" w14:textId="77777777" w:rsidR="00FF5BA6" w:rsidRPr="004E5748" w:rsidRDefault="00FF5BA6" w:rsidP="00FF0B3F">
            <w:pPr>
              <w:pStyle w:val="NormalLeft"/>
              <w:rPr>
                <w:lang w:val="en-GB"/>
              </w:rPr>
            </w:pPr>
            <w:r w:rsidRPr="004E5748">
              <w:rPr>
                <w:lang w:val="en-GB"/>
              </w:rPr>
              <w:t>Technical provisions calculated as a sum of BE and RM, Gross Best Estimate</w:t>
            </w:r>
          </w:p>
        </w:tc>
        <w:tc>
          <w:tcPr>
            <w:tcW w:w="4179" w:type="dxa"/>
            <w:tcBorders>
              <w:top w:val="single" w:sz="2" w:space="0" w:color="auto"/>
              <w:left w:val="single" w:sz="2" w:space="0" w:color="auto"/>
              <w:bottom w:val="single" w:sz="2" w:space="0" w:color="auto"/>
              <w:right w:val="single" w:sz="2" w:space="0" w:color="auto"/>
            </w:tcBorders>
          </w:tcPr>
          <w:p w14:paraId="7A2A3626" w14:textId="3265F630" w:rsidR="00FF5BA6" w:rsidRPr="004E5748" w:rsidRDefault="00FF5BA6" w:rsidP="00044102">
            <w:pPr>
              <w:pStyle w:val="NormalLeft"/>
              <w:rPr>
                <w:lang w:val="en-GB"/>
              </w:rPr>
            </w:pPr>
            <w:r w:rsidRPr="004E5748">
              <w:rPr>
                <w:lang w:val="en-GB"/>
              </w:rPr>
              <w:t xml:space="preserve">Amount of Gross Best estimate (no deduction of reinsurance, SPVs and Finite Re </w:t>
            </w:r>
            <w:r w:rsidR="007C3F4D">
              <w:rPr>
                <w:lang w:val="en-GB"/>
              </w:rPr>
              <w:t>in accordance with</w:t>
            </w:r>
            <w:r w:rsidRPr="004E5748">
              <w:rPr>
                <w:lang w:val="en-GB"/>
              </w:rPr>
              <w:t xml:space="preserve"> Article 77(2) of Directive 2009/138/EC) per each line of business, as </w:t>
            </w:r>
            <w:r w:rsidR="00044102">
              <w:rPr>
                <w:lang w:val="en-GB"/>
              </w:rPr>
              <w:t>specified</w:t>
            </w:r>
            <w:r w:rsidR="00044102" w:rsidRPr="004E5748">
              <w:rPr>
                <w:lang w:val="en-GB"/>
              </w:rPr>
              <w:t xml:space="preserve"> </w:t>
            </w:r>
            <w:r w:rsidRPr="004E5748">
              <w:rPr>
                <w:lang w:val="en-GB"/>
              </w:rPr>
              <w:t>in Annex I to Delegated Regulation (EU) 2015/35.</w:t>
            </w:r>
          </w:p>
        </w:tc>
      </w:tr>
      <w:tr w:rsidR="00F672D2" w:rsidRPr="000C7CC5" w14:paraId="4F45A95B" w14:textId="77777777" w:rsidTr="00A578BF">
        <w:tc>
          <w:tcPr>
            <w:tcW w:w="2229" w:type="dxa"/>
            <w:tcBorders>
              <w:top w:val="single" w:sz="2" w:space="0" w:color="auto"/>
              <w:left w:val="single" w:sz="2" w:space="0" w:color="auto"/>
              <w:bottom w:val="single" w:sz="2" w:space="0" w:color="auto"/>
              <w:right w:val="single" w:sz="2" w:space="0" w:color="auto"/>
            </w:tcBorders>
          </w:tcPr>
          <w:p w14:paraId="13CDCAEE" w14:textId="77777777" w:rsidR="00FF5BA6" w:rsidRPr="004E5748" w:rsidRDefault="00FF5BA6" w:rsidP="00FF0B3F">
            <w:pPr>
              <w:pStyle w:val="NormalLeft"/>
              <w:rPr>
                <w:lang w:val="en-GB"/>
              </w:rPr>
            </w:pPr>
            <w:r w:rsidRPr="004E5748">
              <w:rPr>
                <w:lang w:val="en-GB"/>
              </w:rPr>
              <w:t>C0150/R0030</w:t>
            </w:r>
          </w:p>
        </w:tc>
        <w:tc>
          <w:tcPr>
            <w:tcW w:w="2878" w:type="dxa"/>
            <w:tcBorders>
              <w:top w:val="single" w:sz="2" w:space="0" w:color="auto"/>
              <w:left w:val="single" w:sz="2" w:space="0" w:color="auto"/>
              <w:bottom w:val="single" w:sz="2" w:space="0" w:color="auto"/>
              <w:right w:val="single" w:sz="2" w:space="0" w:color="auto"/>
            </w:tcBorders>
          </w:tcPr>
          <w:p w14:paraId="58EEB85E" w14:textId="77777777" w:rsidR="00FF5BA6" w:rsidRPr="004E5748" w:rsidRDefault="00FF5BA6" w:rsidP="00FF0B3F">
            <w:pPr>
              <w:pStyle w:val="NormalLeft"/>
              <w:rPr>
                <w:lang w:val="en-GB"/>
              </w:rPr>
            </w:pPr>
            <w:r w:rsidRPr="004E5748">
              <w:rPr>
                <w:lang w:val="en-GB"/>
              </w:rPr>
              <w:t>Technical provisions calculated as a sum of BE and RM, Gross Best Estimate — Total (Life other than health insurance, incl. Unit–Linked)</w:t>
            </w:r>
          </w:p>
        </w:tc>
        <w:tc>
          <w:tcPr>
            <w:tcW w:w="4179" w:type="dxa"/>
            <w:tcBorders>
              <w:top w:val="single" w:sz="2" w:space="0" w:color="auto"/>
              <w:left w:val="single" w:sz="2" w:space="0" w:color="auto"/>
              <w:bottom w:val="single" w:sz="2" w:space="0" w:color="auto"/>
              <w:right w:val="single" w:sz="2" w:space="0" w:color="auto"/>
            </w:tcBorders>
          </w:tcPr>
          <w:p w14:paraId="5923D8EC" w14:textId="0CA25E7E" w:rsidR="00FF5BA6" w:rsidRPr="004E5748" w:rsidRDefault="00FF5BA6" w:rsidP="00FF0B3F">
            <w:pPr>
              <w:pStyle w:val="NormalLeft"/>
              <w:rPr>
                <w:lang w:val="en-GB"/>
              </w:rPr>
            </w:pPr>
            <w:r w:rsidRPr="004E5748">
              <w:rPr>
                <w:lang w:val="en-GB"/>
              </w:rPr>
              <w:t xml:space="preserve">Total amount of Gross Best estimate (no deduction of reinsurance, SPVs and Finite Re </w:t>
            </w:r>
            <w:r w:rsidR="007C3F4D">
              <w:rPr>
                <w:lang w:val="en-GB"/>
              </w:rPr>
              <w:t>in accordance with</w:t>
            </w:r>
            <w:r w:rsidRPr="004E5748">
              <w:rPr>
                <w:lang w:val="en-GB"/>
              </w:rPr>
              <w:t xml:space="preserve"> Article 77(2) of Directive 2009/138/EC), for Life other than health insurance, including Unit–Linked.</w:t>
            </w:r>
          </w:p>
        </w:tc>
      </w:tr>
      <w:tr w:rsidR="00F672D2" w:rsidRPr="000C7CC5" w14:paraId="3F96F715" w14:textId="77777777" w:rsidTr="00A578BF">
        <w:tc>
          <w:tcPr>
            <w:tcW w:w="2229" w:type="dxa"/>
            <w:tcBorders>
              <w:top w:val="single" w:sz="2" w:space="0" w:color="auto"/>
              <w:left w:val="single" w:sz="2" w:space="0" w:color="auto"/>
              <w:bottom w:val="single" w:sz="2" w:space="0" w:color="auto"/>
              <w:right w:val="single" w:sz="2" w:space="0" w:color="auto"/>
            </w:tcBorders>
          </w:tcPr>
          <w:p w14:paraId="3E7ED6CF" w14:textId="77777777" w:rsidR="00FF5BA6" w:rsidRPr="004E5748" w:rsidRDefault="00FF5BA6" w:rsidP="00FF0B3F">
            <w:pPr>
              <w:pStyle w:val="NormalLeft"/>
              <w:rPr>
                <w:lang w:val="en-GB"/>
              </w:rPr>
            </w:pPr>
            <w:r w:rsidRPr="004E5748">
              <w:rPr>
                <w:lang w:val="en-GB"/>
              </w:rPr>
              <w:t>C0210/R0030</w:t>
            </w:r>
          </w:p>
        </w:tc>
        <w:tc>
          <w:tcPr>
            <w:tcW w:w="2878" w:type="dxa"/>
            <w:tcBorders>
              <w:top w:val="single" w:sz="2" w:space="0" w:color="auto"/>
              <w:left w:val="single" w:sz="2" w:space="0" w:color="auto"/>
              <w:bottom w:val="single" w:sz="2" w:space="0" w:color="auto"/>
              <w:right w:val="single" w:sz="2" w:space="0" w:color="auto"/>
            </w:tcBorders>
          </w:tcPr>
          <w:p w14:paraId="2303995E" w14:textId="77777777" w:rsidR="00FF5BA6" w:rsidRPr="004E5748" w:rsidRDefault="00FF5BA6" w:rsidP="00FF0B3F">
            <w:pPr>
              <w:pStyle w:val="NormalLeft"/>
              <w:rPr>
                <w:lang w:val="en-GB"/>
              </w:rPr>
            </w:pPr>
            <w:r w:rsidRPr="004E5748">
              <w:rPr>
                <w:lang w:val="en-GB"/>
              </w:rPr>
              <w:t xml:space="preserve">Technical provisions calculated as a sum of BE and RM, Gross Best Estimate — Total (Health </w:t>
            </w:r>
            <w:proofErr w:type="gramStart"/>
            <w:r w:rsidRPr="004E5748">
              <w:rPr>
                <w:lang w:val="en-GB"/>
              </w:rPr>
              <w:t>similar to</w:t>
            </w:r>
            <w:proofErr w:type="gramEnd"/>
            <w:r w:rsidRPr="004E5748">
              <w:rPr>
                <w:lang w:val="en-GB"/>
              </w:rPr>
              <w:t xml:space="preserve"> life insurance)</w:t>
            </w:r>
          </w:p>
        </w:tc>
        <w:tc>
          <w:tcPr>
            <w:tcW w:w="4179" w:type="dxa"/>
            <w:tcBorders>
              <w:top w:val="single" w:sz="2" w:space="0" w:color="auto"/>
              <w:left w:val="single" w:sz="2" w:space="0" w:color="auto"/>
              <w:bottom w:val="single" w:sz="2" w:space="0" w:color="auto"/>
              <w:right w:val="single" w:sz="2" w:space="0" w:color="auto"/>
            </w:tcBorders>
          </w:tcPr>
          <w:p w14:paraId="5C1F80A4" w14:textId="4C0FAD16" w:rsidR="00FF5BA6" w:rsidRPr="004E5748" w:rsidRDefault="00FF5BA6" w:rsidP="00FF0B3F">
            <w:pPr>
              <w:pStyle w:val="NormalLeft"/>
              <w:rPr>
                <w:lang w:val="en-GB"/>
              </w:rPr>
            </w:pPr>
            <w:r w:rsidRPr="004E5748">
              <w:rPr>
                <w:lang w:val="en-GB"/>
              </w:rPr>
              <w:t xml:space="preserve">Total amount of Gross Best estimate (no deduction of reinsurance, SPVs and Finite Re </w:t>
            </w:r>
            <w:r w:rsidR="007C3F4D">
              <w:rPr>
                <w:lang w:val="en-GB"/>
              </w:rPr>
              <w:t>in accordance with</w:t>
            </w:r>
            <w:r w:rsidRPr="004E5748">
              <w:rPr>
                <w:lang w:val="en-GB"/>
              </w:rPr>
              <w:t xml:space="preserve"> Article 77(2) of Directive 2009/138/EC), for Health </w:t>
            </w:r>
            <w:proofErr w:type="gramStart"/>
            <w:r w:rsidRPr="004E5748">
              <w:rPr>
                <w:lang w:val="en-GB"/>
              </w:rPr>
              <w:t>similar to</w:t>
            </w:r>
            <w:proofErr w:type="gramEnd"/>
            <w:r w:rsidRPr="004E5748">
              <w:rPr>
                <w:lang w:val="en-GB"/>
              </w:rPr>
              <w:t xml:space="preserve"> life insurance.</w:t>
            </w:r>
          </w:p>
        </w:tc>
      </w:tr>
      <w:tr w:rsidR="00F672D2" w:rsidRPr="000C7CC5" w14:paraId="05FEB6BC" w14:textId="77777777" w:rsidTr="00A578BF">
        <w:tc>
          <w:tcPr>
            <w:tcW w:w="2229" w:type="dxa"/>
            <w:tcBorders>
              <w:top w:val="single" w:sz="2" w:space="0" w:color="auto"/>
              <w:left w:val="single" w:sz="2" w:space="0" w:color="auto"/>
              <w:bottom w:val="single" w:sz="2" w:space="0" w:color="auto"/>
              <w:right w:val="single" w:sz="2" w:space="0" w:color="auto"/>
            </w:tcBorders>
          </w:tcPr>
          <w:p w14:paraId="1D91C2DD" w14:textId="77777777" w:rsidR="00FF5BA6" w:rsidRPr="004E5748" w:rsidRDefault="00FF5BA6" w:rsidP="00FF0B3F">
            <w:pPr>
              <w:pStyle w:val="NormalLeft"/>
              <w:rPr>
                <w:lang w:val="en-GB"/>
              </w:rPr>
            </w:pPr>
            <w:r w:rsidRPr="004E5748">
              <w:rPr>
                <w:lang w:val="en-GB"/>
              </w:rPr>
              <w:t xml:space="preserve">C0020, C0040, C0050, C0070, C0080, C0090, C0100 to C0140, C0170, C0180, </w:t>
            </w:r>
            <w:r w:rsidRPr="004E5748">
              <w:rPr>
                <w:lang w:val="en-GB"/>
              </w:rPr>
              <w:lastRenderedPageBreak/>
              <w:t>C0190, C0200/R0040</w:t>
            </w:r>
          </w:p>
        </w:tc>
        <w:tc>
          <w:tcPr>
            <w:tcW w:w="2878" w:type="dxa"/>
            <w:tcBorders>
              <w:top w:val="single" w:sz="2" w:space="0" w:color="auto"/>
              <w:left w:val="single" w:sz="2" w:space="0" w:color="auto"/>
              <w:bottom w:val="single" w:sz="2" w:space="0" w:color="auto"/>
              <w:right w:val="single" w:sz="2" w:space="0" w:color="auto"/>
            </w:tcBorders>
          </w:tcPr>
          <w:p w14:paraId="7BED50C7" w14:textId="77777777" w:rsidR="00FF5BA6" w:rsidRPr="004E5748" w:rsidRDefault="00FF5BA6" w:rsidP="00FF0B3F">
            <w:pPr>
              <w:pStyle w:val="NormalLeft"/>
              <w:rPr>
                <w:lang w:val="en-GB"/>
              </w:rPr>
            </w:pPr>
            <w:r w:rsidRPr="004E5748">
              <w:rPr>
                <w:lang w:val="en-GB"/>
              </w:rPr>
              <w:lastRenderedPageBreak/>
              <w:t>Total Recoverables from reinsurance/SPV and Finite Re after the adjustment for expected losses due to counterparty default</w:t>
            </w:r>
          </w:p>
        </w:tc>
        <w:tc>
          <w:tcPr>
            <w:tcW w:w="4179" w:type="dxa"/>
            <w:tcBorders>
              <w:top w:val="single" w:sz="2" w:space="0" w:color="auto"/>
              <w:left w:val="single" w:sz="2" w:space="0" w:color="auto"/>
              <w:bottom w:val="single" w:sz="2" w:space="0" w:color="auto"/>
              <w:right w:val="single" w:sz="2" w:space="0" w:color="auto"/>
            </w:tcBorders>
          </w:tcPr>
          <w:p w14:paraId="5A40E0D8" w14:textId="3630A4CA" w:rsidR="00FF5BA6" w:rsidRPr="004E5748" w:rsidRDefault="00FF5BA6" w:rsidP="00044102">
            <w:pPr>
              <w:pStyle w:val="NormalLeft"/>
              <w:rPr>
                <w:lang w:val="en-GB"/>
              </w:rPr>
            </w:pPr>
            <w:r w:rsidRPr="004E5748">
              <w:rPr>
                <w:lang w:val="en-GB"/>
              </w:rPr>
              <w:t xml:space="preserve">Amount of Recoverables after adjustment for expected losses due to possibility of default of the reinsurer, as </w:t>
            </w:r>
            <w:r w:rsidR="00044102">
              <w:rPr>
                <w:lang w:val="en-GB"/>
              </w:rPr>
              <w:t>laid down</w:t>
            </w:r>
            <w:r w:rsidR="00044102" w:rsidRPr="004E5748">
              <w:rPr>
                <w:lang w:val="en-GB"/>
              </w:rPr>
              <w:t xml:space="preserve"> </w:t>
            </w:r>
            <w:r w:rsidRPr="004E5748">
              <w:rPr>
                <w:lang w:val="en-GB"/>
              </w:rPr>
              <w:t xml:space="preserve">in Article 81 of Directive 2009/138/EC, including ceded intra group reinsurance, per each line of </w:t>
            </w:r>
            <w:r w:rsidRPr="004E5748">
              <w:rPr>
                <w:lang w:val="en-GB"/>
              </w:rPr>
              <w:lastRenderedPageBreak/>
              <w:t xml:space="preserve">business, as </w:t>
            </w:r>
            <w:r w:rsidR="00044102">
              <w:rPr>
                <w:lang w:val="en-GB"/>
              </w:rPr>
              <w:t>specified</w:t>
            </w:r>
            <w:r w:rsidR="00044102" w:rsidRPr="004E5748">
              <w:rPr>
                <w:lang w:val="en-GB"/>
              </w:rPr>
              <w:t xml:space="preserve"> </w:t>
            </w:r>
            <w:r w:rsidRPr="004E5748">
              <w:rPr>
                <w:lang w:val="en-GB"/>
              </w:rPr>
              <w:t>in Annex I to Delegated Regulation (EU) 2015/35.</w:t>
            </w:r>
          </w:p>
        </w:tc>
      </w:tr>
      <w:tr w:rsidR="00F672D2" w:rsidRPr="000C7CC5" w14:paraId="10EC0002" w14:textId="77777777" w:rsidTr="00A578BF">
        <w:tc>
          <w:tcPr>
            <w:tcW w:w="2229" w:type="dxa"/>
            <w:tcBorders>
              <w:top w:val="single" w:sz="2" w:space="0" w:color="auto"/>
              <w:left w:val="single" w:sz="2" w:space="0" w:color="auto"/>
              <w:bottom w:val="single" w:sz="2" w:space="0" w:color="auto"/>
              <w:right w:val="single" w:sz="2" w:space="0" w:color="auto"/>
            </w:tcBorders>
          </w:tcPr>
          <w:p w14:paraId="17B4EBDE" w14:textId="77777777" w:rsidR="00FF5BA6" w:rsidRPr="004E5748" w:rsidRDefault="00FF5BA6" w:rsidP="00FF0B3F">
            <w:pPr>
              <w:pStyle w:val="NormalLeft"/>
              <w:rPr>
                <w:lang w:val="en-GB"/>
              </w:rPr>
            </w:pPr>
            <w:r w:rsidRPr="004E5748">
              <w:rPr>
                <w:lang w:val="en-GB"/>
              </w:rPr>
              <w:lastRenderedPageBreak/>
              <w:t>C0150/R0080</w:t>
            </w:r>
          </w:p>
        </w:tc>
        <w:tc>
          <w:tcPr>
            <w:tcW w:w="2878" w:type="dxa"/>
            <w:tcBorders>
              <w:top w:val="single" w:sz="2" w:space="0" w:color="auto"/>
              <w:left w:val="single" w:sz="2" w:space="0" w:color="auto"/>
              <w:bottom w:val="single" w:sz="2" w:space="0" w:color="auto"/>
              <w:right w:val="single" w:sz="2" w:space="0" w:color="auto"/>
            </w:tcBorders>
          </w:tcPr>
          <w:p w14:paraId="12C96583" w14:textId="77777777" w:rsidR="00FF5BA6" w:rsidRPr="004E5748" w:rsidRDefault="00FF5BA6" w:rsidP="00FF0B3F">
            <w:pPr>
              <w:pStyle w:val="NormalLeft"/>
              <w:rPr>
                <w:lang w:val="en-GB"/>
              </w:rPr>
            </w:pPr>
            <w:r w:rsidRPr="004E5748">
              <w:rPr>
                <w:lang w:val="en-GB"/>
              </w:rPr>
              <w:t>Total Recoverables from reinsurance/SPV and Finite Re after the adjustment for expected losses due to counterparty default — Total (Life other than health insurance, incl. Unit–Linked)</w:t>
            </w:r>
          </w:p>
        </w:tc>
        <w:tc>
          <w:tcPr>
            <w:tcW w:w="4179" w:type="dxa"/>
            <w:tcBorders>
              <w:top w:val="single" w:sz="2" w:space="0" w:color="auto"/>
              <w:left w:val="single" w:sz="2" w:space="0" w:color="auto"/>
              <w:bottom w:val="single" w:sz="2" w:space="0" w:color="auto"/>
              <w:right w:val="single" w:sz="2" w:space="0" w:color="auto"/>
            </w:tcBorders>
          </w:tcPr>
          <w:p w14:paraId="53481F77" w14:textId="032EAD88" w:rsidR="00FF5BA6" w:rsidRPr="004E5748" w:rsidRDefault="00FF5BA6" w:rsidP="00FF0B3F">
            <w:pPr>
              <w:pStyle w:val="NormalLeft"/>
              <w:rPr>
                <w:lang w:val="en-GB"/>
              </w:rPr>
            </w:pPr>
            <w:r w:rsidRPr="004E5748">
              <w:rPr>
                <w:lang w:val="en-GB"/>
              </w:rPr>
              <w:t xml:space="preserve">Total amount of Recoverables after adjustment for expected losses due to possibility of default of the reinsurer, as defined in </w:t>
            </w:r>
            <w:r w:rsidR="00CE771F">
              <w:rPr>
                <w:lang w:val="en-GB"/>
              </w:rPr>
              <w:t>Article</w:t>
            </w:r>
            <w:r w:rsidRPr="004E5748">
              <w:rPr>
                <w:lang w:val="en-GB"/>
              </w:rPr>
              <w:t xml:space="preserve"> 81 of Directive 2009/138/EC, including ceded intra group reinsurance, for Life other than health insurance, including Unit–Linked.</w:t>
            </w:r>
          </w:p>
        </w:tc>
      </w:tr>
      <w:tr w:rsidR="00F672D2" w:rsidRPr="000C7CC5" w14:paraId="2B76A807" w14:textId="77777777" w:rsidTr="00A578BF">
        <w:tc>
          <w:tcPr>
            <w:tcW w:w="2229" w:type="dxa"/>
            <w:tcBorders>
              <w:top w:val="single" w:sz="2" w:space="0" w:color="auto"/>
              <w:left w:val="single" w:sz="2" w:space="0" w:color="auto"/>
              <w:bottom w:val="single" w:sz="2" w:space="0" w:color="auto"/>
              <w:right w:val="single" w:sz="2" w:space="0" w:color="auto"/>
            </w:tcBorders>
          </w:tcPr>
          <w:p w14:paraId="48C91628" w14:textId="77777777" w:rsidR="00FF5BA6" w:rsidRPr="004E5748" w:rsidRDefault="00FF5BA6" w:rsidP="00FF0B3F">
            <w:pPr>
              <w:pStyle w:val="NormalLeft"/>
              <w:rPr>
                <w:lang w:val="en-GB"/>
              </w:rPr>
            </w:pPr>
            <w:r w:rsidRPr="004E5748">
              <w:rPr>
                <w:lang w:val="en-GB"/>
              </w:rPr>
              <w:t>C0210/R0080</w:t>
            </w:r>
          </w:p>
        </w:tc>
        <w:tc>
          <w:tcPr>
            <w:tcW w:w="2878" w:type="dxa"/>
            <w:tcBorders>
              <w:top w:val="single" w:sz="2" w:space="0" w:color="auto"/>
              <w:left w:val="single" w:sz="2" w:space="0" w:color="auto"/>
              <w:bottom w:val="single" w:sz="2" w:space="0" w:color="auto"/>
              <w:right w:val="single" w:sz="2" w:space="0" w:color="auto"/>
            </w:tcBorders>
          </w:tcPr>
          <w:p w14:paraId="6563D6AB" w14:textId="77777777" w:rsidR="00FF5BA6" w:rsidRPr="004E5748" w:rsidRDefault="00FF5BA6" w:rsidP="00FF0B3F">
            <w:pPr>
              <w:pStyle w:val="NormalLeft"/>
              <w:rPr>
                <w:lang w:val="en-GB"/>
              </w:rPr>
            </w:pPr>
            <w:r w:rsidRPr="004E5748">
              <w:rPr>
                <w:lang w:val="en-GB"/>
              </w:rPr>
              <w:t xml:space="preserve">Total Recoverables from reinsurance/SPV and Finite Re after the adjustment for expected losses due to counterparty default — Total (Health </w:t>
            </w:r>
            <w:proofErr w:type="gramStart"/>
            <w:r w:rsidRPr="004E5748">
              <w:rPr>
                <w:lang w:val="en-GB"/>
              </w:rPr>
              <w:t>similar to</w:t>
            </w:r>
            <w:proofErr w:type="gramEnd"/>
            <w:r w:rsidRPr="004E5748">
              <w:rPr>
                <w:lang w:val="en-GB"/>
              </w:rPr>
              <w:t xml:space="preserve"> life insurance)</w:t>
            </w:r>
          </w:p>
        </w:tc>
        <w:tc>
          <w:tcPr>
            <w:tcW w:w="4179" w:type="dxa"/>
            <w:tcBorders>
              <w:top w:val="single" w:sz="2" w:space="0" w:color="auto"/>
              <w:left w:val="single" w:sz="2" w:space="0" w:color="auto"/>
              <w:bottom w:val="single" w:sz="2" w:space="0" w:color="auto"/>
              <w:right w:val="single" w:sz="2" w:space="0" w:color="auto"/>
            </w:tcBorders>
          </w:tcPr>
          <w:p w14:paraId="422F4BAB" w14:textId="30C3ED35" w:rsidR="00FF5BA6" w:rsidRPr="004E5748" w:rsidRDefault="00FF5BA6" w:rsidP="00FF0B3F">
            <w:pPr>
              <w:pStyle w:val="NormalLeft"/>
              <w:rPr>
                <w:lang w:val="en-GB"/>
              </w:rPr>
            </w:pPr>
            <w:r w:rsidRPr="004E5748">
              <w:rPr>
                <w:lang w:val="en-GB"/>
              </w:rPr>
              <w:t xml:space="preserve">Total amount of Recoverables after adjustment for expected losses due to possibility of default of the reinsurer, as defined in </w:t>
            </w:r>
            <w:r w:rsidR="00CE771F">
              <w:rPr>
                <w:lang w:val="en-GB"/>
              </w:rPr>
              <w:t>Article</w:t>
            </w:r>
            <w:r w:rsidRPr="004E5748">
              <w:rPr>
                <w:lang w:val="en-GB"/>
              </w:rPr>
              <w:t xml:space="preserve"> 81 of Directive 2009/138/EC, including ceded intra group reinsurance, for Health </w:t>
            </w:r>
            <w:proofErr w:type="gramStart"/>
            <w:r w:rsidRPr="004E5748">
              <w:rPr>
                <w:lang w:val="en-GB"/>
              </w:rPr>
              <w:t>similar to</w:t>
            </w:r>
            <w:proofErr w:type="gramEnd"/>
            <w:r w:rsidRPr="004E5748">
              <w:rPr>
                <w:lang w:val="en-GB"/>
              </w:rPr>
              <w:t xml:space="preserve"> life insurance.</w:t>
            </w:r>
          </w:p>
        </w:tc>
      </w:tr>
      <w:tr w:rsidR="00F672D2" w:rsidRPr="000C7CC5" w14:paraId="306E3F25" w14:textId="77777777" w:rsidTr="00A578BF">
        <w:tc>
          <w:tcPr>
            <w:tcW w:w="2229" w:type="dxa"/>
            <w:tcBorders>
              <w:top w:val="single" w:sz="2" w:space="0" w:color="auto"/>
              <w:left w:val="single" w:sz="2" w:space="0" w:color="auto"/>
              <w:bottom w:val="single" w:sz="2" w:space="0" w:color="auto"/>
              <w:right w:val="single" w:sz="2" w:space="0" w:color="auto"/>
            </w:tcBorders>
          </w:tcPr>
          <w:p w14:paraId="0218E445" w14:textId="77777777" w:rsidR="00FF5BA6" w:rsidRPr="004E5748" w:rsidRDefault="00FF5BA6" w:rsidP="00FF0B3F">
            <w:pPr>
              <w:pStyle w:val="NormalLeft"/>
              <w:rPr>
                <w:lang w:val="en-GB"/>
              </w:rPr>
            </w:pPr>
            <w:r w:rsidRPr="004E5748">
              <w:rPr>
                <w:lang w:val="en-GB"/>
              </w:rPr>
              <w:t>C0020, C0040, C0050, C0070, C0080, C0090, C0100, C0170, C0180, C0190, C0200/R0090</w:t>
            </w:r>
          </w:p>
        </w:tc>
        <w:tc>
          <w:tcPr>
            <w:tcW w:w="2878" w:type="dxa"/>
            <w:tcBorders>
              <w:top w:val="single" w:sz="2" w:space="0" w:color="auto"/>
              <w:left w:val="single" w:sz="2" w:space="0" w:color="auto"/>
              <w:bottom w:val="single" w:sz="2" w:space="0" w:color="auto"/>
              <w:right w:val="single" w:sz="2" w:space="0" w:color="auto"/>
            </w:tcBorders>
          </w:tcPr>
          <w:p w14:paraId="0FF9E8BC" w14:textId="77777777" w:rsidR="00FF5BA6" w:rsidRPr="004E5748" w:rsidRDefault="00FF5BA6" w:rsidP="00FF0B3F">
            <w:pPr>
              <w:pStyle w:val="NormalLeft"/>
              <w:rPr>
                <w:lang w:val="en-GB"/>
              </w:rPr>
            </w:pPr>
            <w:r w:rsidRPr="004E5748">
              <w:rPr>
                <w:lang w:val="en-GB"/>
              </w:rPr>
              <w:t>Best Estimate minus recoverables from reinsurance/SPV and Finite Re</w:t>
            </w:r>
          </w:p>
        </w:tc>
        <w:tc>
          <w:tcPr>
            <w:tcW w:w="4179" w:type="dxa"/>
            <w:tcBorders>
              <w:top w:val="single" w:sz="2" w:space="0" w:color="auto"/>
              <w:left w:val="single" w:sz="2" w:space="0" w:color="auto"/>
              <w:bottom w:val="single" w:sz="2" w:space="0" w:color="auto"/>
              <w:right w:val="single" w:sz="2" w:space="0" w:color="auto"/>
            </w:tcBorders>
          </w:tcPr>
          <w:p w14:paraId="01623A96" w14:textId="62E2DD89" w:rsidR="00FF5BA6" w:rsidRPr="004E5748" w:rsidRDefault="00FF5BA6" w:rsidP="00FF0B3F">
            <w:pPr>
              <w:pStyle w:val="NormalLeft"/>
              <w:rPr>
                <w:lang w:val="en-GB"/>
              </w:rPr>
            </w:pPr>
            <w:r w:rsidRPr="004E5748">
              <w:rPr>
                <w:lang w:val="en-GB"/>
              </w:rPr>
              <w:t xml:space="preserve">Amount of Best Estimate minus recoverables from reinsurance/SPV </w:t>
            </w:r>
            <w:ins w:id="209" w:author="Author">
              <w:r w:rsidR="008220B2" w:rsidRPr="001669F9">
                <w:rPr>
                  <w:lang w:val="en-GB"/>
                </w:rPr>
                <w:t xml:space="preserve">and Finite Re after adjustment for expected losses due to possibility of default of the reinsurer, as defined in </w:t>
              </w:r>
              <w:r w:rsidR="00E2558B">
                <w:rPr>
                  <w:lang w:val="en-GB"/>
                </w:rPr>
                <w:t>A</w:t>
              </w:r>
              <w:r w:rsidR="008220B2" w:rsidRPr="001669F9">
                <w:rPr>
                  <w:lang w:val="en-GB"/>
                </w:rPr>
                <w:t>rt. 81 of Directive 2009/138/</w:t>
              </w:r>
              <w:proofErr w:type="spellStart"/>
              <w:proofErr w:type="gramStart"/>
              <w:r w:rsidR="008220B2" w:rsidRPr="001669F9">
                <w:rPr>
                  <w:lang w:val="en-GB"/>
                </w:rPr>
                <w:t>EC,</w:t>
              </w:r>
            </w:ins>
            <w:r w:rsidRPr="004E5748">
              <w:rPr>
                <w:lang w:val="en-GB"/>
              </w:rPr>
              <w:t>per</w:t>
            </w:r>
            <w:proofErr w:type="spellEnd"/>
            <w:proofErr w:type="gramEnd"/>
            <w:r w:rsidRPr="004E5748">
              <w:rPr>
                <w:lang w:val="en-GB"/>
              </w:rPr>
              <w:t xml:space="preserve"> Line of </w:t>
            </w:r>
            <w:proofErr w:type="spellStart"/>
            <w:r w:rsidRPr="004E5748">
              <w:rPr>
                <w:lang w:val="en-GB"/>
              </w:rPr>
              <w:t>Busines</w:t>
            </w:r>
            <w:proofErr w:type="spellEnd"/>
          </w:p>
        </w:tc>
      </w:tr>
      <w:tr w:rsidR="00F672D2" w:rsidRPr="000C7CC5" w14:paraId="17628D54" w14:textId="77777777" w:rsidTr="00A578BF">
        <w:tc>
          <w:tcPr>
            <w:tcW w:w="2229" w:type="dxa"/>
            <w:tcBorders>
              <w:top w:val="single" w:sz="2" w:space="0" w:color="auto"/>
              <w:left w:val="single" w:sz="2" w:space="0" w:color="auto"/>
              <w:bottom w:val="single" w:sz="2" w:space="0" w:color="auto"/>
              <w:right w:val="single" w:sz="2" w:space="0" w:color="auto"/>
            </w:tcBorders>
          </w:tcPr>
          <w:p w14:paraId="10794031" w14:textId="77777777" w:rsidR="00FF5BA6" w:rsidRPr="004E5748" w:rsidRDefault="00FF5BA6" w:rsidP="00FF0B3F">
            <w:pPr>
              <w:pStyle w:val="NormalLeft"/>
              <w:rPr>
                <w:lang w:val="en-GB"/>
              </w:rPr>
            </w:pPr>
            <w:r w:rsidRPr="004E5748">
              <w:rPr>
                <w:lang w:val="en-GB"/>
              </w:rPr>
              <w:t>C0150/R0090</w:t>
            </w:r>
          </w:p>
        </w:tc>
        <w:tc>
          <w:tcPr>
            <w:tcW w:w="2878" w:type="dxa"/>
            <w:tcBorders>
              <w:top w:val="single" w:sz="2" w:space="0" w:color="auto"/>
              <w:left w:val="single" w:sz="2" w:space="0" w:color="auto"/>
              <w:bottom w:val="single" w:sz="2" w:space="0" w:color="auto"/>
              <w:right w:val="single" w:sz="2" w:space="0" w:color="auto"/>
            </w:tcBorders>
          </w:tcPr>
          <w:p w14:paraId="16A05D4D" w14:textId="77777777" w:rsidR="00FF5BA6" w:rsidRPr="004E5748" w:rsidRDefault="00FF5BA6" w:rsidP="00FF0B3F">
            <w:pPr>
              <w:pStyle w:val="NormalLeft"/>
              <w:rPr>
                <w:lang w:val="en-GB"/>
              </w:rPr>
            </w:pPr>
            <w:r w:rsidRPr="004E5748">
              <w:rPr>
                <w:lang w:val="en-GB"/>
              </w:rPr>
              <w:t>Best Estimate minus recoverables from reinsurance/SPV and Finite Re — Total (Life other than health insurance, incl. Unit–Linked)</w:t>
            </w:r>
          </w:p>
        </w:tc>
        <w:tc>
          <w:tcPr>
            <w:tcW w:w="4179" w:type="dxa"/>
            <w:tcBorders>
              <w:top w:val="single" w:sz="2" w:space="0" w:color="auto"/>
              <w:left w:val="single" w:sz="2" w:space="0" w:color="auto"/>
              <w:bottom w:val="single" w:sz="2" w:space="0" w:color="auto"/>
              <w:right w:val="single" w:sz="2" w:space="0" w:color="auto"/>
            </w:tcBorders>
          </w:tcPr>
          <w:p w14:paraId="2128055D" w14:textId="0A333ECC" w:rsidR="00FF5BA6" w:rsidRPr="004E5748" w:rsidRDefault="00FF5BA6" w:rsidP="00FF0B3F">
            <w:pPr>
              <w:pStyle w:val="NormalLeft"/>
              <w:rPr>
                <w:lang w:val="en-GB"/>
              </w:rPr>
            </w:pPr>
            <w:r w:rsidRPr="004E5748">
              <w:rPr>
                <w:lang w:val="en-GB"/>
              </w:rPr>
              <w:t>Total amount of Best Estimate minus recoverables from reinsurance/SPV and Finite Re,</w:t>
            </w:r>
            <w:ins w:id="210" w:author="Author">
              <w:r w:rsidR="00E2558B" w:rsidRPr="001669F9">
                <w:rPr>
                  <w:lang w:val="en-GB"/>
                </w:rPr>
                <w:t xml:space="preserve"> after adjustment for expected losses due to possibility of default of the reinsurer, as defined in </w:t>
              </w:r>
              <w:r w:rsidR="00E2558B">
                <w:rPr>
                  <w:lang w:val="en-GB"/>
                </w:rPr>
                <w:t>A</w:t>
              </w:r>
              <w:r w:rsidR="00E2558B" w:rsidRPr="001669F9">
                <w:rPr>
                  <w:lang w:val="en-GB"/>
                </w:rPr>
                <w:t>rt. 81 of Directive 2009/138/EC,</w:t>
              </w:r>
            </w:ins>
            <w:r w:rsidRPr="004E5748">
              <w:rPr>
                <w:lang w:val="en-GB"/>
              </w:rPr>
              <w:t xml:space="preserve"> for Life other than health insurance, including Unit–Linked.</w:t>
            </w:r>
          </w:p>
        </w:tc>
      </w:tr>
      <w:tr w:rsidR="00F672D2" w:rsidRPr="000C7CC5" w14:paraId="6F842763" w14:textId="77777777" w:rsidTr="00A578BF">
        <w:tc>
          <w:tcPr>
            <w:tcW w:w="2229" w:type="dxa"/>
            <w:tcBorders>
              <w:top w:val="single" w:sz="2" w:space="0" w:color="auto"/>
              <w:left w:val="single" w:sz="2" w:space="0" w:color="auto"/>
              <w:bottom w:val="single" w:sz="2" w:space="0" w:color="auto"/>
              <w:right w:val="single" w:sz="2" w:space="0" w:color="auto"/>
            </w:tcBorders>
          </w:tcPr>
          <w:p w14:paraId="3AD484C1" w14:textId="77777777" w:rsidR="00FF5BA6" w:rsidRPr="004E5748" w:rsidRDefault="00FF5BA6" w:rsidP="00FF0B3F">
            <w:pPr>
              <w:pStyle w:val="NormalLeft"/>
              <w:rPr>
                <w:lang w:val="en-GB"/>
              </w:rPr>
            </w:pPr>
            <w:r w:rsidRPr="004E5748">
              <w:rPr>
                <w:lang w:val="en-GB"/>
              </w:rPr>
              <w:t>C0210/R0090</w:t>
            </w:r>
          </w:p>
        </w:tc>
        <w:tc>
          <w:tcPr>
            <w:tcW w:w="2878" w:type="dxa"/>
            <w:tcBorders>
              <w:top w:val="single" w:sz="2" w:space="0" w:color="auto"/>
              <w:left w:val="single" w:sz="2" w:space="0" w:color="auto"/>
              <w:bottom w:val="single" w:sz="2" w:space="0" w:color="auto"/>
              <w:right w:val="single" w:sz="2" w:space="0" w:color="auto"/>
            </w:tcBorders>
          </w:tcPr>
          <w:p w14:paraId="05F5A8E9" w14:textId="77777777" w:rsidR="00FF5BA6" w:rsidRPr="004E5748" w:rsidRDefault="00FF5BA6" w:rsidP="00FF0B3F">
            <w:pPr>
              <w:pStyle w:val="NormalLeft"/>
              <w:rPr>
                <w:lang w:val="en-GB"/>
              </w:rPr>
            </w:pPr>
            <w:r w:rsidRPr="004E5748">
              <w:rPr>
                <w:lang w:val="en-GB"/>
              </w:rPr>
              <w:t xml:space="preserve">Best estimate minus recoverables from reinsurance/SPV and Finite Re — Total (Health </w:t>
            </w:r>
            <w:proofErr w:type="gramStart"/>
            <w:r w:rsidRPr="004E5748">
              <w:rPr>
                <w:lang w:val="en-GB"/>
              </w:rPr>
              <w:t>similar to</w:t>
            </w:r>
            <w:proofErr w:type="gramEnd"/>
            <w:r w:rsidRPr="004E5748">
              <w:rPr>
                <w:lang w:val="en-GB"/>
              </w:rPr>
              <w:t xml:space="preserve"> life insurance)</w:t>
            </w:r>
          </w:p>
        </w:tc>
        <w:tc>
          <w:tcPr>
            <w:tcW w:w="4179" w:type="dxa"/>
            <w:tcBorders>
              <w:top w:val="single" w:sz="2" w:space="0" w:color="auto"/>
              <w:left w:val="single" w:sz="2" w:space="0" w:color="auto"/>
              <w:bottom w:val="single" w:sz="2" w:space="0" w:color="auto"/>
              <w:right w:val="single" w:sz="2" w:space="0" w:color="auto"/>
            </w:tcBorders>
          </w:tcPr>
          <w:p w14:paraId="3C5DA4B2" w14:textId="6B0DC5CF" w:rsidR="00FF5BA6" w:rsidRPr="004E5748" w:rsidRDefault="00FF5BA6" w:rsidP="00FF0B3F">
            <w:pPr>
              <w:pStyle w:val="NormalLeft"/>
              <w:rPr>
                <w:lang w:val="en-GB"/>
              </w:rPr>
            </w:pPr>
            <w:r w:rsidRPr="004E5748">
              <w:rPr>
                <w:lang w:val="en-GB"/>
              </w:rPr>
              <w:t xml:space="preserve">Total amount of </w:t>
            </w:r>
            <w:proofErr w:type="gramStart"/>
            <w:r w:rsidRPr="004E5748">
              <w:rPr>
                <w:lang w:val="en-GB"/>
              </w:rPr>
              <w:t>Best</w:t>
            </w:r>
            <w:proofErr w:type="gramEnd"/>
            <w:r w:rsidRPr="004E5748">
              <w:rPr>
                <w:lang w:val="en-GB"/>
              </w:rPr>
              <w:t xml:space="preserve"> estimate minus recoverables from reinsurance/SPV and Finite Re </w:t>
            </w:r>
            <w:ins w:id="211" w:author="Author">
              <w:r w:rsidR="0067496F" w:rsidRPr="001669F9">
                <w:rPr>
                  <w:lang w:val="en-GB"/>
                </w:rPr>
                <w:t>after adjustment for expected losses due to possibility of default of the reinsurer, as defined in art. 81 of Directive 2009/138/</w:t>
              </w:r>
              <w:proofErr w:type="spellStart"/>
              <w:proofErr w:type="gramStart"/>
              <w:r w:rsidR="0067496F" w:rsidRPr="001669F9">
                <w:rPr>
                  <w:lang w:val="en-GB"/>
                </w:rPr>
                <w:t>EC,</w:t>
              </w:r>
            </w:ins>
            <w:r w:rsidRPr="004E5748">
              <w:rPr>
                <w:lang w:val="en-GB"/>
              </w:rPr>
              <w:t>for</w:t>
            </w:r>
            <w:proofErr w:type="spellEnd"/>
            <w:proofErr w:type="gramEnd"/>
            <w:r w:rsidRPr="004E5748">
              <w:rPr>
                <w:lang w:val="en-GB"/>
              </w:rPr>
              <w:t xml:space="preserve"> Health </w:t>
            </w:r>
            <w:proofErr w:type="gramStart"/>
            <w:r w:rsidRPr="004E5748">
              <w:rPr>
                <w:lang w:val="en-GB"/>
              </w:rPr>
              <w:t>similar to</w:t>
            </w:r>
            <w:proofErr w:type="gramEnd"/>
            <w:r w:rsidRPr="004E5748">
              <w:rPr>
                <w:lang w:val="en-GB"/>
              </w:rPr>
              <w:t xml:space="preserve"> life insurance.</w:t>
            </w:r>
          </w:p>
        </w:tc>
      </w:tr>
      <w:tr w:rsidR="00F672D2" w:rsidRPr="000C7CC5" w14:paraId="4B156043" w14:textId="77777777" w:rsidTr="00A578BF">
        <w:tc>
          <w:tcPr>
            <w:tcW w:w="2229" w:type="dxa"/>
            <w:tcBorders>
              <w:top w:val="single" w:sz="2" w:space="0" w:color="auto"/>
              <w:left w:val="single" w:sz="2" w:space="0" w:color="auto"/>
              <w:bottom w:val="single" w:sz="2" w:space="0" w:color="auto"/>
              <w:right w:val="single" w:sz="2" w:space="0" w:color="auto"/>
            </w:tcBorders>
          </w:tcPr>
          <w:p w14:paraId="3BE8024B" w14:textId="77777777" w:rsidR="00FF5BA6" w:rsidRPr="004E5748" w:rsidRDefault="00FF5BA6" w:rsidP="00FF0B3F">
            <w:pPr>
              <w:pStyle w:val="NormalLeft"/>
              <w:rPr>
                <w:lang w:val="en-GB"/>
              </w:rPr>
            </w:pPr>
            <w:r w:rsidRPr="004E5748">
              <w:rPr>
                <w:lang w:val="en-GB"/>
              </w:rPr>
              <w:t xml:space="preserve">C0020, C0030, C0060, C0090, C0100 to C0140, </w:t>
            </w:r>
            <w:r w:rsidRPr="004E5748">
              <w:rPr>
                <w:lang w:val="en-GB"/>
              </w:rPr>
              <w:lastRenderedPageBreak/>
              <w:t>C0160, C0190, C0200/R0100</w:t>
            </w:r>
          </w:p>
        </w:tc>
        <w:tc>
          <w:tcPr>
            <w:tcW w:w="2878" w:type="dxa"/>
            <w:tcBorders>
              <w:top w:val="single" w:sz="2" w:space="0" w:color="auto"/>
              <w:left w:val="single" w:sz="2" w:space="0" w:color="auto"/>
              <w:bottom w:val="single" w:sz="2" w:space="0" w:color="auto"/>
              <w:right w:val="single" w:sz="2" w:space="0" w:color="auto"/>
            </w:tcBorders>
          </w:tcPr>
          <w:p w14:paraId="4EACBE81" w14:textId="77777777" w:rsidR="00FF5BA6" w:rsidRPr="004E5748" w:rsidRDefault="00FF5BA6" w:rsidP="00FF0B3F">
            <w:pPr>
              <w:pStyle w:val="NormalLeft"/>
              <w:rPr>
                <w:lang w:val="en-GB"/>
              </w:rPr>
            </w:pPr>
            <w:r w:rsidRPr="004E5748">
              <w:rPr>
                <w:lang w:val="en-GB"/>
              </w:rPr>
              <w:lastRenderedPageBreak/>
              <w:t>Risk Margin</w:t>
            </w:r>
          </w:p>
        </w:tc>
        <w:tc>
          <w:tcPr>
            <w:tcW w:w="4179" w:type="dxa"/>
            <w:tcBorders>
              <w:top w:val="single" w:sz="2" w:space="0" w:color="auto"/>
              <w:left w:val="single" w:sz="2" w:space="0" w:color="auto"/>
              <w:bottom w:val="single" w:sz="2" w:space="0" w:color="auto"/>
              <w:right w:val="single" w:sz="2" w:space="0" w:color="auto"/>
            </w:tcBorders>
          </w:tcPr>
          <w:p w14:paraId="54152ABC" w14:textId="4B6E8B4E" w:rsidR="00FF5BA6" w:rsidRPr="004E5748" w:rsidRDefault="00FF5BA6" w:rsidP="00044102">
            <w:pPr>
              <w:pStyle w:val="NormalLeft"/>
              <w:rPr>
                <w:lang w:val="en-GB"/>
              </w:rPr>
            </w:pPr>
            <w:r w:rsidRPr="004E5748">
              <w:rPr>
                <w:lang w:val="en-GB"/>
              </w:rPr>
              <w:t xml:space="preserve">Amount of Risk margin, as </w:t>
            </w:r>
            <w:r w:rsidR="00044102">
              <w:rPr>
                <w:lang w:val="en-GB"/>
              </w:rPr>
              <w:t>referred to</w:t>
            </w:r>
            <w:r w:rsidR="00044102" w:rsidRPr="004E5748">
              <w:rPr>
                <w:lang w:val="en-GB"/>
              </w:rPr>
              <w:t xml:space="preserve"> </w:t>
            </w:r>
            <w:r w:rsidRPr="004E5748">
              <w:rPr>
                <w:lang w:val="en-GB"/>
              </w:rPr>
              <w:t xml:space="preserve">in Article 77(3) of Directive 2009/138/EC, per each line of business, as </w:t>
            </w:r>
            <w:r w:rsidR="00044102">
              <w:rPr>
                <w:lang w:val="en-GB"/>
              </w:rPr>
              <w:t>specified</w:t>
            </w:r>
            <w:r w:rsidR="00044102" w:rsidRPr="004E5748">
              <w:rPr>
                <w:lang w:val="en-GB"/>
              </w:rPr>
              <w:t xml:space="preserve"> </w:t>
            </w:r>
            <w:r w:rsidRPr="004E5748">
              <w:rPr>
                <w:lang w:val="en-GB"/>
              </w:rPr>
              <w:t xml:space="preserve">in </w:t>
            </w:r>
            <w:r w:rsidRPr="004E5748">
              <w:rPr>
                <w:lang w:val="en-GB"/>
              </w:rPr>
              <w:lastRenderedPageBreak/>
              <w:t>Annex I to Delegated Regulation (EU) 2015/35.</w:t>
            </w:r>
          </w:p>
        </w:tc>
      </w:tr>
      <w:tr w:rsidR="00F672D2" w:rsidRPr="000C7CC5" w14:paraId="30E92D17" w14:textId="77777777" w:rsidTr="00A578BF">
        <w:tc>
          <w:tcPr>
            <w:tcW w:w="2229" w:type="dxa"/>
            <w:tcBorders>
              <w:top w:val="single" w:sz="2" w:space="0" w:color="auto"/>
              <w:left w:val="single" w:sz="2" w:space="0" w:color="auto"/>
              <w:bottom w:val="single" w:sz="2" w:space="0" w:color="auto"/>
              <w:right w:val="single" w:sz="2" w:space="0" w:color="auto"/>
            </w:tcBorders>
          </w:tcPr>
          <w:p w14:paraId="0E1ACEBF" w14:textId="77777777" w:rsidR="00FF5BA6" w:rsidRPr="004E5748" w:rsidRDefault="00FF5BA6" w:rsidP="00FF0B3F">
            <w:pPr>
              <w:pStyle w:val="NormalLeft"/>
              <w:rPr>
                <w:lang w:val="en-GB"/>
              </w:rPr>
            </w:pPr>
            <w:r w:rsidRPr="004E5748">
              <w:rPr>
                <w:lang w:val="en-GB"/>
              </w:rPr>
              <w:lastRenderedPageBreak/>
              <w:t>C0150/R0100</w:t>
            </w:r>
          </w:p>
        </w:tc>
        <w:tc>
          <w:tcPr>
            <w:tcW w:w="2878" w:type="dxa"/>
            <w:tcBorders>
              <w:top w:val="single" w:sz="2" w:space="0" w:color="auto"/>
              <w:left w:val="single" w:sz="2" w:space="0" w:color="auto"/>
              <w:bottom w:val="single" w:sz="2" w:space="0" w:color="auto"/>
              <w:right w:val="single" w:sz="2" w:space="0" w:color="auto"/>
            </w:tcBorders>
          </w:tcPr>
          <w:p w14:paraId="357A3826" w14:textId="77777777" w:rsidR="00FF5BA6" w:rsidRPr="004E5748" w:rsidRDefault="00FF5BA6" w:rsidP="00FF0B3F">
            <w:pPr>
              <w:pStyle w:val="NormalLeft"/>
              <w:rPr>
                <w:lang w:val="en-GB"/>
              </w:rPr>
            </w:pPr>
            <w:r w:rsidRPr="004E5748">
              <w:rPr>
                <w:lang w:val="en-GB"/>
              </w:rPr>
              <w:t>Risk Margin — Total (Life other than health insurance, incl. Unit–Linked)</w:t>
            </w:r>
          </w:p>
        </w:tc>
        <w:tc>
          <w:tcPr>
            <w:tcW w:w="4179" w:type="dxa"/>
            <w:tcBorders>
              <w:top w:val="single" w:sz="2" w:space="0" w:color="auto"/>
              <w:left w:val="single" w:sz="2" w:space="0" w:color="auto"/>
              <w:bottom w:val="single" w:sz="2" w:space="0" w:color="auto"/>
              <w:right w:val="single" w:sz="2" w:space="0" w:color="auto"/>
            </w:tcBorders>
          </w:tcPr>
          <w:p w14:paraId="2CC8DD93" w14:textId="77777777" w:rsidR="00FF5BA6" w:rsidRPr="004E5748" w:rsidRDefault="00FF5BA6" w:rsidP="00FF0B3F">
            <w:pPr>
              <w:pStyle w:val="NormalLeft"/>
              <w:rPr>
                <w:lang w:val="en-GB"/>
              </w:rPr>
            </w:pPr>
            <w:r w:rsidRPr="004E5748">
              <w:rPr>
                <w:lang w:val="en-GB"/>
              </w:rPr>
              <w:t xml:space="preserve">Total amount of Risk Margin for Life other than health insurance, </w:t>
            </w:r>
            <w:proofErr w:type="spellStart"/>
            <w:r w:rsidRPr="004E5748">
              <w:rPr>
                <w:lang w:val="en-GB"/>
              </w:rPr>
              <w:t>includingUnit</w:t>
            </w:r>
            <w:proofErr w:type="spellEnd"/>
            <w:r w:rsidRPr="004E5748">
              <w:rPr>
                <w:lang w:val="en-GB"/>
              </w:rPr>
              <w:t>–Linked.</w:t>
            </w:r>
          </w:p>
        </w:tc>
      </w:tr>
      <w:tr w:rsidR="00F672D2" w:rsidRPr="000C7CC5" w14:paraId="11519549" w14:textId="77777777" w:rsidTr="00A578BF">
        <w:tc>
          <w:tcPr>
            <w:tcW w:w="2229" w:type="dxa"/>
            <w:tcBorders>
              <w:top w:val="single" w:sz="2" w:space="0" w:color="auto"/>
              <w:left w:val="single" w:sz="2" w:space="0" w:color="auto"/>
              <w:bottom w:val="single" w:sz="2" w:space="0" w:color="auto"/>
              <w:right w:val="single" w:sz="2" w:space="0" w:color="auto"/>
            </w:tcBorders>
          </w:tcPr>
          <w:p w14:paraId="7C739947" w14:textId="77777777" w:rsidR="00FF5BA6" w:rsidRPr="004E5748" w:rsidRDefault="00FF5BA6" w:rsidP="00FF0B3F">
            <w:pPr>
              <w:pStyle w:val="NormalLeft"/>
              <w:rPr>
                <w:lang w:val="en-GB"/>
              </w:rPr>
            </w:pPr>
            <w:r w:rsidRPr="004E5748">
              <w:rPr>
                <w:lang w:val="en-GB"/>
              </w:rPr>
              <w:t>C0210/R0100</w:t>
            </w:r>
          </w:p>
        </w:tc>
        <w:tc>
          <w:tcPr>
            <w:tcW w:w="2878" w:type="dxa"/>
            <w:tcBorders>
              <w:top w:val="single" w:sz="2" w:space="0" w:color="auto"/>
              <w:left w:val="single" w:sz="2" w:space="0" w:color="auto"/>
              <w:bottom w:val="single" w:sz="2" w:space="0" w:color="auto"/>
              <w:right w:val="single" w:sz="2" w:space="0" w:color="auto"/>
            </w:tcBorders>
          </w:tcPr>
          <w:p w14:paraId="79CC3565" w14:textId="77777777" w:rsidR="00FF5BA6" w:rsidRPr="004E5748" w:rsidRDefault="00FF5BA6" w:rsidP="00FF0B3F">
            <w:pPr>
              <w:pStyle w:val="NormalLeft"/>
              <w:rPr>
                <w:lang w:val="en-GB"/>
              </w:rPr>
            </w:pPr>
            <w:r w:rsidRPr="004E5748">
              <w:rPr>
                <w:lang w:val="en-GB"/>
              </w:rPr>
              <w:t xml:space="preserve">Risk Margin — Total (Health </w:t>
            </w:r>
            <w:proofErr w:type="gramStart"/>
            <w:r w:rsidRPr="004E5748">
              <w:rPr>
                <w:lang w:val="en-GB"/>
              </w:rPr>
              <w:t>similar to</w:t>
            </w:r>
            <w:proofErr w:type="gramEnd"/>
            <w:r w:rsidRPr="004E5748">
              <w:rPr>
                <w:lang w:val="en-GB"/>
              </w:rPr>
              <w:t xml:space="preserve"> life insurance)</w:t>
            </w:r>
          </w:p>
        </w:tc>
        <w:tc>
          <w:tcPr>
            <w:tcW w:w="4179" w:type="dxa"/>
            <w:tcBorders>
              <w:top w:val="single" w:sz="2" w:space="0" w:color="auto"/>
              <w:left w:val="single" w:sz="2" w:space="0" w:color="auto"/>
              <w:bottom w:val="single" w:sz="2" w:space="0" w:color="auto"/>
              <w:right w:val="single" w:sz="2" w:space="0" w:color="auto"/>
            </w:tcBorders>
          </w:tcPr>
          <w:p w14:paraId="2A296698" w14:textId="77777777" w:rsidR="00FF5BA6" w:rsidRPr="004E5748" w:rsidRDefault="00FF5BA6" w:rsidP="00FF0B3F">
            <w:pPr>
              <w:pStyle w:val="NormalLeft"/>
              <w:rPr>
                <w:lang w:val="en-GB"/>
              </w:rPr>
            </w:pPr>
            <w:r w:rsidRPr="004E5748">
              <w:rPr>
                <w:lang w:val="en-GB"/>
              </w:rPr>
              <w:t xml:space="preserve">Total amount of Risk Margin for Health </w:t>
            </w:r>
            <w:proofErr w:type="gramStart"/>
            <w:r w:rsidRPr="004E5748">
              <w:rPr>
                <w:lang w:val="en-GB"/>
              </w:rPr>
              <w:t>similar to</w:t>
            </w:r>
            <w:proofErr w:type="gramEnd"/>
            <w:r w:rsidRPr="004E5748">
              <w:rPr>
                <w:lang w:val="en-GB"/>
              </w:rPr>
              <w:t xml:space="preserve"> life insurance.</w:t>
            </w:r>
          </w:p>
        </w:tc>
      </w:tr>
      <w:tr w:rsidR="00F672D2" w:rsidRPr="004E5748" w14:paraId="4DBAA8B6" w14:textId="77777777" w:rsidTr="008B06CE">
        <w:tc>
          <w:tcPr>
            <w:tcW w:w="9286" w:type="dxa"/>
            <w:gridSpan w:val="3"/>
            <w:tcBorders>
              <w:top w:val="single" w:sz="2" w:space="0" w:color="auto"/>
              <w:left w:val="single" w:sz="2" w:space="0" w:color="auto"/>
              <w:bottom w:val="single" w:sz="2" w:space="0" w:color="auto"/>
              <w:right w:val="single" w:sz="2" w:space="0" w:color="auto"/>
            </w:tcBorders>
          </w:tcPr>
          <w:p w14:paraId="0793D763" w14:textId="3C132F87" w:rsidR="00A578BF" w:rsidRPr="004E5748" w:rsidRDefault="00A578BF" w:rsidP="00A97C4E">
            <w:pPr>
              <w:pStyle w:val="NormalCentered"/>
              <w:jc w:val="left"/>
              <w:rPr>
                <w:lang w:val="en-GB"/>
              </w:rPr>
            </w:pPr>
            <w:r w:rsidRPr="004E5748">
              <w:rPr>
                <w:i/>
                <w:iCs/>
                <w:lang w:val="en-GB"/>
              </w:rPr>
              <w:t>Technical provisions — Total</w:t>
            </w:r>
          </w:p>
        </w:tc>
      </w:tr>
      <w:tr w:rsidR="00F672D2" w:rsidRPr="000C7CC5" w14:paraId="064DF9FD" w14:textId="77777777" w:rsidTr="00A578BF">
        <w:tc>
          <w:tcPr>
            <w:tcW w:w="2229" w:type="dxa"/>
            <w:tcBorders>
              <w:top w:val="single" w:sz="2" w:space="0" w:color="auto"/>
              <w:left w:val="single" w:sz="2" w:space="0" w:color="auto"/>
              <w:bottom w:val="single" w:sz="2" w:space="0" w:color="auto"/>
              <w:right w:val="single" w:sz="2" w:space="0" w:color="auto"/>
            </w:tcBorders>
          </w:tcPr>
          <w:p w14:paraId="0CE72D5B" w14:textId="77777777" w:rsidR="00FF5BA6" w:rsidRPr="004E5748" w:rsidRDefault="00FF5BA6" w:rsidP="00FF0B3F">
            <w:pPr>
              <w:pStyle w:val="NormalLeft"/>
              <w:rPr>
                <w:lang w:val="en-GB"/>
              </w:rPr>
            </w:pPr>
            <w:r w:rsidRPr="004E5748">
              <w:rPr>
                <w:lang w:val="en-GB"/>
              </w:rPr>
              <w:t>C0020, C0030, C0060, C0090, C0100, C0160, C0190, C0200/R0200</w:t>
            </w:r>
          </w:p>
        </w:tc>
        <w:tc>
          <w:tcPr>
            <w:tcW w:w="2878" w:type="dxa"/>
            <w:tcBorders>
              <w:top w:val="single" w:sz="2" w:space="0" w:color="auto"/>
              <w:left w:val="single" w:sz="2" w:space="0" w:color="auto"/>
              <w:bottom w:val="single" w:sz="2" w:space="0" w:color="auto"/>
              <w:right w:val="single" w:sz="2" w:space="0" w:color="auto"/>
            </w:tcBorders>
          </w:tcPr>
          <w:p w14:paraId="1BC3AA5E" w14:textId="77777777" w:rsidR="00FF5BA6" w:rsidRPr="004E5748" w:rsidRDefault="00FF5BA6" w:rsidP="00FF0B3F">
            <w:pPr>
              <w:pStyle w:val="NormalLeft"/>
              <w:rPr>
                <w:lang w:val="en-GB"/>
              </w:rPr>
            </w:pPr>
            <w:r w:rsidRPr="004E5748">
              <w:rPr>
                <w:lang w:val="en-GB"/>
              </w:rPr>
              <w:t>Technical Provisions — Total</w:t>
            </w:r>
          </w:p>
        </w:tc>
        <w:tc>
          <w:tcPr>
            <w:tcW w:w="4179" w:type="dxa"/>
            <w:tcBorders>
              <w:top w:val="single" w:sz="2" w:space="0" w:color="auto"/>
              <w:left w:val="single" w:sz="2" w:space="0" w:color="auto"/>
              <w:bottom w:val="single" w:sz="2" w:space="0" w:color="auto"/>
              <w:right w:val="single" w:sz="2" w:space="0" w:color="auto"/>
            </w:tcBorders>
          </w:tcPr>
          <w:p w14:paraId="3C6B955E" w14:textId="6AE3177C" w:rsidR="00FF5BA6" w:rsidRPr="004E5748" w:rsidRDefault="00FF5BA6" w:rsidP="00044102">
            <w:pPr>
              <w:pStyle w:val="NormalLeft"/>
              <w:rPr>
                <w:lang w:val="en-GB"/>
              </w:rPr>
            </w:pPr>
            <w:r w:rsidRPr="004E5748">
              <w:rPr>
                <w:lang w:val="en-GB"/>
              </w:rPr>
              <w:t xml:space="preserve">Total amount of Technical Provisions for each line of business, as </w:t>
            </w:r>
            <w:r w:rsidR="00044102">
              <w:rPr>
                <w:lang w:val="en-GB"/>
              </w:rPr>
              <w:t xml:space="preserve">specified </w:t>
            </w:r>
            <w:r w:rsidRPr="004E5748">
              <w:rPr>
                <w:lang w:val="en-GB"/>
              </w:rPr>
              <w:t>in Annex I to Delegated Regulation (EU) 2015/35, including technical provisions calculated as a whole and after the transitional deduction to technical provisions.</w:t>
            </w:r>
          </w:p>
        </w:tc>
      </w:tr>
      <w:tr w:rsidR="00F672D2" w:rsidRPr="000C7CC5" w14:paraId="122971B6" w14:textId="77777777" w:rsidTr="00A578BF">
        <w:tc>
          <w:tcPr>
            <w:tcW w:w="2229" w:type="dxa"/>
            <w:tcBorders>
              <w:top w:val="single" w:sz="2" w:space="0" w:color="auto"/>
              <w:left w:val="single" w:sz="2" w:space="0" w:color="auto"/>
              <w:bottom w:val="single" w:sz="2" w:space="0" w:color="auto"/>
              <w:right w:val="single" w:sz="2" w:space="0" w:color="auto"/>
            </w:tcBorders>
          </w:tcPr>
          <w:p w14:paraId="787C1348" w14:textId="77777777" w:rsidR="00FF5BA6" w:rsidRPr="004E5748" w:rsidRDefault="00FF5BA6" w:rsidP="00FF0B3F">
            <w:pPr>
              <w:pStyle w:val="NormalLeft"/>
              <w:rPr>
                <w:lang w:val="en-GB"/>
              </w:rPr>
            </w:pPr>
            <w:r w:rsidRPr="004E5748">
              <w:rPr>
                <w:lang w:val="en-GB"/>
              </w:rPr>
              <w:t>C0150/R0200</w:t>
            </w:r>
          </w:p>
        </w:tc>
        <w:tc>
          <w:tcPr>
            <w:tcW w:w="2878" w:type="dxa"/>
            <w:tcBorders>
              <w:top w:val="single" w:sz="2" w:space="0" w:color="auto"/>
              <w:left w:val="single" w:sz="2" w:space="0" w:color="auto"/>
              <w:bottom w:val="single" w:sz="2" w:space="0" w:color="auto"/>
              <w:right w:val="single" w:sz="2" w:space="0" w:color="auto"/>
            </w:tcBorders>
          </w:tcPr>
          <w:p w14:paraId="4AFCB016" w14:textId="02272C9F" w:rsidR="00FF5BA6" w:rsidRPr="004E5748" w:rsidRDefault="00FF5BA6" w:rsidP="00FF0B3F">
            <w:pPr>
              <w:pStyle w:val="NormalLeft"/>
              <w:rPr>
                <w:lang w:val="en-GB"/>
              </w:rPr>
            </w:pPr>
            <w:r w:rsidRPr="004E5748">
              <w:rPr>
                <w:lang w:val="en-GB"/>
              </w:rPr>
              <w:t>Te</w:t>
            </w:r>
            <w:r w:rsidR="009F5611">
              <w:rPr>
                <w:lang w:val="en-GB"/>
              </w:rPr>
              <w:t xml:space="preserve">chnical </w:t>
            </w:r>
            <w:proofErr w:type="gramStart"/>
            <w:r w:rsidR="009F5611">
              <w:rPr>
                <w:lang w:val="en-GB"/>
              </w:rPr>
              <w:t xml:space="preserve">Provisions </w:t>
            </w:r>
            <w:r w:rsidRPr="004E5748">
              <w:rPr>
                <w:lang w:val="en-GB"/>
              </w:rPr>
              <w:t xml:space="preserve"> —</w:t>
            </w:r>
            <w:proofErr w:type="gramEnd"/>
            <w:r w:rsidRPr="004E5748">
              <w:rPr>
                <w:lang w:val="en-GB"/>
              </w:rPr>
              <w:t xml:space="preserve"> Total (Life other than health insurance, including Unit–Linked)</w:t>
            </w:r>
          </w:p>
        </w:tc>
        <w:tc>
          <w:tcPr>
            <w:tcW w:w="4179" w:type="dxa"/>
            <w:tcBorders>
              <w:top w:val="single" w:sz="2" w:space="0" w:color="auto"/>
              <w:left w:val="single" w:sz="2" w:space="0" w:color="auto"/>
              <w:bottom w:val="single" w:sz="2" w:space="0" w:color="auto"/>
              <w:right w:val="single" w:sz="2" w:space="0" w:color="auto"/>
            </w:tcBorders>
          </w:tcPr>
          <w:p w14:paraId="5AFC0A71" w14:textId="77777777" w:rsidR="00FF5BA6" w:rsidRPr="004E5748" w:rsidRDefault="00FF5BA6" w:rsidP="00FF0B3F">
            <w:pPr>
              <w:pStyle w:val="NormalLeft"/>
              <w:rPr>
                <w:lang w:val="en-GB"/>
              </w:rPr>
            </w:pPr>
            <w:r w:rsidRPr="004E5748">
              <w:rPr>
                <w:lang w:val="en-GB"/>
              </w:rPr>
              <w:t>Total amount of Technical Provisions for Life other than health insurance, including Unit–Linked, including technical provisions calculated as a whole and after the transitional deduction to technical provisions.</w:t>
            </w:r>
          </w:p>
        </w:tc>
      </w:tr>
      <w:tr w:rsidR="00F672D2" w:rsidRPr="000C7CC5" w14:paraId="27D2DD6B" w14:textId="77777777" w:rsidTr="00A578BF">
        <w:tc>
          <w:tcPr>
            <w:tcW w:w="2229" w:type="dxa"/>
            <w:tcBorders>
              <w:top w:val="single" w:sz="2" w:space="0" w:color="auto"/>
              <w:left w:val="single" w:sz="2" w:space="0" w:color="auto"/>
              <w:bottom w:val="single" w:sz="2" w:space="0" w:color="auto"/>
              <w:right w:val="single" w:sz="2" w:space="0" w:color="auto"/>
            </w:tcBorders>
          </w:tcPr>
          <w:p w14:paraId="5AFC12BB" w14:textId="77777777" w:rsidR="00FF5BA6" w:rsidRPr="004E5748" w:rsidRDefault="00FF5BA6" w:rsidP="00FF0B3F">
            <w:pPr>
              <w:pStyle w:val="NormalLeft"/>
              <w:rPr>
                <w:lang w:val="en-GB"/>
              </w:rPr>
            </w:pPr>
            <w:r w:rsidRPr="004E5748">
              <w:rPr>
                <w:lang w:val="en-GB"/>
              </w:rPr>
              <w:t>C0210/R0200</w:t>
            </w:r>
          </w:p>
        </w:tc>
        <w:tc>
          <w:tcPr>
            <w:tcW w:w="2878" w:type="dxa"/>
            <w:tcBorders>
              <w:top w:val="single" w:sz="2" w:space="0" w:color="auto"/>
              <w:left w:val="single" w:sz="2" w:space="0" w:color="auto"/>
              <w:bottom w:val="single" w:sz="2" w:space="0" w:color="auto"/>
              <w:right w:val="single" w:sz="2" w:space="0" w:color="auto"/>
            </w:tcBorders>
          </w:tcPr>
          <w:p w14:paraId="136771F1" w14:textId="235472EA" w:rsidR="00FF5BA6" w:rsidRPr="004E5748" w:rsidRDefault="009F5611" w:rsidP="00FF0B3F">
            <w:pPr>
              <w:pStyle w:val="NormalLeft"/>
              <w:rPr>
                <w:lang w:val="en-GB"/>
              </w:rPr>
            </w:pPr>
            <w:r>
              <w:rPr>
                <w:lang w:val="en-GB"/>
              </w:rPr>
              <w:t xml:space="preserve">Technical Provisions </w:t>
            </w:r>
            <w:r w:rsidR="00FF5BA6" w:rsidRPr="004E5748">
              <w:rPr>
                <w:lang w:val="en-GB"/>
              </w:rPr>
              <w:t xml:space="preserve">— Total (Health </w:t>
            </w:r>
            <w:proofErr w:type="gramStart"/>
            <w:r w:rsidR="00FF5BA6" w:rsidRPr="004E5748">
              <w:rPr>
                <w:lang w:val="en-GB"/>
              </w:rPr>
              <w:t>similar to</w:t>
            </w:r>
            <w:proofErr w:type="gramEnd"/>
            <w:r w:rsidR="00FF5BA6" w:rsidRPr="004E5748">
              <w:rPr>
                <w:lang w:val="en-GB"/>
              </w:rPr>
              <w:t xml:space="preserve"> life insurance)</w:t>
            </w:r>
          </w:p>
        </w:tc>
        <w:tc>
          <w:tcPr>
            <w:tcW w:w="4179" w:type="dxa"/>
            <w:tcBorders>
              <w:top w:val="single" w:sz="2" w:space="0" w:color="auto"/>
              <w:left w:val="single" w:sz="2" w:space="0" w:color="auto"/>
              <w:bottom w:val="single" w:sz="2" w:space="0" w:color="auto"/>
              <w:right w:val="single" w:sz="2" w:space="0" w:color="auto"/>
            </w:tcBorders>
          </w:tcPr>
          <w:p w14:paraId="028AF482" w14:textId="77777777" w:rsidR="00FF5BA6" w:rsidRPr="004E5748" w:rsidRDefault="00FF5BA6" w:rsidP="00FF0B3F">
            <w:pPr>
              <w:pStyle w:val="NormalLeft"/>
              <w:rPr>
                <w:lang w:val="en-GB"/>
              </w:rPr>
            </w:pPr>
            <w:r w:rsidRPr="004E5748">
              <w:rPr>
                <w:lang w:val="en-GB"/>
              </w:rPr>
              <w:t xml:space="preserve">Total amount of Technical Provisions for Health </w:t>
            </w:r>
            <w:proofErr w:type="gramStart"/>
            <w:r w:rsidRPr="004E5748">
              <w:rPr>
                <w:lang w:val="en-GB"/>
              </w:rPr>
              <w:t>similar to</w:t>
            </w:r>
            <w:proofErr w:type="gramEnd"/>
            <w:r w:rsidRPr="004E5748">
              <w:rPr>
                <w:lang w:val="en-GB"/>
              </w:rPr>
              <w:t xml:space="preserve"> life insurance, including technical provisions calculated as a whole and after the transitional deduction to technical provisions.</w:t>
            </w:r>
          </w:p>
        </w:tc>
      </w:tr>
    </w:tbl>
    <w:p w14:paraId="5F852292" w14:textId="77777777" w:rsidR="00FF5BA6" w:rsidRPr="004E5748" w:rsidRDefault="00FF5BA6" w:rsidP="00FF5BA6">
      <w:pPr>
        <w:rPr>
          <w:lang w:val="en-GB"/>
        </w:rPr>
      </w:pPr>
    </w:p>
    <w:p w14:paraId="118C1D93" w14:textId="77777777" w:rsidR="00FF5BA6" w:rsidRPr="004E5748" w:rsidRDefault="00FF5BA6" w:rsidP="00FF5BA6">
      <w:pPr>
        <w:pStyle w:val="ManualHeading2"/>
        <w:numPr>
          <w:ilvl w:val="0"/>
          <w:numId w:val="0"/>
        </w:numPr>
        <w:ind w:left="851" w:hanging="851"/>
        <w:rPr>
          <w:lang w:val="en-GB"/>
        </w:rPr>
      </w:pPr>
      <w:r w:rsidRPr="004E5748">
        <w:rPr>
          <w:i/>
          <w:iCs/>
          <w:lang w:val="en-GB"/>
        </w:rPr>
        <w:t>S.17.01 — Non–life Technical Provisions</w:t>
      </w:r>
    </w:p>
    <w:p w14:paraId="47573E68" w14:textId="77777777" w:rsidR="00FF5BA6" w:rsidRPr="004E5748" w:rsidRDefault="00FF5BA6" w:rsidP="00FF5BA6">
      <w:pPr>
        <w:rPr>
          <w:lang w:val="en-GB"/>
        </w:rPr>
      </w:pPr>
      <w:r w:rsidRPr="004E5748">
        <w:rPr>
          <w:i/>
          <w:iCs/>
          <w:lang w:val="en-GB"/>
        </w:rPr>
        <w:t>General comments:</w:t>
      </w:r>
    </w:p>
    <w:p w14:paraId="790209D9" w14:textId="778965A9" w:rsidR="00FF5BA6" w:rsidRPr="004E5748" w:rsidRDefault="00FF5BA6" w:rsidP="00FF5BA6">
      <w:pPr>
        <w:rPr>
          <w:lang w:val="en-GB"/>
        </w:rPr>
      </w:pPr>
      <w:r w:rsidRPr="004E5748">
        <w:rPr>
          <w:lang w:val="en-GB"/>
        </w:rPr>
        <w:t xml:space="preserve">This section relates to </w:t>
      </w:r>
      <w:r w:rsidR="00292265">
        <w:rPr>
          <w:lang w:val="en-GB"/>
        </w:rPr>
        <w:t xml:space="preserve">the </w:t>
      </w:r>
      <w:r w:rsidRPr="004E5748">
        <w:rPr>
          <w:lang w:val="en-GB"/>
        </w:rPr>
        <w:t>annual disclosure of information for individual entities.</w:t>
      </w:r>
    </w:p>
    <w:p w14:paraId="5E40C384" w14:textId="2134FB1E" w:rsidR="00FF5BA6" w:rsidRPr="004E5748" w:rsidRDefault="00FF5BA6" w:rsidP="00FF5BA6">
      <w:pPr>
        <w:rPr>
          <w:lang w:val="en-GB"/>
        </w:rPr>
      </w:pPr>
      <w:r w:rsidRPr="004E5748">
        <w:rPr>
          <w:lang w:val="en-GB"/>
        </w:rPr>
        <w:t xml:space="preserve">Undertakings may apply </w:t>
      </w:r>
      <w:r w:rsidR="00044102" w:rsidRPr="004E5748">
        <w:rPr>
          <w:lang w:val="en-GB"/>
        </w:rPr>
        <w:t xml:space="preserve">in the calculation of the technical provisions </w:t>
      </w:r>
      <w:r w:rsidRPr="004E5748">
        <w:rPr>
          <w:lang w:val="en-GB"/>
        </w:rPr>
        <w:t>appropriate approximations as referred to in Article 21 of Delegated Regulation (EU) 2015/35</w:t>
      </w:r>
      <w:r w:rsidR="00BA65B8">
        <w:rPr>
          <w:lang w:val="en-GB"/>
        </w:rPr>
        <w:t>. In addition, Article 59 of</w:t>
      </w:r>
      <w:r w:rsidRPr="004E5748">
        <w:rPr>
          <w:lang w:val="en-GB"/>
        </w:rPr>
        <w:t xml:space="preserve"> Delegated Regulation 2015/35 may be applied to calculate the risk margin during the financial year.</w:t>
      </w:r>
    </w:p>
    <w:p w14:paraId="75997831" w14:textId="6A0466A9" w:rsidR="00FF5BA6" w:rsidRPr="004E5748" w:rsidRDefault="00FF5BA6" w:rsidP="00FF5BA6">
      <w:pPr>
        <w:rPr>
          <w:lang w:val="en-GB"/>
        </w:rPr>
      </w:pPr>
      <w:r w:rsidRPr="004E5748">
        <w:rPr>
          <w:lang w:val="en-GB"/>
        </w:rPr>
        <w:t xml:space="preserve">Line of Business for non–life obligations: The lines of business, </w:t>
      </w:r>
      <w:r w:rsidR="0008730F">
        <w:rPr>
          <w:lang w:val="en-GB"/>
        </w:rPr>
        <w:t>referred to in Article 80 of</w:t>
      </w:r>
      <w:r w:rsidRPr="004E5748">
        <w:rPr>
          <w:lang w:val="en-GB"/>
        </w:rPr>
        <w:t xml:space="preserve"> Directive 2009/138/EC, as </w:t>
      </w:r>
      <w:r w:rsidR="00044102">
        <w:rPr>
          <w:lang w:val="en-GB"/>
        </w:rPr>
        <w:t>specified</w:t>
      </w:r>
      <w:r w:rsidR="00044102" w:rsidRPr="004E5748">
        <w:rPr>
          <w:lang w:val="en-GB"/>
        </w:rPr>
        <w:t xml:space="preserve"> </w:t>
      </w:r>
      <w:r w:rsidRPr="004E5748">
        <w:rPr>
          <w:lang w:val="en-GB"/>
        </w:rPr>
        <w:t xml:space="preserve">in Annex I </w:t>
      </w:r>
      <w:r w:rsidR="00044102">
        <w:rPr>
          <w:lang w:val="en-GB"/>
        </w:rPr>
        <w:t>to</w:t>
      </w:r>
      <w:r w:rsidRPr="004E5748">
        <w:rPr>
          <w:lang w:val="en-GB"/>
        </w:rPr>
        <w:t xml:space="preserve"> Delegated Regulation (EU) 2015/35 referr</w:t>
      </w:r>
      <w:r w:rsidR="00234386">
        <w:rPr>
          <w:lang w:val="en-GB"/>
        </w:rPr>
        <w:t>ing</w:t>
      </w:r>
      <w:r w:rsidRPr="004E5748">
        <w:rPr>
          <w:lang w:val="en-GB"/>
        </w:rPr>
        <w:t xml:space="preserve"> to direct business/accepted proportional reinsurance and accepted non–proportional reinsurance. The segmentation shall reflect the nature of the risks underlying the contract (substance), rather than the legal form of the contract (form).</w:t>
      </w:r>
    </w:p>
    <w:p w14:paraId="1BA4D675" w14:textId="0EF39262" w:rsidR="00FF5BA6" w:rsidRPr="004E5748" w:rsidRDefault="00FF5BA6" w:rsidP="00FF5BA6">
      <w:pPr>
        <w:rPr>
          <w:lang w:val="en-GB"/>
        </w:rPr>
      </w:pPr>
      <w:r w:rsidRPr="004E5748">
        <w:rPr>
          <w:lang w:val="en-GB"/>
        </w:rPr>
        <w:lastRenderedPageBreak/>
        <w:t>Health direct insurance business other than that pursued on a similar basis to that of life insurance shall be segmented into Non–</w:t>
      </w:r>
      <w:proofErr w:type="gramStart"/>
      <w:r w:rsidRPr="004E5748">
        <w:rPr>
          <w:lang w:val="en-GB"/>
        </w:rPr>
        <w:t>Life lines</w:t>
      </w:r>
      <w:proofErr w:type="gramEnd"/>
      <w:r w:rsidRPr="004E5748">
        <w:rPr>
          <w:lang w:val="en-GB"/>
        </w:rPr>
        <w:t xml:space="preserve"> of business, as </w:t>
      </w:r>
      <w:r w:rsidR="00044102">
        <w:rPr>
          <w:lang w:val="en-GB"/>
        </w:rPr>
        <w:t>specified</w:t>
      </w:r>
      <w:r w:rsidR="00044102" w:rsidRPr="004E5748">
        <w:rPr>
          <w:lang w:val="en-GB"/>
        </w:rPr>
        <w:t xml:space="preserve"> </w:t>
      </w:r>
      <w:r w:rsidRPr="004E5748">
        <w:rPr>
          <w:lang w:val="en-GB"/>
        </w:rPr>
        <w:t xml:space="preserve">in Annex I to Delegated Regulation (EU) 2015/35, </w:t>
      </w:r>
      <w:r w:rsidR="00234386">
        <w:rPr>
          <w:lang w:val="en-GB"/>
        </w:rPr>
        <w:t xml:space="preserve">points </w:t>
      </w:r>
      <w:r w:rsidRPr="004E5748">
        <w:rPr>
          <w:lang w:val="en-GB"/>
        </w:rPr>
        <w:t>1 to 3.</w:t>
      </w:r>
    </w:p>
    <w:p w14:paraId="1DC3F44A" w14:textId="77777777" w:rsidR="00FF5BA6" w:rsidRPr="004E5748" w:rsidRDefault="00FF5BA6" w:rsidP="00FF5BA6">
      <w:pPr>
        <w:rPr>
          <w:lang w:val="en-GB"/>
        </w:rPr>
      </w:pPr>
      <w:r w:rsidRPr="004E5748">
        <w:rPr>
          <w:lang w:val="en-GB"/>
        </w:rPr>
        <w:t>Accepted proportional reinsurance shall be considered together with the direct business in the C0020 to C0130.</w:t>
      </w:r>
    </w:p>
    <w:p w14:paraId="017F6DB0" w14:textId="77777777" w:rsidR="00FF5BA6" w:rsidRPr="004E5748" w:rsidRDefault="00FF5BA6" w:rsidP="00FF5BA6">
      <w:pPr>
        <w:rPr>
          <w:lang w:val="en-GB"/>
        </w:rPr>
      </w:pPr>
      <w:r w:rsidRPr="004E5748">
        <w:rPr>
          <w:lang w:val="en-GB"/>
        </w:rPr>
        <w:t>The information to be disclosed between R0010 and R0280 shall be after volatility adjustment, matching adjustment and transitional adjustment to the relevant risk-free interest rate term structure if applied but shall not include the transitional deduction to technical provisions. The amount of transitional deduction to technical provisions is requested separately between rows R0290 and R0310.</w:t>
      </w:r>
    </w:p>
    <w:tbl>
      <w:tblPr>
        <w:tblW w:w="9286" w:type="dxa"/>
        <w:tblLayout w:type="fixed"/>
        <w:tblLook w:val="0000" w:firstRow="0" w:lastRow="0" w:firstColumn="0" w:lastColumn="0" w:noHBand="0" w:noVBand="0"/>
      </w:tblPr>
      <w:tblGrid>
        <w:gridCol w:w="2229"/>
        <w:gridCol w:w="2785"/>
        <w:gridCol w:w="4272"/>
      </w:tblGrid>
      <w:tr w:rsidR="00F672D2" w:rsidRPr="004E5748" w14:paraId="7E5615AB" w14:textId="77777777" w:rsidTr="007D59E0">
        <w:tc>
          <w:tcPr>
            <w:tcW w:w="2229" w:type="dxa"/>
            <w:tcBorders>
              <w:top w:val="single" w:sz="2" w:space="0" w:color="auto"/>
              <w:left w:val="single" w:sz="2" w:space="0" w:color="auto"/>
              <w:bottom w:val="single" w:sz="2" w:space="0" w:color="auto"/>
              <w:right w:val="single" w:sz="2" w:space="0" w:color="auto"/>
            </w:tcBorders>
          </w:tcPr>
          <w:p w14:paraId="109FB243" w14:textId="77777777" w:rsidR="00FF5BA6" w:rsidRPr="004E5748" w:rsidRDefault="00FF5BA6" w:rsidP="00FF0B3F">
            <w:pPr>
              <w:adjustRightInd w:val="0"/>
              <w:spacing w:before="0" w:after="0"/>
              <w:jc w:val="left"/>
              <w:rPr>
                <w:lang w:val="en-GB"/>
              </w:rPr>
            </w:pPr>
          </w:p>
        </w:tc>
        <w:tc>
          <w:tcPr>
            <w:tcW w:w="2785" w:type="dxa"/>
            <w:tcBorders>
              <w:top w:val="single" w:sz="2" w:space="0" w:color="auto"/>
              <w:left w:val="single" w:sz="2" w:space="0" w:color="auto"/>
              <w:bottom w:val="single" w:sz="2" w:space="0" w:color="auto"/>
              <w:right w:val="single" w:sz="2" w:space="0" w:color="auto"/>
            </w:tcBorders>
          </w:tcPr>
          <w:p w14:paraId="59866618" w14:textId="77777777" w:rsidR="00FF5BA6" w:rsidRPr="004E5748" w:rsidRDefault="00FF5BA6" w:rsidP="00FF0B3F">
            <w:pPr>
              <w:pStyle w:val="NormalCentered"/>
              <w:rPr>
                <w:lang w:val="en-GB"/>
              </w:rPr>
            </w:pPr>
            <w:r w:rsidRPr="004E5748">
              <w:rPr>
                <w:lang w:val="en-GB"/>
              </w:rPr>
              <w:t>ITEM</w:t>
            </w:r>
          </w:p>
        </w:tc>
        <w:tc>
          <w:tcPr>
            <w:tcW w:w="4272" w:type="dxa"/>
            <w:tcBorders>
              <w:top w:val="single" w:sz="2" w:space="0" w:color="auto"/>
              <w:left w:val="single" w:sz="2" w:space="0" w:color="auto"/>
              <w:bottom w:val="single" w:sz="2" w:space="0" w:color="auto"/>
              <w:right w:val="single" w:sz="2" w:space="0" w:color="auto"/>
            </w:tcBorders>
          </w:tcPr>
          <w:p w14:paraId="14077D14" w14:textId="77777777" w:rsidR="00FF5BA6" w:rsidRPr="004E5748" w:rsidRDefault="00FF5BA6" w:rsidP="00FF0B3F">
            <w:pPr>
              <w:pStyle w:val="NormalCentered"/>
              <w:rPr>
                <w:lang w:val="en-GB"/>
              </w:rPr>
            </w:pPr>
            <w:r w:rsidRPr="004E5748">
              <w:rPr>
                <w:lang w:val="en-GB"/>
              </w:rPr>
              <w:t>INSTRUCTIONS</w:t>
            </w:r>
          </w:p>
        </w:tc>
      </w:tr>
      <w:tr w:rsidR="00F672D2" w:rsidRPr="000C7CC5" w14:paraId="65ECABD1" w14:textId="77777777" w:rsidTr="007D59E0">
        <w:tc>
          <w:tcPr>
            <w:tcW w:w="9286" w:type="dxa"/>
            <w:gridSpan w:val="3"/>
            <w:tcBorders>
              <w:top w:val="single" w:sz="2" w:space="0" w:color="auto"/>
              <w:left w:val="single" w:sz="2" w:space="0" w:color="auto"/>
              <w:bottom w:val="single" w:sz="2" w:space="0" w:color="auto"/>
              <w:right w:val="single" w:sz="2" w:space="0" w:color="auto"/>
            </w:tcBorders>
          </w:tcPr>
          <w:p w14:paraId="4DFFB5C2" w14:textId="5F19704A" w:rsidR="007D59E0" w:rsidRPr="004E5748" w:rsidRDefault="007D59E0" w:rsidP="00A97C4E">
            <w:pPr>
              <w:pStyle w:val="NormalCentered"/>
              <w:jc w:val="left"/>
              <w:rPr>
                <w:lang w:val="en-GB"/>
              </w:rPr>
            </w:pPr>
            <w:r w:rsidRPr="004E5748">
              <w:rPr>
                <w:i/>
                <w:iCs/>
                <w:lang w:val="en-GB"/>
              </w:rPr>
              <w:t>Technical provisions calculated as a whole</w:t>
            </w:r>
          </w:p>
        </w:tc>
      </w:tr>
      <w:tr w:rsidR="00F672D2" w:rsidRPr="000C7CC5" w14:paraId="3ED0AADD" w14:textId="77777777" w:rsidTr="007D59E0">
        <w:tc>
          <w:tcPr>
            <w:tcW w:w="2229" w:type="dxa"/>
            <w:tcBorders>
              <w:top w:val="single" w:sz="2" w:space="0" w:color="auto"/>
              <w:left w:val="single" w:sz="2" w:space="0" w:color="auto"/>
              <w:bottom w:val="single" w:sz="2" w:space="0" w:color="auto"/>
              <w:right w:val="single" w:sz="2" w:space="0" w:color="auto"/>
            </w:tcBorders>
          </w:tcPr>
          <w:p w14:paraId="438850AF" w14:textId="77777777" w:rsidR="00FF5BA6" w:rsidRPr="004E5748" w:rsidRDefault="00FF5BA6" w:rsidP="00FF0B3F">
            <w:pPr>
              <w:pStyle w:val="NormalLeft"/>
              <w:rPr>
                <w:lang w:val="en-GB"/>
              </w:rPr>
            </w:pPr>
            <w:r w:rsidRPr="004E5748">
              <w:rPr>
                <w:lang w:val="en-GB"/>
              </w:rPr>
              <w:t>C0020 to C0170/R0010</w:t>
            </w:r>
          </w:p>
        </w:tc>
        <w:tc>
          <w:tcPr>
            <w:tcW w:w="2785" w:type="dxa"/>
            <w:tcBorders>
              <w:top w:val="single" w:sz="2" w:space="0" w:color="auto"/>
              <w:left w:val="single" w:sz="2" w:space="0" w:color="auto"/>
              <w:bottom w:val="single" w:sz="2" w:space="0" w:color="auto"/>
              <w:right w:val="single" w:sz="2" w:space="0" w:color="auto"/>
            </w:tcBorders>
          </w:tcPr>
          <w:p w14:paraId="5F8C28A8" w14:textId="77777777" w:rsidR="00FF5BA6" w:rsidRPr="004E5748" w:rsidRDefault="00FF5BA6" w:rsidP="00FF0B3F">
            <w:pPr>
              <w:pStyle w:val="NormalLeft"/>
              <w:rPr>
                <w:lang w:val="en-GB"/>
              </w:rPr>
            </w:pPr>
            <w:r w:rsidRPr="004E5748">
              <w:rPr>
                <w:lang w:val="en-GB"/>
              </w:rPr>
              <w:t>Technical provisions calculated as a whole</w:t>
            </w:r>
          </w:p>
        </w:tc>
        <w:tc>
          <w:tcPr>
            <w:tcW w:w="4272" w:type="dxa"/>
            <w:tcBorders>
              <w:top w:val="single" w:sz="2" w:space="0" w:color="auto"/>
              <w:left w:val="single" w:sz="2" w:space="0" w:color="auto"/>
              <w:bottom w:val="single" w:sz="2" w:space="0" w:color="auto"/>
              <w:right w:val="single" w:sz="2" w:space="0" w:color="auto"/>
            </w:tcBorders>
          </w:tcPr>
          <w:p w14:paraId="1F00A221" w14:textId="77777777" w:rsidR="00FF5BA6" w:rsidRPr="004E5748" w:rsidRDefault="00FF5BA6" w:rsidP="00FF0B3F">
            <w:pPr>
              <w:pStyle w:val="NormalLeft"/>
              <w:rPr>
                <w:lang w:val="en-GB"/>
              </w:rPr>
            </w:pPr>
            <w:r w:rsidRPr="004E5748">
              <w:rPr>
                <w:lang w:val="en-GB"/>
              </w:rPr>
              <w:t xml:space="preserve">The </w:t>
            </w:r>
            <w:proofErr w:type="gramStart"/>
            <w:r w:rsidRPr="004E5748">
              <w:rPr>
                <w:lang w:val="en-GB"/>
              </w:rPr>
              <w:t>amount</w:t>
            </w:r>
            <w:proofErr w:type="gramEnd"/>
            <w:r w:rsidRPr="004E5748">
              <w:rPr>
                <w:lang w:val="en-GB"/>
              </w:rPr>
              <w:t xml:space="preserve"> of technical provisions calculated </w:t>
            </w:r>
            <w:proofErr w:type="gramStart"/>
            <w:r w:rsidRPr="004E5748">
              <w:rPr>
                <w:lang w:val="en-GB"/>
              </w:rPr>
              <w:t>as a whole per</w:t>
            </w:r>
            <w:proofErr w:type="gramEnd"/>
            <w:r w:rsidRPr="004E5748">
              <w:rPr>
                <w:lang w:val="en-GB"/>
              </w:rPr>
              <w:t xml:space="preserve"> each line of business, as defined in Annex I to Delegated Regulation (EU) 2015/35, regarding direct and accepted business.</w:t>
            </w:r>
          </w:p>
          <w:p w14:paraId="76589172" w14:textId="77777777" w:rsidR="00FF5BA6" w:rsidRPr="004E5748" w:rsidRDefault="00FF5BA6" w:rsidP="00FF0B3F">
            <w:pPr>
              <w:pStyle w:val="NormalLeft"/>
              <w:rPr>
                <w:lang w:val="en-GB"/>
              </w:rPr>
            </w:pPr>
            <w:r w:rsidRPr="004E5748">
              <w:rPr>
                <w:lang w:val="en-GB"/>
              </w:rPr>
              <w:t>This amount shall be gross of any recoverable from reinsurance contract/SPV and Finite Re related to this business.</w:t>
            </w:r>
          </w:p>
        </w:tc>
      </w:tr>
      <w:tr w:rsidR="00F672D2" w:rsidRPr="000C7CC5" w14:paraId="1F90FEAD" w14:textId="77777777" w:rsidTr="007D59E0">
        <w:tc>
          <w:tcPr>
            <w:tcW w:w="2229" w:type="dxa"/>
            <w:tcBorders>
              <w:top w:val="single" w:sz="2" w:space="0" w:color="auto"/>
              <w:left w:val="single" w:sz="2" w:space="0" w:color="auto"/>
              <w:bottom w:val="single" w:sz="2" w:space="0" w:color="auto"/>
              <w:right w:val="single" w:sz="2" w:space="0" w:color="auto"/>
            </w:tcBorders>
          </w:tcPr>
          <w:p w14:paraId="6637C237" w14:textId="77777777" w:rsidR="00FF5BA6" w:rsidRPr="004E5748" w:rsidRDefault="00FF5BA6" w:rsidP="00FF0B3F">
            <w:pPr>
              <w:pStyle w:val="NormalLeft"/>
              <w:rPr>
                <w:lang w:val="en-GB"/>
              </w:rPr>
            </w:pPr>
            <w:r w:rsidRPr="004E5748">
              <w:rPr>
                <w:lang w:val="en-GB"/>
              </w:rPr>
              <w:t>C0180/R0010</w:t>
            </w:r>
          </w:p>
        </w:tc>
        <w:tc>
          <w:tcPr>
            <w:tcW w:w="2785" w:type="dxa"/>
            <w:tcBorders>
              <w:top w:val="single" w:sz="2" w:space="0" w:color="auto"/>
              <w:left w:val="single" w:sz="2" w:space="0" w:color="auto"/>
              <w:bottom w:val="single" w:sz="2" w:space="0" w:color="auto"/>
              <w:right w:val="single" w:sz="2" w:space="0" w:color="auto"/>
            </w:tcBorders>
          </w:tcPr>
          <w:p w14:paraId="0422A155" w14:textId="77777777" w:rsidR="00FF5BA6" w:rsidRPr="004E5748" w:rsidRDefault="00FF5BA6" w:rsidP="00FF0B3F">
            <w:pPr>
              <w:pStyle w:val="NormalLeft"/>
              <w:rPr>
                <w:lang w:val="en-GB"/>
              </w:rPr>
            </w:pPr>
            <w:r w:rsidRPr="004E5748">
              <w:rPr>
                <w:lang w:val="en-GB"/>
              </w:rPr>
              <w:t>Technical provisions calculated as a whole — Total Non–Life obligation</w:t>
            </w:r>
          </w:p>
        </w:tc>
        <w:tc>
          <w:tcPr>
            <w:tcW w:w="4272" w:type="dxa"/>
            <w:tcBorders>
              <w:top w:val="single" w:sz="2" w:space="0" w:color="auto"/>
              <w:left w:val="single" w:sz="2" w:space="0" w:color="auto"/>
              <w:bottom w:val="single" w:sz="2" w:space="0" w:color="auto"/>
              <w:right w:val="single" w:sz="2" w:space="0" w:color="auto"/>
            </w:tcBorders>
          </w:tcPr>
          <w:p w14:paraId="3F93FC31" w14:textId="77777777" w:rsidR="00FF5BA6" w:rsidRPr="004E5748" w:rsidRDefault="00FF5BA6" w:rsidP="00FF0B3F">
            <w:pPr>
              <w:pStyle w:val="NormalLeft"/>
              <w:rPr>
                <w:lang w:val="en-GB"/>
              </w:rPr>
            </w:pPr>
            <w:r w:rsidRPr="004E5748">
              <w:rPr>
                <w:lang w:val="en-GB"/>
              </w:rPr>
              <w:t xml:space="preserve">The total amount of technical provisions calculated </w:t>
            </w:r>
            <w:proofErr w:type="gramStart"/>
            <w:r w:rsidRPr="004E5748">
              <w:rPr>
                <w:lang w:val="en-GB"/>
              </w:rPr>
              <w:t>as a whole regarding</w:t>
            </w:r>
            <w:proofErr w:type="gramEnd"/>
            <w:r w:rsidRPr="004E5748">
              <w:rPr>
                <w:lang w:val="en-GB"/>
              </w:rPr>
              <w:t xml:space="preserve"> direct and accepted business.</w:t>
            </w:r>
          </w:p>
          <w:p w14:paraId="2B3EB420" w14:textId="77777777" w:rsidR="00FF5BA6" w:rsidRPr="004E5748" w:rsidRDefault="00FF5BA6" w:rsidP="00FF0B3F">
            <w:pPr>
              <w:pStyle w:val="NormalLeft"/>
              <w:rPr>
                <w:lang w:val="en-GB"/>
              </w:rPr>
            </w:pPr>
            <w:r w:rsidRPr="004E5748">
              <w:rPr>
                <w:lang w:val="en-GB"/>
              </w:rPr>
              <w:t>This amount shall be gross of any recoverable from reinsurance contract/SPV and Finite Re related to this business.</w:t>
            </w:r>
          </w:p>
        </w:tc>
      </w:tr>
      <w:tr w:rsidR="00F672D2" w:rsidRPr="000C7CC5" w14:paraId="1872C4B8" w14:textId="77777777" w:rsidTr="007D59E0">
        <w:tc>
          <w:tcPr>
            <w:tcW w:w="2229" w:type="dxa"/>
            <w:tcBorders>
              <w:top w:val="single" w:sz="2" w:space="0" w:color="auto"/>
              <w:left w:val="single" w:sz="2" w:space="0" w:color="auto"/>
              <w:bottom w:val="single" w:sz="2" w:space="0" w:color="auto"/>
              <w:right w:val="single" w:sz="2" w:space="0" w:color="auto"/>
            </w:tcBorders>
          </w:tcPr>
          <w:p w14:paraId="1886FE87" w14:textId="77777777" w:rsidR="00FF5BA6" w:rsidRPr="004E5748" w:rsidRDefault="00FF5BA6" w:rsidP="00FF0B3F">
            <w:pPr>
              <w:pStyle w:val="NormalLeft"/>
              <w:rPr>
                <w:lang w:val="en-GB"/>
              </w:rPr>
            </w:pPr>
            <w:r w:rsidRPr="004E5748">
              <w:rPr>
                <w:lang w:val="en-GB"/>
              </w:rPr>
              <w:t>C0020 to C0170/R0050</w:t>
            </w:r>
          </w:p>
        </w:tc>
        <w:tc>
          <w:tcPr>
            <w:tcW w:w="2785" w:type="dxa"/>
            <w:tcBorders>
              <w:top w:val="single" w:sz="2" w:space="0" w:color="auto"/>
              <w:left w:val="single" w:sz="2" w:space="0" w:color="auto"/>
              <w:bottom w:val="single" w:sz="2" w:space="0" w:color="auto"/>
              <w:right w:val="single" w:sz="2" w:space="0" w:color="auto"/>
            </w:tcBorders>
          </w:tcPr>
          <w:p w14:paraId="0DDF460E" w14:textId="1B68389B" w:rsidR="00FF5BA6" w:rsidRPr="004E5748" w:rsidRDefault="00FF5BA6" w:rsidP="00FF0B3F">
            <w:pPr>
              <w:pStyle w:val="NormalLeft"/>
              <w:rPr>
                <w:lang w:val="en-GB"/>
              </w:rPr>
            </w:pPr>
            <w:r w:rsidRPr="004E5748">
              <w:rPr>
                <w:lang w:val="en-GB"/>
              </w:rPr>
              <w:t xml:space="preserve">Total Recoverables from reinsurance/SPV and Finite Re after the adjustment for expected losses due to counterparty default associated to TP </w:t>
            </w:r>
            <w:r w:rsidR="004E120B">
              <w:rPr>
                <w:lang w:val="en-GB"/>
              </w:rPr>
              <w:t xml:space="preserve">calculated </w:t>
            </w:r>
            <w:r w:rsidRPr="004E5748">
              <w:rPr>
                <w:lang w:val="en-GB"/>
              </w:rPr>
              <w:t>as a whole</w:t>
            </w:r>
          </w:p>
        </w:tc>
        <w:tc>
          <w:tcPr>
            <w:tcW w:w="4272" w:type="dxa"/>
            <w:tcBorders>
              <w:top w:val="single" w:sz="2" w:space="0" w:color="auto"/>
              <w:left w:val="single" w:sz="2" w:space="0" w:color="auto"/>
              <w:bottom w:val="single" w:sz="2" w:space="0" w:color="auto"/>
              <w:right w:val="single" w:sz="2" w:space="0" w:color="auto"/>
            </w:tcBorders>
          </w:tcPr>
          <w:p w14:paraId="498F45BA" w14:textId="77777777" w:rsidR="00FF5BA6" w:rsidRPr="004E5748" w:rsidRDefault="00FF5BA6" w:rsidP="00FF0B3F">
            <w:pPr>
              <w:pStyle w:val="NormalLeft"/>
              <w:rPr>
                <w:lang w:val="en-GB"/>
              </w:rPr>
            </w:pPr>
            <w:r w:rsidRPr="004E5748">
              <w:rPr>
                <w:lang w:val="en-GB"/>
              </w:rPr>
              <w:t xml:space="preserve">The amount of recoverables from reinsurance/SPV and Finite Re after the adjustment for expected losses due to counterparty default of technical provisions calculated </w:t>
            </w:r>
            <w:proofErr w:type="gramStart"/>
            <w:r w:rsidRPr="004E5748">
              <w:rPr>
                <w:lang w:val="en-GB"/>
              </w:rPr>
              <w:t>as a whole per</w:t>
            </w:r>
            <w:proofErr w:type="gramEnd"/>
            <w:r w:rsidRPr="004E5748">
              <w:rPr>
                <w:lang w:val="en-GB"/>
              </w:rPr>
              <w:t xml:space="preserve"> each line of business, as defined in Annex I to Delegated Regulation (EU) 2015/35.</w:t>
            </w:r>
          </w:p>
        </w:tc>
      </w:tr>
      <w:tr w:rsidR="00F672D2" w:rsidRPr="000C7CC5" w14:paraId="275BDD61" w14:textId="77777777" w:rsidTr="007D59E0">
        <w:tc>
          <w:tcPr>
            <w:tcW w:w="2229" w:type="dxa"/>
            <w:tcBorders>
              <w:top w:val="single" w:sz="2" w:space="0" w:color="auto"/>
              <w:left w:val="single" w:sz="2" w:space="0" w:color="auto"/>
              <w:bottom w:val="single" w:sz="2" w:space="0" w:color="auto"/>
              <w:right w:val="single" w:sz="2" w:space="0" w:color="auto"/>
            </w:tcBorders>
          </w:tcPr>
          <w:p w14:paraId="05F179A6" w14:textId="77777777" w:rsidR="00FF5BA6" w:rsidRPr="004E5748" w:rsidRDefault="00FF5BA6" w:rsidP="00FF0B3F">
            <w:pPr>
              <w:pStyle w:val="NormalLeft"/>
              <w:rPr>
                <w:lang w:val="en-GB"/>
              </w:rPr>
            </w:pPr>
            <w:r w:rsidRPr="004E5748">
              <w:rPr>
                <w:lang w:val="en-GB"/>
              </w:rPr>
              <w:t>C0180/R0050</w:t>
            </w:r>
          </w:p>
        </w:tc>
        <w:tc>
          <w:tcPr>
            <w:tcW w:w="2785" w:type="dxa"/>
            <w:tcBorders>
              <w:top w:val="single" w:sz="2" w:space="0" w:color="auto"/>
              <w:left w:val="single" w:sz="2" w:space="0" w:color="auto"/>
              <w:bottom w:val="single" w:sz="2" w:space="0" w:color="auto"/>
              <w:right w:val="single" w:sz="2" w:space="0" w:color="auto"/>
            </w:tcBorders>
          </w:tcPr>
          <w:p w14:paraId="1BD48EA1" w14:textId="3D546AA9" w:rsidR="00FF5BA6" w:rsidRPr="004E5748" w:rsidRDefault="00FF5BA6" w:rsidP="00FF0B3F">
            <w:pPr>
              <w:pStyle w:val="NormalLeft"/>
              <w:rPr>
                <w:lang w:val="en-GB"/>
              </w:rPr>
            </w:pPr>
            <w:r w:rsidRPr="004E5748">
              <w:rPr>
                <w:lang w:val="en-GB"/>
              </w:rPr>
              <w:t xml:space="preserve">Total Recoverables from reinsurance/SPV and Finite Re after the adjustment for expected losses due to counterparty </w:t>
            </w:r>
            <w:r w:rsidRPr="004E5748">
              <w:rPr>
                <w:lang w:val="en-GB"/>
              </w:rPr>
              <w:lastRenderedPageBreak/>
              <w:t>default associated to TP</w:t>
            </w:r>
            <w:r w:rsidR="004E120B">
              <w:rPr>
                <w:lang w:val="en-GB"/>
              </w:rPr>
              <w:t xml:space="preserve"> </w:t>
            </w:r>
            <w:proofErr w:type="spellStart"/>
            <w:r w:rsidR="004E120B">
              <w:rPr>
                <w:lang w:val="en-GB"/>
              </w:rPr>
              <w:t>claculated</w:t>
            </w:r>
            <w:proofErr w:type="spellEnd"/>
            <w:r w:rsidRPr="004E5748">
              <w:rPr>
                <w:lang w:val="en-GB"/>
              </w:rPr>
              <w:t xml:space="preserve"> as a whole</w:t>
            </w:r>
          </w:p>
        </w:tc>
        <w:tc>
          <w:tcPr>
            <w:tcW w:w="4272" w:type="dxa"/>
            <w:tcBorders>
              <w:top w:val="single" w:sz="2" w:space="0" w:color="auto"/>
              <w:left w:val="single" w:sz="2" w:space="0" w:color="auto"/>
              <w:bottom w:val="single" w:sz="2" w:space="0" w:color="auto"/>
              <w:right w:val="single" w:sz="2" w:space="0" w:color="auto"/>
            </w:tcBorders>
          </w:tcPr>
          <w:p w14:paraId="4470683E" w14:textId="77777777" w:rsidR="00FF5BA6" w:rsidRPr="004E5748" w:rsidRDefault="00FF5BA6" w:rsidP="00FF0B3F">
            <w:pPr>
              <w:pStyle w:val="NormalLeft"/>
              <w:rPr>
                <w:lang w:val="en-GB"/>
              </w:rPr>
            </w:pPr>
            <w:r w:rsidRPr="004E5748">
              <w:rPr>
                <w:lang w:val="en-GB"/>
              </w:rPr>
              <w:lastRenderedPageBreak/>
              <w:t xml:space="preserve">The total amount, for all lines of business, of recoverables from reinsurance/SPV and Finite Re after the adjustment for expected losses due to counterparty default of technical provisions calculated </w:t>
            </w:r>
            <w:proofErr w:type="gramStart"/>
            <w:r w:rsidRPr="004E5748">
              <w:rPr>
                <w:lang w:val="en-GB"/>
              </w:rPr>
              <w:t>as a whole per</w:t>
            </w:r>
            <w:proofErr w:type="gramEnd"/>
            <w:r w:rsidRPr="004E5748">
              <w:rPr>
                <w:lang w:val="en-GB"/>
              </w:rPr>
              <w:t xml:space="preserve"> each line of business, as </w:t>
            </w:r>
            <w:r w:rsidRPr="004E5748">
              <w:rPr>
                <w:lang w:val="en-GB"/>
              </w:rPr>
              <w:lastRenderedPageBreak/>
              <w:t>defined in Annex I to Delegated Regulation (EU) 2015/35.</w:t>
            </w:r>
          </w:p>
        </w:tc>
      </w:tr>
      <w:tr w:rsidR="00F672D2" w:rsidRPr="000C7CC5" w14:paraId="02F16FD4" w14:textId="77777777" w:rsidTr="008B06CE">
        <w:tc>
          <w:tcPr>
            <w:tcW w:w="9286" w:type="dxa"/>
            <w:gridSpan w:val="3"/>
            <w:tcBorders>
              <w:top w:val="single" w:sz="2" w:space="0" w:color="auto"/>
              <w:left w:val="single" w:sz="2" w:space="0" w:color="auto"/>
              <w:bottom w:val="single" w:sz="2" w:space="0" w:color="auto"/>
              <w:right w:val="single" w:sz="2" w:space="0" w:color="auto"/>
            </w:tcBorders>
          </w:tcPr>
          <w:p w14:paraId="04A9D8DE" w14:textId="6B53B64F" w:rsidR="007D59E0" w:rsidRPr="004E5748" w:rsidRDefault="007D59E0" w:rsidP="00A97C4E">
            <w:pPr>
              <w:pStyle w:val="NormalCentered"/>
              <w:jc w:val="left"/>
              <w:rPr>
                <w:lang w:val="en-GB"/>
              </w:rPr>
            </w:pPr>
            <w:r w:rsidRPr="004E5748">
              <w:rPr>
                <w:i/>
                <w:iCs/>
                <w:lang w:val="en-GB"/>
              </w:rPr>
              <w:lastRenderedPageBreak/>
              <w:t>Technical provisions calculated as a sum of a best estimate and a risk margin — Best estimate</w:t>
            </w:r>
          </w:p>
        </w:tc>
      </w:tr>
      <w:tr w:rsidR="00F672D2" w:rsidRPr="000C7CC5" w14:paraId="287C77B5" w14:textId="77777777" w:rsidTr="007D59E0">
        <w:tc>
          <w:tcPr>
            <w:tcW w:w="2229" w:type="dxa"/>
            <w:tcBorders>
              <w:top w:val="single" w:sz="2" w:space="0" w:color="auto"/>
              <w:left w:val="single" w:sz="2" w:space="0" w:color="auto"/>
              <w:bottom w:val="single" w:sz="2" w:space="0" w:color="auto"/>
              <w:right w:val="single" w:sz="2" w:space="0" w:color="auto"/>
            </w:tcBorders>
          </w:tcPr>
          <w:p w14:paraId="035BCDD1" w14:textId="77777777" w:rsidR="00FF5BA6" w:rsidRPr="004E5748" w:rsidRDefault="00FF5BA6" w:rsidP="00FF0B3F">
            <w:pPr>
              <w:pStyle w:val="NormalLeft"/>
              <w:rPr>
                <w:lang w:val="en-GB"/>
              </w:rPr>
            </w:pPr>
            <w:r w:rsidRPr="004E5748">
              <w:rPr>
                <w:lang w:val="en-GB"/>
              </w:rPr>
              <w:t>C0020 to C0170/R0060</w:t>
            </w:r>
          </w:p>
        </w:tc>
        <w:tc>
          <w:tcPr>
            <w:tcW w:w="2785" w:type="dxa"/>
            <w:tcBorders>
              <w:top w:val="single" w:sz="2" w:space="0" w:color="auto"/>
              <w:left w:val="single" w:sz="2" w:space="0" w:color="auto"/>
              <w:bottom w:val="single" w:sz="2" w:space="0" w:color="auto"/>
              <w:right w:val="single" w:sz="2" w:space="0" w:color="auto"/>
            </w:tcBorders>
          </w:tcPr>
          <w:p w14:paraId="73F38E70" w14:textId="77777777" w:rsidR="00FF5BA6" w:rsidRPr="004E5748" w:rsidRDefault="00FF5BA6" w:rsidP="00FF0B3F">
            <w:pPr>
              <w:pStyle w:val="NormalLeft"/>
              <w:rPr>
                <w:lang w:val="en-GB"/>
              </w:rPr>
            </w:pPr>
            <w:r w:rsidRPr="004E5748">
              <w:rPr>
                <w:lang w:val="en-GB"/>
              </w:rPr>
              <w:t>Best Estimate of Premium provisions, Gross, total</w:t>
            </w:r>
          </w:p>
        </w:tc>
        <w:tc>
          <w:tcPr>
            <w:tcW w:w="4272" w:type="dxa"/>
            <w:tcBorders>
              <w:top w:val="single" w:sz="2" w:space="0" w:color="auto"/>
              <w:left w:val="single" w:sz="2" w:space="0" w:color="auto"/>
              <w:bottom w:val="single" w:sz="2" w:space="0" w:color="auto"/>
              <w:right w:val="single" w:sz="2" w:space="0" w:color="auto"/>
            </w:tcBorders>
          </w:tcPr>
          <w:p w14:paraId="61AC4268" w14:textId="77777777" w:rsidR="00FF5BA6" w:rsidRPr="004E5748" w:rsidRDefault="00FF5BA6" w:rsidP="00FF0B3F">
            <w:pPr>
              <w:pStyle w:val="NormalLeft"/>
              <w:rPr>
                <w:lang w:val="en-GB"/>
              </w:rPr>
            </w:pPr>
            <w:r w:rsidRPr="004E5748">
              <w:rPr>
                <w:lang w:val="en-GB"/>
              </w:rPr>
              <w:t>The amount of best estimate for premium provisions, gross of the amounts recoverable from reinsurance contracts, special purpose vehicles and finite reinsurance, for each line of business regarding direct and accepted business.</w:t>
            </w:r>
          </w:p>
        </w:tc>
      </w:tr>
      <w:tr w:rsidR="00F672D2" w:rsidRPr="000C7CC5" w14:paraId="05E3ABE2" w14:textId="77777777" w:rsidTr="007D59E0">
        <w:tc>
          <w:tcPr>
            <w:tcW w:w="2229" w:type="dxa"/>
            <w:tcBorders>
              <w:top w:val="single" w:sz="2" w:space="0" w:color="auto"/>
              <w:left w:val="single" w:sz="2" w:space="0" w:color="auto"/>
              <w:bottom w:val="single" w:sz="2" w:space="0" w:color="auto"/>
              <w:right w:val="single" w:sz="2" w:space="0" w:color="auto"/>
            </w:tcBorders>
          </w:tcPr>
          <w:p w14:paraId="4A09321F" w14:textId="77777777" w:rsidR="00FF5BA6" w:rsidRPr="004E5748" w:rsidRDefault="00FF5BA6" w:rsidP="00FF0B3F">
            <w:pPr>
              <w:pStyle w:val="NormalLeft"/>
              <w:rPr>
                <w:lang w:val="en-GB"/>
              </w:rPr>
            </w:pPr>
            <w:r w:rsidRPr="004E5748">
              <w:rPr>
                <w:lang w:val="en-GB"/>
              </w:rPr>
              <w:t>C0180/R0060</w:t>
            </w:r>
          </w:p>
        </w:tc>
        <w:tc>
          <w:tcPr>
            <w:tcW w:w="2785" w:type="dxa"/>
            <w:tcBorders>
              <w:top w:val="single" w:sz="2" w:space="0" w:color="auto"/>
              <w:left w:val="single" w:sz="2" w:space="0" w:color="auto"/>
              <w:bottom w:val="single" w:sz="2" w:space="0" w:color="auto"/>
              <w:right w:val="single" w:sz="2" w:space="0" w:color="auto"/>
            </w:tcBorders>
          </w:tcPr>
          <w:p w14:paraId="5DD4A128" w14:textId="77777777" w:rsidR="00FF5BA6" w:rsidRPr="004E5748" w:rsidRDefault="00FF5BA6" w:rsidP="00FF0B3F">
            <w:pPr>
              <w:pStyle w:val="NormalLeft"/>
              <w:rPr>
                <w:lang w:val="en-GB"/>
              </w:rPr>
            </w:pPr>
            <w:r w:rsidRPr="004E5748">
              <w:rPr>
                <w:lang w:val="en-GB"/>
              </w:rPr>
              <w:t>Total Non–Life obligations, Best Estimate of Premium provisions, Gross, total</w:t>
            </w:r>
          </w:p>
        </w:tc>
        <w:tc>
          <w:tcPr>
            <w:tcW w:w="4272" w:type="dxa"/>
            <w:tcBorders>
              <w:top w:val="single" w:sz="2" w:space="0" w:color="auto"/>
              <w:left w:val="single" w:sz="2" w:space="0" w:color="auto"/>
              <w:bottom w:val="single" w:sz="2" w:space="0" w:color="auto"/>
              <w:right w:val="single" w:sz="2" w:space="0" w:color="auto"/>
            </w:tcBorders>
          </w:tcPr>
          <w:p w14:paraId="413769D3" w14:textId="77777777" w:rsidR="00FF5BA6" w:rsidRPr="004E5748" w:rsidRDefault="00FF5BA6" w:rsidP="00FF0B3F">
            <w:pPr>
              <w:pStyle w:val="NormalLeft"/>
              <w:rPr>
                <w:lang w:val="en-GB"/>
              </w:rPr>
            </w:pPr>
            <w:r w:rsidRPr="004E5748">
              <w:rPr>
                <w:lang w:val="en-GB"/>
              </w:rPr>
              <w:t>The total amount of best estimate for premium provisions, gross of the amounts recoverable from reinsurance contracts, special purpose vehicles and finite reinsurance regarding direct and accepted business.</w:t>
            </w:r>
          </w:p>
        </w:tc>
      </w:tr>
      <w:tr w:rsidR="00F672D2" w:rsidRPr="000C7CC5" w14:paraId="3AE71B6A" w14:textId="77777777" w:rsidTr="007D59E0">
        <w:tc>
          <w:tcPr>
            <w:tcW w:w="2229" w:type="dxa"/>
            <w:tcBorders>
              <w:top w:val="single" w:sz="2" w:space="0" w:color="auto"/>
              <w:left w:val="single" w:sz="2" w:space="0" w:color="auto"/>
              <w:bottom w:val="single" w:sz="2" w:space="0" w:color="auto"/>
              <w:right w:val="single" w:sz="2" w:space="0" w:color="auto"/>
            </w:tcBorders>
          </w:tcPr>
          <w:p w14:paraId="0A45A39E" w14:textId="77777777" w:rsidR="00FF5BA6" w:rsidRPr="004E5748" w:rsidRDefault="00FF5BA6" w:rsidP="00FF0B3F">
            <w:pPr>
              <w:pStyle w:val="NormalLeft"/>
              <w:rPr>
                <w:lang w:val="en-GB"/>
              </w:rPr>
            </w:pPr>
            <w:r w:rsidRPr="004E5748">
              <w:rPr>
                <w:lang w:val="en-GB"/>
              </w:rPr>
              <w:t>C0020 to C0170/R0140</w:t>
            </w:r>
          </w:p>
        </w:tc>
        <w:tc>
          <w:tcPr>
            <w:tcW w:w="2785" w:type="dxa"/>
            <w:tcBorders>
              <w:top w:val="single" w:sz="2" w:space="0" w:color="auto"/>
              <w:left w:val="single" w:sz="2" w:space="0" w:color="auto"/>
              <w:bottom w:val="single" w:sz="2" w:space="0" w:color="auto"/>
              <w:right w:val="single" w:sz="2" w:space="0" w:color="auto"/>
            </w:tcBorders>
          </w:tcPr>
          <w:p w14:paraId="2CA2A5D0" w14:textId="77777777" w:rsidR="00FF5BA6" w:rsidRPr="004E5748" w:rsidRDefault="00FF5BA6" w:rsidP="00FF0B3F">
            <w:pPr>
              <w:pStyle w:val="NormalLeft"/>
              <w:rPr>
                <w:lang w:val="en-GB"/>
              </w:rPr>
            </w:pPr>
            <w:r w:rsidRPr="004E5748">
              <w:rPr>
                <w:lang w:val="en-GB"/>
              </w:rPr>
              <w:t>Best Estimate of Premium provisions, Total recoverable from reinsurance/SPV and Finite reinsurance after the adjustment for expected losses due to counterparty default — Direct and accepted reinsurance business</w:t>
            </w:r>
          </w:p>
        </w:tc>
        <w:tc>
          <w:tcPr>
            <w:tcW w:w="4272" w:type="dxa"/>
            <w:tcBorders>
              <w:top w:val="single" w:sz="2" w:space="0" w:color="auto"/>
              <w:left w:val="single" w:sz="2" w:space="0" w:color="auto"/>
              <w:bottom w:val="single" w:sz="2" w:space="0" w:color="auto"/>
              <w:right w:val="single" w:sz="2" w:space="0" w:color="auto"/>
            </w:tcBorders>
          </w:tcPr>
          <w:p w14:paraId="76BFE5FD" w14:textId="77777777" w:rsidR="00FF5BA6" w:rsidRPr="004E5748" w:rsidRDefault="00FF5BA6" w:rsidP="00FF0B3F">
            <w:pPr>
              <w:pStyle w:val="NormalLeft"/>
              <w:rPr>
                <w:lang w:val="en-GB"/>
              </w:rPr>
            </w:pPr>
            <w:r w:rsidRPr="004E5748">
              <w:rPr>
                <w:lang w:val="en-GB"/>
              </w:rPr>
              <w:t>The amount of recoverable from reinsurance/SPV and Finite reinsurance after the adjustment for expected losses due to counterparty default, for each line of business regarding direct business and accepted reinsurance business.</w:t>
            </w:r>
          </w:p>
        </w:tc>
      </w:tr>
      <w:tr w:rsidR="00F672D2" w:rsidRPr="000C7CC5" w14:paraId="7AD9CA0D" w14:textId="77777777" w:rsidTr="007D59E0">
        <w:tc>
          <w:tcPr>
            <w:tcW w:w="2229" w:type="dxa"/>
            <w:tcBorders>
              <w:top w:val="single" w:sz="2" w:space="0" w:color="auto"/>
              <w:left w:val="single" w:sz="2" w:space="0" w:color="auto"/>
              <w:bottom w:val="single" w:sz="2" w:space="0" w:color="auto"/>
              <w:right w:val="single" w:sz="2" w:space="0" w:color="auto"/>
            </w:tcBorders>
          </w:tcPr>
          <w:p w14:paraId="4F1378C4" w14:textId="77777777" w:rsidR="00FF5BA6" w:rsidRPr="004E5748" w:rsidRDefault="00FF5BA6" w:rsidP="00FF0B3F">
            <w:pPr>
              <w:pStyle w:val="NormalLeft"/>
              <w:rPr>
                <w:lang w:val="en-GB"/>
              </w:rPr>
            </w:pPr>
            <w:r w:rsidRPr="004E5748">
              <w:rPr>
                <w:lang w:val="en-GB"/>
              </w:rPr>
              <w:t>C0180/R0140</w:t>
            </w:r>
          </w:p>
        </w:tc>
        <w:tc>
          <w:tcPr>
            <w:tcW w:w="2785" w:type="dxa"/>
            <w:tcBorders>
              <w:top w:val="single" w:sz="2" w:space="0" w:color="auto"/>
              <w:left w:val="single" w:sz="2" w:space="0" w:color="auto"/>
              <w:bottom w:val="single" w:sz="2" w:space="0" w:color="auto"/>
              <w:right w:val="single" w:sz="2" w:space="0" w:color="auto"/>
            </w:tcBorders>
          </w:tcPr>
          <w:p w14:paraId="390CC714" w14:textId="77777777" w:rsidR="00FF5BA6" w:rsidRPr="004E5748" w:rsidRDefault="00FF5BA6" w:rsidP="00FF0B3F">
            <w:pPr>
              <w:pStyle w:val="NormalLeft"/>
              <w:rPr>
                <w:lang w:val="en-GB"/>
              </w:rPr>
            </w:pPr>
            <w:r w:rsidRPr="004E5748">
              <w:rPr>
                <w:lang w:val="en-GB"/>
              </w:rPr>
              <w:t>Total Non–Life obligations, Best Estimate of Premium provisions, Recoverable from reinsurance/SPV and Finite reinsurance after the adjustment for expected losses due to counterparty default.</w:t>
            </w:r>
          </w:p>
        </w:tc>
        <w:tc>
          <w:tcPr>
            <w:tcW w:w="4272" w:type="dxa"/>
            <w:tcBorders>
              <w:top w:val="single" w:sz="2" w:space="0" w:color="auto"/>
              <w:left w:val="single" w:sz="2" w:space="0" w:color="auto"/>
              <w:bottom w:val="single" w:sz="2" w:space="0" w:color="auto"/>
              <w:right w:val="single" w:sz="2" w:space="0" w:color="auto"/>
            </w:tcBorders>
          </w:tcPr>
          <w:p w14:paraId="3A3E15DE" w14:textId="77777777" w:rsidR="00FF5BA6" w:rsidRPr="004E5748" w:rsidRDefault="00FF5BA6" w:rsidP="00FF0B3F">
            <w:pPr>
              <w:pStyle w:val="NormalLeft"/>
              <w:rPr>
                <w:lang w:val="en-GB"/>
              </w:rPr>
            </w:pPr>
            <w:r w:rsidRPr="004E5748">
              <w:rPr>
                <w:lang w:val="en-GB"/>
              </w:rPr>
              <w:t>The total amount of Recoverable from reinsurance/SPV and Finite reinsurance after the adjustment for expected losses due to counterparty default, referred to the best estimate for premium provisions.</w:t>
            </w:r>
          </w:p>
        </w:tc>
      </w:tr>
      <w:tr w:rsidR="00F672D2" w:rsidRPr="000C7CC5" w14:paraId="0321F7AC" w14:textId="77777777" w:rsidTr="007D59E0">
        <w:tc>
          <w:tcPr>
            <w:tcW w:w="2229" w:type="dxa"/>
            <w:tcBorders>
              <w:top w:val="single" w:sz="2" w:space="0" w:color="auto"/>
              <w:left w:val="single" w:sz="2" w:space="0" w:color="auto"/>
              <w:bottom w:val="single" w:sz="2" w:space="0" w:color="auto"/>
              <w:right w:val="single" w:sz="2" w:space="0" w:color="auto"/>
            </w:tcBorders>
          </w:tcPr>
          <w:p w14:paraId="10293DDA" w14:textId="77777777" w:rsidR="00FF5BA6" w:rsidRPr="004E5748" w:rsidRDefault="00FF5BA6" w:rsidP="00FF0B3F">
            <w:pPr>
              <w:pStyle w:val="NormalLeft"/>
              <w:rPr>
                <w:lang w:val="en-GB"/>
              </w:rPr>
            </w:pPr>
            <w:r w:rsidRPr="004E5748">
              <w:rPr>
                <w:lang w:val="en-GB"/>
              </w:rPr>
              <w:t>C0020 to C0170/R0150</w:t>
            </w:r>
          </w:p>
        </w:tc>
        <w:tc>
          <w:tcPr>
            <w:tcW w:w="2785" w:type="dxa"/>
            <w:tcBorders>
              <w:top w:val="single" w:sz="2" w:space="0" w:color="auto"/>
              <w:left w:val="single" w:sz="2" w:space="0" w:color="auto"/>
              <w:bottom w:val="single" w:sz="2" w:space="0" w:color="auto"/>
              <w:right w:val="single" w:sz="2" w:space="0" w:color="auto"/>
            </w:tcBorders>
          </w:tcPr>
          <w:p w14:paraId="193681AE" w14:textId="77777777" w:rsidR="00FF5BA6" w:rsidRPr="004E5748" w:rsidRDefault="00FF5BA6" w:rsidP="00FF0B3F">
            <w:pPr>
              <w:pStyle w:val="NormalLeft"/>
              <w:rPr>
                <w:lang w:val="en-GB"/>
              </w:rPr>
            </w:pPr>
            <w:r w:rsidRPr="004E5748">
              <w:rPr>
                <w:lang w:val="en-GB"/>
              </w:rPr>
              <w:t>Net best estimate of Premium provisions — Direct and accepted reinsurance business</w:t>
            </w:r>
          </w:p>
        </w:tc>
        <w:tc>
          <w:tcPr>
            <w:tcW w:w="4272" w:type="dxa"/>
            <w:tcBorders>
              <w:top w:val="single" w:sz="2" w:space="0" w:color="auto"/>
              <w:left w:val="single" w:sz="2" w:space="0" w:color="auto"/>
              <w:bottom w:val="single" w:sz="2" w:space="0" w:color="auto"/>
              <w:right w:val="single" w:sz="2" w:space="0" w:color="auto"/>
            </w:tcBorders>
          </w:tcPr>
          <w:p w14:paraId="5B19AD80" w14:textId="77777777" w:rsidR="00FF5BA6" w:rsidRPr="004E5748" w:rsidRDefault="00FF5BA6" w:rsidP="00FF0B3F">
            <w:pPr>
              <w:pStyle w:val="NormalLeft"/>
              <w:rPr>
                <w:lang w:val="en-GB"/>
              </w:rPr>
            </w:pPr>
            <w:r w:rsidRPr="004E5748">
              <w:rPr>
                <w:lang w:val="en-GB"/>
              </w:rPr>
              <w:t>The amount of net best estimate for premium provisions, for each line of business.</w:t>
            </w:r>
          </w:p>
        </w:tc>
      </w:tr>
      <w:tr w:rsidR="00F672D2" w:rsidRPr="000C7CC5" w14:paraId="09B47410" w14:textId="77777777" w:rsidTr="007D59E0">
        <w:tc>
          <w:tcPr>
            <w:tcW w:w="2229" w:type="dxa"/>
            <w:tcBorders>
              <w:top w:val="single" w:sz="2" w:space="0" w:color="auto"/>
              <w:left w:val="single" w:sz="2" w:space="0" w:color="auto"/>
              <w:bottom w:val="single" w:sz="2" w:space="0" w:color="auto"/>
              <w:right w:val="single" w:sz="2" w:space="0" w:color="auto"/>
            </w:tcBorders>
          </w:tcPr>
          <w:p w14:paraId="492731BD" w14:textId="77777777" w:rsidR="00FF5BA6" w:rsidRPr="004E5748" w:rsidRDefault="00FF5BA6" w:rsidP="00FF0B3F">
            <w:pPr>
              <w:pStyle w:val="NormalLeft"/>
              <w:rPr>
                <w:lang w:val="en-GB"/>
              </w:rPr>
            </w:pPr>
            <w:r w:rsidRPr="004E5748">
              <w:rPr>
                <w:lang w:val="en-GB"/>
              </w:rPr>
              <w:t>C0180/R0150</w:t>
            </w:r>
          </w:p>
        </w:tc>
        <w:tc>
          <w:tcPr>
            <w:tcW w:w="2785" w:type="dxa"/>
            <w:tcBorders>
              <w:top w:val="single" w:sz="2" w:space="0" w:color="auto"/>
              <w:left w:val="single" w:sz="2" w:space="0" w:color="auto"/>
              <w:bottom w:val="single" w:sz="2" w:space="0" w:color="auto"/>
              <w:right w:val="single" w:sz="2" w:space="0" w:color="auto"/>
            </w:tcBorders>
          </w:tcPr>
          <w:p w14:paraId="7FABF899" w14:textId="77777777" w:rsidR="00FF5BA6" w:rsidRPr="004E5748" w:rsidRDefault="00FF5BA6" w:rsidP="00FF0B3F">
            <w:pPr>
              <w:pStyle w:val="NormalLeft"/>
              <w:rPr>
                <w:lang w:val="en-GB"/>
              </w:rPr>
            </w:pPr>
            <w:r w:rsidRPr="004E5748">
              <w:rPr>
                <w:lang w:val="en-GB"/>
              </w:rPr>
              <w:t xml:space="preserve">Total Non–Life obligations, Net best </w:t>
            </w:r>
            <w:r w:rsidRPr="004E5748">
              <w:rPr>
                <w:lang w:val="en-GB"/>
              </w:rPr>
              <w:lastRenderedPageBreak/>
              <w:t>estimate of Premium provisions</w:t>
            </w:r>
          </w:p>
        </w:tc>
        <w:tc>
          <w:tcPr>
            <w:tcW w:w="4272" w:type="dxa"/>
            <w:tcBorders>
              <w:top w:val="single" w:sz="2" w:space="0" w:color="auto"/>
              <w:left w:val="single" w:sz="2" w:space="0" w:color="auto"/>
              <w:bottom w:val="single" w:sz="2" w:space="0" w:color="auto"/>
              <w:right w:val="single" w:sz="2" w:space="0" w:color="auto"/>
            </w:tcBorders>
          </w:tcPr>
          <w:p w14:paraId="036D0DBB" w14:textId="77777777" w:rsidR="00FF5BA6" w:rsidRPr="004E5748" w:rsidRDefault="00FF5BA6" w:rsidP="00FF0B3F">
            <w:pPr>
              <w:pStyle w:val="NormalLeft"/>
              <w:rPr>
                <w:lang w:val="en-GB"/>
              </w:rPr>
            </w:pPr>
            <w:r w:rsidRPr="004E5748">
              <w:rPr>
                <w:lang w:val="en-GB"/>
              </w:rPr>
              <w:lastRenderedPageBreak/>
              <w:t>The total amount of net best estimate for premium provisions.</w:t>
            </w:r>
          </w:p>
        </w:tc>
      </w:tr>
      <w:tr w:rsidR="00F672D2" w:rsidRPr="000C7CC5" w14:paraId="1223576A" w14:textId="77777777" w:rsidTr="007D59E0">
        <w:tc>
          <w:tcPr>
            <w:tcW w:w="2229" w:type="dxa"/>
            <w:tcBorders>
              <w:top w:val="single" w:sz="2" w:space="0" w:color="auto"/>
              <w:left w:val="single" w:sz="2" w:space="0" w:color="auto"/>
              <w:bottom w:val="single" w:sz="2" w:space="0" w:color="auto"/>
              <w:right w:val="single" w:sz="2" w:space="0" w:color="auto"/>
            </w:tcBorders>
          </w:tcPr>
          <w:p w14:paraId="6AD534F8" w14:textId="77777777" w:rsidR="00FF5BA6" w:rsidRPr="004E5748" w:rsidRDefault="00FF5BA6" w:rsidP="00FF0B3F">
            <w:pPr>
              <w:pStyle w:val="NormalLeft"/>
              <w:rPr>
                <w:lang w:val="en-GB"/>
              </w:rPr>
            </w:pPr>
            <w:r w:rsidRPr="004E5748">
              <w:rPr>
                <w:lang w:val="en-GB"/>
              </w:rPr>
              <w:t>C0020 to C0170/R0160</w:t>
            </w:r>
          </w:p>
        </w:tc>
        <w:tc>
          <w:tcPr>
            <w:tcW w:w="2785" w:type="dxa"/>
            <w:tcBorders>
              <w:top w:val="single" w:sz="2" w:space="0" w:color="auto"/>
              <w:left w:val="single" w:sz="2" w:space="0" w:color="auto"/>
              <w:bottom w:val="single" w:sz="2" w:space="0" w:color="auto"/>
              <w:right w:val="single" w:sz="2" w:space="0" w:color="auto"/>
            </w:tcBorders>
          </w:tcPr>
          <w:p w14:paraId="105DFFEA" w14:textId="77777777" w:rsidR="00FF5BA6" w:rsidRPr="004E5748" w:rsidRDefault="00FF5BA6" w:rsidP="00FF0B3F">
            <w:pPr>
              <w:pStyle w:val="NormalLeft"/>
              <w:rPr>
                <w:lang w:val="en-GB"/>
              </w:rPr>
            </w:pPr>
            <w:r w:rsidRPr="004E5748">
              <w:rPr>
                <w:lang w:val="en-GB"/>
              </w:rPr>
              <w:t>Best Estimate of Claims Provisions, Gross, Total</w:t>
            </w:r>
          </w:p>
        </w:tc>
        <w:tc>
          <w:tcPr>
            <w:tcW w:w="4272" w:type="dxa"/>
            <w:tcBorders>
              <w:top w:val="single" w:sz="2" w:space="0" w:color="auto"/>
              <w:left w:val="single" w:sz="2" w:space="0" w:color="auto"/>
              <w:bottom w:val="single" w:sz="2" w:space="0" w:color="auto"/>
              <w:right w:val="single" w:sz="2" w:space="0" w:color="auto"/>
            </w:tcBorders>
          </w:tcPr>
          <w:p w14:paraId="012F6431" w14:textId="7A17C3A5" w:rsidR="00FF5BA6" w:rsidRPr="004E5748" w:rsidRDefault="00FF5BA6" w:rsidP="00FF0B3F">
            <w:pPr>
              <w:pStyle w:val="NormalLeft"/>
              <w:rPr>
                <w:lang w:val="en-GB"/>
              </w:rPr>
            </w:pPr>
            <w:r w:rsidRPr="004E5748">
              <w:rPr>
                <w:lang w:val="en-GB"/>
              </w:rPr>
              <w:t>The amount of best estimate for Claims Provisions, gross of the amounts recoverable from reinsurance contracts, special purpose vehicles and finite reinsurance, for each line of business</w:t>
            </w:r>
            <w:ins w:id="212" w:author="Author">
              <w:r w:rsidR="00EC54BB">
                <w:rPr>
                  <w:lang w:val="en-GB"/>
                </w:rPr>
                <w:t xml:space="preserve">, </w:t>
              </w:r>
              <w:r w:rsidR="00EC54BB" w:rsidRPr="001669F9">
                <w:rPr>
                  <w:lang w:val="en-GB"/>
                </w:rPr>
                <w:t>as defined in Annex I to Delegated Regulation (EU) 2015/35</w:t>
              </w:r>
              <w:r w:rsidR="00EC54BB">
                <w:rPr>
                  <w:lang w:val="en-GB"/>
                </w:rPr>
                <w:t>,</w:t>
              </w:r>
            </w:ins>
            <w:r w:rsidRPr="004E5748">
              <w:rPr>
                <w:lang w:val="en-GB"/>
              </w:rPr>
              <w:t xml:space="preserve"> regarding direct and accepted business.</w:t>
            </w:r>
          </w:p>
        </w:tc>
      </w:tr>
      <w:tr w:rsidR="00F672D2" w:rsidRPr="000C7CC5" w14:paraId="462C4125" w14:textId="77777777" w:rsidTr="007D59E0">
        <w:tc>
          <w:tcPr>
            <w:tcW w:w="2229" w:type="dxa"/>
            <w:tcBorders>
              <w:top w:val="single" w:sz="2" w:space="0" w:color="auto"/>
              <w:left w:val="single" w:sz="2" w:space="0" w:color="auto"/>
              <w:bottom w:val="single" w:sz="2" w:space="0" w:color="auto"/>
              <w:right w:val="single" w:sz="2" w:space="0" w:color="auto"/>
            </w:tcBorders>
          </w:tcPr>
          <w:p w14:paraId="70DD260B" w14:textId="77777777" w:rsidR="00FF5BA6" w:rsidRPr="004E5748" w:rsidRDefault="00FF5BA6" w:rsidP="00FF0B3F">
            <w:pPr>
              <w:pStyle w:val="NormalLeft"/>
              <w:rPr>
                <w:lang w:val="en-GB"/>
              </w:rPr>
            </w:pPr>
            <w:r w:rsidRPr="004E5748">
              <w:rPr>
                <w:lang w:val="en-GB"/>
              </w:rPr>
              <w:t>C0180/R0160</w:t>
            </w:r>
          </w:p>
        </w:tc>
        <w:tc>
          <w:tcPr>
            <w:tcW w:w="2785" w:type="dxa"/>
            <w:tcBorders>
              <w:top w:val="single" w:sz="2" w:space="0" w:color="auto"/>
              <w:left w:val="single" w:sz="2" w:space="0" w:color="auto"/>
              <w:bottom w:val="single" w:sz="2" w:space="0" w:color="auto"/>
              <w:right w:val="single" w:sz="2" w:space="0" w:color="auto"/>
            </w:tcBorders>
          </w:tcPr>
          <w:p w14:paraId="6F096399" w14:textId="77777777" w:rsidR="00FF5BA6" w:rsidRPr="004E5748" w:rsidRDefault="00FF5BA6" w:rsidP="00FF0B3F">
            <w:pPr>
              <w:pStyle w:val="NormalLeft"/>
              <w:rPr>
                <w:lang w:val="en-GB"/>
              </w:rPr>
            </w:pPr>
            <w:r w:rsidRPr="004E5748">
              <w:rPr>
                <w:lang w:val="en-GB"/>
              </w:rPr>
              <w:t>Total Non–Life obligations, Best Estimate of Claims Provisions, Gross, total</w:t>
            </w:r>
          </w:p>
        </w:tc>
        <w:tc>
          <w:tcPr>
            <w:tcW w:w="4272" w:type="dxa"/>
            <w:tcBorders>
              <w:top w:val="single" w:sz="2" w:space="0" w:color="auto"/>
              <w:left w:val="single" w:sz="2" w:space="0" w:color="auto"/>
              <w:bottom w:val="single" w:sz="2" w:space="0" w:color="auto"/>
              <w:right w:val="single" w:sz="2" w:space="0" w:color="auto"/>
            </w:tcBorders>
          </w:tcPr>
          <w:p w14:paraId="563EE6E2" w14:textId="77777777" w:rsidR="00FF5BA6" w:rsidRPr="004E5748" w:rsidRDefault="00FF5BA6" w:rsidP="00FF0B3F">
            <w:pPr>
              <w:pStyle w:val="NormalLeft"/>
              <w:rPr>
                <w:lang w:val="en-GB"/>
              </w:rPr>
            </w:pPr>
            <w:r w:rsidRPr="004E5748">
              <w:rPr>
                <w:lang w:val="en-GB"/>
              </w:rPr>
              <w:t>The total amount of best estimate for Claims Provisions, gross of the amounts recoverable from reinsurance contracts, special purpose vehicles and finite reinsurance.</w:t>
            </w:r>
          </w:p>
        </w:tc>
      </w:tr>
      <w:tr w:rsidR="00F672D2" w:rsidRPr="000C7CC5" w14:paraId="610787D6" w14:textId="77777777" w:rsidTr="007D59E0">
        <w:tc>
          <w:tcPr>
            <w:tcW w:w="2229" w:type="dxa"/>
            <w:tcBorders>
              <w:top w:val="single" w:sz="2" w:space="0" w:color="auto"/>
              <w:left w:val="single" w:sz="2" w:space="0" w:color="auto"/>
              <w:bottom w:val="single" w:sz="2" w:space="0" w:color="auto"/>
              <w:right w:val="single" w:sz="2" w:space="0" w:color="auto"/>
            </w:tcBorders>
          </w:tcPr>
          <w:p w14:paraId="2ACC0880" w14:textId="77777777" w:rsidR="00FF5BA6" w:rsidRPr="004E5748" w:rsidRDefault="00FF5BA6" w:rsidP="00FF0B3F">
            <w:pPr>
              <w:pStyle w:val="NormalLeft"/>
              <w:rPr>
                <w:lang w:val="en-GB"/>
              </w:rPr>
            </w:pPr>
            <w:r w:rsidRPr="004E5748">
              <w:rPr>
                <w:lang w:val="en-GB"/>
              </w:rPr>
              <w:t>C0020 to C0170/R0240</w:t>
            </w:r>
          </w:p>
        </w:tc>
        <w:tc>
          <w:tcPr>
            <w:tcW w:w="2785" w:type="dxa"/>
            <w:tcBorders>
              <w:top w:val="single" w:sz="2" w:space="0" w:color="auto"/>
              <w:left w:val="single" w:sz="2" w:space="0" w:color="auto"/>
              <w:bottom w:val="single" w:sz="2" w:space="0" w:color="auto"/>
              <w:right w:val="single" w:sz="2" w:space="0" w:color="auto"/>
            </w:tcBorders>
          </w:tcPr>
          <w:p w14:paraId="706EEB17" w14:textId="77777777" w:rsidR="00FF5BA6" w:rsidRPr="004E5748" w:rsidRDefault="00FF5BA6" w:rsidP="00FF0B3F">
            <w:pPr>
              <w:pStyle w:val="NormalLeft"/>
              <w:rPr>
                <w:lang w:val="en-GB"/>
              </w:rPr>
            </w:pPr>
            <w:r w:rsidRPr="004E5748">
              <w:rPr>
                <w:lang w:val="en-GB"/>
              </w:rPr>
              <w:t>Best Estimate of Claims provisions, Total recoverable from reinsurance/SPV and Finite re after the adjustment for expected losses due to counterparty default — Direct and accepted reinsurance business</w:t>
            </w:r>
          </w:p>
        </w:tc>
        <w:tc>
          <w:tcPr>
            <w:tcW w:w="4272" w:type="dxa"/>
            <w:tcBorders>
              <w:top w:val="single" w:sz="2" w:space="0" w:color="auto"/>
              <w:left w:val="single" w:sz="2" w:space="0" w:color="auto"/>
              <w:bottom w:val="single" w:sz="2" w:space="0" w:color="auto"/>
              <w:right w:val="single" w:sz="2" w:space="0" w:color="auto"/>
            </w:tcBorders>
          </w:tcPr>
          <w:p w14:paraId="6A3DD454" w14:textId="2A770633" w:rsidR="00FF5BA6" w:rsidRPr="004E5748" w:rsidRDefault="00FF5BA6" w:rsidP="00FF0B3F">
            <w:pPr>
              <w:pStyle w:val="NormalLeft"/>
              <w:rPr>
                <w:lang w:val="en-GB"/>
              </w:rPr>
            </w:pPr>
            <w:r w:rsidRPr="004E5748">
              <w:rPr>
                <w:lang w:val="en-GB"/>
              </w:rPr>
              <w:t>The amount recoverable from reinsurance/SPV and Finite re after the adjustment for expected losses due to counterparty default, for each line of business</w:t>
            </w:r>
            <w:ins w:id="213" w:author="Author">
              <w:r w:rsidR="00EC54BB">
                <w:rPr>
                  <w:lang w:val="en-GB"/>
                </w:rPr>
                <w:t>,</w:t>
              </w:r>
            </w:ins>
            <w:r w:rsidRPr="004E5748">
              <w:rPr>
                <w:lang w:val="en-GB"/>
              </w:rPr>
              <w:t xml:space="preserve"> </w:t>
            </w:r>
            <w:ins w:id="214" w:author="Author">
              <w:r w:rsidR="00EC54BB" w:rsidRPr="001669F9">
                <w:rPr>
                  <w:lang w:val="en-GB"/>
                </w:rPr>
                <w:t>as defined in Annex I to Delegated Regulation (EU) 2015/35</w:t>
              </w:r>
              <w:r w:rsidR="00EC54BB">
                <w:rPr>
                  <w:lang w:val="en-GB"/>
                </w:rPr>
                <w:t xml:space="preserve">, </w:t>
              </w:r>
            </w:ins>
            <w:r w:rsidRPr="004E5748">
              <w:rPr>
                <w:lang w:val="en-GB"/>
              </w:rPr>
              <w:t>regarding direct and accepted reinsurance business</w:t>
            </w:r>
          </w:p>
        </w:tc>
      </w:tr>
      <w:tr w:rsidR="00F672D2" w:rsidRPr="000C7CC5" w14:paraId="537885CD" w14:textId="77777777" w:rsidTr="007D59E0">
        <w:tc>
          <w:tcPr>
            <w:tcW w:w="2229" w:type="dxa"/>
            <w:tcBorders>
              <w:top w:val="single" w:sz="2" w:space="0" w:color="auto"/>
              <w:left w:val="single" w:sz="2" w:space="0" w:color="auto"/>
              <w:bottom w:val="single" w:sz="2" w:space="0" w:color="auto"/>
              <w:right w:val="single" w:sz="2" w:space="0" w:color="auto"/>
            </w:tcBorders>
          </w:tcPr>
          <w:p w14:paraId="78F2F71A" w14:textId="77777777" w:rsidR="00FF5BA6" w:rsidRPr="004E5748" w:rsidRDefault="00FF5BA6" w:rsidP="00FF0B3F">
            <w:pPr>
              <w:pStyle w:val="NormalLeft"/>
              <w:rPr>
                <w:lang w:val="en-GB"/>
              </w:rPr>
            </w:pPr>
            <w:r w:rsidRPr="004E5748">
              <w:rPr>
                <w:lang w:val="en-GB"/>
              </w:rPr>
              <w:t>C0180/R0240</w:t>
            </w:r>
          </w:p>
        </w:tc>
        <w:tc>
          <w:tcPr>
            <w:tcW w:w="2785" w:type="dxa"/>
            <w:tcBorders>
              <w:top w:val="single" w:sz="2" w:space="0" w:color="auto"/>
              <w:left w:val="single" w:sz="2" w:space="0" w:color="auto"/>
              <w:bottom w:val="single" w:sz="2" w:space="0" w:color="auto"/>
              <w:right w:val="single" w:sz="2" w:space="0" w:color="auto"/>
            </w:tcBorders>
          </w:tcPr>
          <w:p w14:paraId="1BFEA2E6" w14:textId="77777777" w:rsidR="00FF5BA6" w:rsidRPr="004E5748" w:rsidRDefault="00FF5BA6" w:rsidP="00FF0B3F">
            <w:pPr>
              <w:pStyle w:val="NormalLeft"/>
              <w:rPr>
                <w:lang w:val="en-GB"/>
              </w:rPr>
            </w:pPr>
            <w:r w:rsidRPr="004E5748">
              <w:rPr>
                <w:lang w:val="en-GB"/>
              </w:rPr>
              <w:t>Total Non–Life obligations, Best Estimate of Claims Provisions, Recoverable from reinsurance/SPV and Finite re after the adjustment for expected losses due to counterparty default.</w:t>
            </w:r>
          </w:p>
        </w:tc>
        <w:tc>
          <w:tcPr>
            <w:tcW w:w="4272" w:type="dxa"/>
            <w:tcBorders>
              <w:top w:val="single" w:sz="2" w:space="0" w:color="auto"/>
              <w:left w:val="single" w:sz="2" w:space="0" w:color="auto"/>
              <w:bottom w:val="single" w:sz="2" w:space="0" w:color="auto"/>
              <w:right w:val="single" w:sz="2" w:space="0" w:color="auto"/>
            </w:tcBorders>
          </w:tcPr>
          <w:p w14:paraId="12BC0E2D" w14:textId="77777777" w:rsidR="00FF5BA6" w:rsidRPr="004E5748" w:rsidRDefault="00FF5BA6" w:rsidP="00FF0B3F">
            <w:pPr>
              <w:pStyle w:val="NormalLeft"/>
              <w:rPr>
                <w:lang w:val="en-GB"/>
              </w:rPr>
            </w:pPr>
            <w:r w:rsidRPr="004E5748">
              <w:rPr>
                <w:lang w:val="en-GB"/>
              </w:rPr>
              <w:t>The total amount of Recoverable from reinsurance/SPV and Finite re after the adjustment for expected losses due to counterparty default, referred to the Best Estimate for Claims Provisions.</w:t>
            </w:r>
          </w:p>
        </w:tc>
      </w:tr>
      <w:tr w:rsidR="00F672D2" w:rsidRPr="000C7CC5" w14:paraId="3D4A5FFF" w14:textId="77777777" w:rsidTr="007D59E0">
        <w:tc>
          <w:tcPr>
            <w:tcW w:w="2229" w:type="dxa"/>
            <w:tcBorders>
              <w:top w:val="single" w:sz="2" w:space="0" w:color="auto"/>
              <w:left w:val="single" w:sz="2" w:space="0" w:color="auto"/>
              <w:bottom w:val="single" w:sz="2" w:space="0" w:color="auto"/>
              <w:right w:val="single" w:sz="2" w:space="0" w:color="auto"/>
            </w:tcBorders>
          </w:tcPr>
          <w:p w14:paraId="51B1DED1" w14:textId="77777777" w:rsidR="00FF5BA6" w:rsidRPr="004E5748" w:rsidRDefault="00FF5BA6" w:rsidP="00FF0B3F">
            <w:pPr>
              <w:pStyle w:val="NormalLeft"/>
              <w:rPr>
                <w:lang w:val="en-GB"/>
              </w:rPr>
            </w:pPr>
            <w:r w:rsidRPr="004E5748">
              <w:rPr>
                <w:lang w:val="en-GB"/>
              </w:rPr>
              <w:t>C0020 to C0170/R0250</w:t>
            </w:r>
          </w:p>
        </w:tc>
        <w:tc>
          <w:tcPr>
            <w:tcW w:w="2785" w:type="dxa"/>
            <w:tcBorders>
              <w:top w:val="single" w:sz="2" w:space="0" w:color="auto"/>
              <w:left w:val="single" w:sz="2" w:space="0" w:color="auto"/>
              <w:bottom w:val="single" w:sz="2" w:space="0" w:color="auto"/>
              <w:right w:val="single" w:sz="2" w:space="0" w:color="auto"/>
            </w:tcBorders>
          </w:tcPr>
          <w:p w14:paraId="2FBDCD7F" w14:textId="77777777" w:rsidR="00FF5BA6" w:rsidRPr="004E5748" w:rsidRDefault="00FF5BA6" w:rsidP="00FF0B3F">
            <w:pPr>
              <w:pStyle w:val="NormalLeft"/>
              <w:rPr>
                <w:lang w:val="en-GB"/>
              </w:rPr>
            </w:pPr>
            <w:r w:rsidRPr="004E5748">
              <w:rPr>
                <w:lang w:val="en-GB"/>
              </w:rPr>
              <w:t>Net best estimate of Claims provisions — Direct and accepted reinsurance business</w:t>
            </w:r>
          </w:p>
        </w:tc>
        <w:tc>
          <w:tcPr>
            <w:tcW w:w="4272" w:type="dxa"/>
            <w:tcBorders>
              <w:top w:val="single" w:sz="2" w:space="0" w:color="auto"/>
              <w:left w:val="single" w:sz="2" w:space="0" w:color="auto"/>
              <w:bottom w:val="single" w:sz="2" w:space="0" w:color="auto"/>
              <w:right w:val="single" w:sz="2" w:space="0" w:color="auto"/>
            </w:tcBorders>
          </w:tcPr>
          <w:p w14:paraId="1F814540" w14:textId="77777777" w:rsidR="00FF5BA6" w:rsidRPr="004E5748" w:rsidRDefault="00FF5BA6" w:rsidP="00FF0B3F">
            <w:pPr>
              <w:pStyle w:val="NormalLeft"/>
              <w:rPr>
                <w:lang w:val="en-GB"/>
              </w:rPr>
            </w:pPr>
            <w:r w:rsidRPr="004E5748">
              <w:rPr>
                <w:lang w:val="en-GB"/>
              </w:rPr>
              <w:t>The amount of net best estimate for claims provisions, for each line of business regarding direct and accepted reinsurance business.</w:t>
            </w:r>
          </w:p>
        </w:tc>
      </w:tr>
      <w:tr w:rsidR="00F672D2" w:rsidRPr="000C7CC5" w14:paraId="5300FBA8" w14:textId="77777777" w:rsidTr="007D59E0">
        <w:tc>
          <w:tcPr>
            <w:tcW w:w="2229" w:type="dxa"/>
            <w:tcBorders>
              <w:top w:val="single" w:sz="2" w:space="0" w:color="auto"/>
              <w:left w:val="single" w:sz="2" w:space="0" w:color="auto"/>
              <w:bottom w:val="single" w:sz="2" w:space="0" w:color="auto"/>
              <w:right w:val="single" w:sz="2" w:space="0" w:color="auto"/>
            </w:tcBorders>
          </w:tcPr>
          <w:p w14:paraId="695198DE" w14:textId="77777777" w:rsidR="00FF5BA6" w:rsidRPr="004E5748" w:rsidRDefault="00FF5BA6" w:rsidP="00FF0B3F">
            <w:pPr>
              <w:pStyle w:val="NormalLeft"/>
              <w:rPr>
                <w:lang w:val="en-GB"/>
              </w:rPr>
            </w:pPr>
            <w:r w:rsidRPr="004E5748">
              <w:rPr>
                <w:lang w:val="en-GB"/>
              </w:rPr>
              <w:t>C0180/R0250</w:t>
            </w:r>
          </w:p>
        </w:tc>
        <w:tc>
          <w:tcPr>
            <w:tcW w:w="2785" w:type="dxa"/>
            <w:tcBorders>
              <w:top w:val="single" w:sz="2" w:space="0" w:color="auto"/>
              <w:left w:val="single" w:sz="2" w:space="0" w:color="auto"/>
              <w:bottom w:val="single" w:sz="2" w:space="0" w:color="auto"/>
              <w:right w:val="single" w:sz="2" w:space="0" w:color="auto"/>
            </w:tcBorders>
          </w:tcPr>
          <w:p w14:paraId="7A6277AD" w14:textId="77777777" w:rsidR="00FF5BA6" w:rsidRPr="004E5748" w:rsidRDefault="00FF5BA6" w:rsidP="00FF0B3F">
            <w:pPr>
              <w:pStyle w:val="NormalLeft"/>
              <w:rPr>
                <w:lang w:val="en-GB"/>
              </w:rPr>
            </w:pPr>
            <w:r w:rsidRPr="004E5748">
              <w:rPr>
                <w:lang w:val="en-GB"/>
              </w:rPr>
              <w:t>Total Non–Life obligations, Net best estimate of Claims Provisions</w:t>
            </w:r>
          </w:p>
        </w:tc>
        <w:tc>
          <w:tcPr>
            <w:tcW w:w="4272" w:type="dxa"/>
            <w:tcBorders>
              <w:top w:val="single" w:sz="2" w:space="0" w:color="auto"/>
              <w:left w:val="single" w:sz="2" w:space="0" w:color="auto"/>
              <w:bottom w:val="single" w:sz="2" w:space="0" w:color="auto"/>
              <w:right w:val="single" w:sz="2" w:space="0" w:color="auto"/>
            </w:tcBorders>
          </w:tcPr>
          <w:p w14:paraId="2E9631CB" w14:textId="77777777" w:rsidR="00FF5BA6" w:rsidRPr="004E5748" w:rsidRDefault="00FF5BA6" w:rsidP="00FF0B3F">
            <w:pPr>
              <w:pStyle w:val="NormalLeft"/>
              <w:rPr>
                <w:lang w:val="en-GB"/>
              </w:rPr>
            </w:pPr>
            <w:r w:rsidRPr="004E5748">
              <w:rPr>
                <w:lang w:val="en-GB"/>
              </w:rPr>
              <w:t>The total amount of net Best Estimate for Claims Provisions.</w:t>
            </w:r>
          </w:p>
        </w:tc>
      </w:tr>
      <w:tr w:rsidR="00F672D2" w:rsidRPr="000C7CC5" w14:paraId="142D6640" w14:textId="77777777" w:rsidTr="007D59E0">
        <w:tc>
          <w:tcPr>
            <w:tcW w:w="2229" w:type="dxa"/>
            <w:tcBorders>
              <w:top w:val="single" w:sz="2" w:space="0" w:color="auto"/>
              <w:left w:val="single" w:sz="2" w:space="0" w:color="auto"/>
              <w:bottom w:val="single" w:sz="2" w:space="0" w:color="auto"/>
              <w:right w:val="single" w:sz="2" w:space="0" w:color="auto"/>
            </w:tcBorders>
          </w:tcPr>
          <w:p w14:paraId="67C33DBC" w14:textId="77777777" w:rsidR="00FF5BA6" w:rsidRPr="004E5748" w:rsidRDefault="00FF5BA6" w:rsidP="00FF0B3F">
            <w:pPr>
              <w:pStyle w:val="NormalLeft"/>
              <w:rPr>
                <w:lang w:val="en-GB"/>
              </w:rPr>
            </w:pPr>
            <w:r w:rsidRPr="004E5748">
              <w:rPr>
                <w:lang w:val="en-GB"/>
              </w:rPr>
              <w:lastRenderedPageBreak/>
              <w:t>C0020 to C0170/R0260</w:t>
            </w:r>
          </w:p>
        </w:tc>
        <w:tc>
          <w:tcPr>
            <w:tcW w:w="2785" w:type="dxa"/>
            <w:tcBorders>
              <w:top w:val="single" w:sz="2" w:space="0" w:color="auto"/>
              <w:left w:val="single" w:sz="2" w:space="0" w:color="auto"/>
              <w:bottom w:val="single" w:sz="2" w:space="0" w:color="auto"/>
              <w:right w:val="single" w:sz="2" w:space="0" w:color="auto"/>
            </w:tcBorders>
          </w:tcPr>
          <w:p w14:paraId="4824501B" w14:textId="77777777" w:rsidR="00FF5BA6" w:rsidRPr="004E5748" w:rsidRDefault="00FF5BA6" w:rsidP="00FF0B3F">
            <w:pPr>
              <w:pStyle w:val="NormalLeft"/>
              <w:rPr>
                <w:lang w:val="en-GB"/>
              </w:rPr>
            </w:pPr>
            <w:r w:rsidRPr="004E5748">
              <w:rPr>
                <w:lang w:val="en-GB"/>
              </w:rPr>
              <w:t>Total best estimate, Gross — Direct and accepted reinsurance business</w:t>
            </w:r>
          </w:p>
        </w:tc>
        <w:tc>
          <w:tcPr>
            <w:tcW w:w="4272" w:type="dxa"/>
            <w:tcBorders>
              <w:top w:val="single" w:sz="2" w:space="0" w:color="auto"/>
              <w:left w:val="single" w:sz="2" w:space="0" w:color="auto"/>
              <w:bottom w:val="single" w:sz="2" w:space="0" w:color="auto"/>
              <w:right w:val="single" w:sz="2" w:space="0" w:color="auto"/>
            </w:tcBorders>
          </w:tcPr>
          <w:p w14:paraId="3421EA7C" w14:textId="77777777" w:rsidR="00FF5BA6" w:rsidRPr="004E5748" w:rsidRDefault="00FF5BA6" w:rsidP="00FF0B3F">
            <w:pPr>
              <w:pStyle w:val="NormalLeft"/>
              <w:rPr>
                <w:lang w:val="en-GB"/>
              </w:rPr>
            </w:pPr>
            <w:r w:rsidRPr="004E5748">
              <w:rPr>
                <w:lang w:val="en-GB"/>
              </w:rPr>
              <w:t>The amount of Total gross best estimate, for each line of business regarding direct and accepted reinsurance business.</w:t>
            </w:r>
          </w:p>
        </w:tc>
      </w:tr>
      <w:tr w:rsidR="00F672D2" w:rsidRPr="000C7CC5" w14:paraId="0A8156A1" w14:textId="77777777" w:rsidTr="007D59E0">
        <w:tc>
          <w:tcPr>
            <w:tcW w:w="2229" w:type="dxa"/>
            <w:tcBorders>
              <w:top w:val="single" w:sz="2" w:space="0" w:color="auto"/>
              <w:left w:val="single" w:sz="2" w:space="0" w:color="auto"/>
              <w:bottom w:val="single" w:sz="2" w:space="0" w:color="auto"/>
              <w:right w:val="single" w:sz="2" w:space="0" w:color="auto"/>
            </w:tcBorders>
          </w:tcPr>
          <w:p w14:paraId="2CB85881" w14:textId="77777777" w:rsidR="00FF5BA6" w:rsidRPr="004E5748" w:rsidRDefault="00FF5BA6" w:rsidP="00FF0B3F">
            <w:pPr>
              <w:pStyle w:val="NormalLeft"/>
              <w:rPr>
                <w:lang w:val="en-GB"/>
              </w:rPr>
            </w:pPr>
            <w:r w:rsidRPr="004E5748">
              <w:rPr>
                <w:lang w:val="en-GB"/>
              </w:rPr>
              <w:t>C0180/R0260</w:t>
            </w:r>
          </w:p>
        </w:tc>
        <w:tc>
          <w:tcPr>
            <w:tcW w:w="2785" w:type="dxa"/>
            <w:tcBorders>
              <w:top w:val="single" w:sz="2" w:space="0" w:color="auto"/>
              <w:left w:val="single" w:sz="2" w:space="0" w:color="auto"/>
              <w:bottom w:val="single" w:sz="2" w:space="0" w:color="auto"/>
              <w:right w:val="single" w:sz="2" w:space="0" w:color="auto"/>
            </w:tcBorders>
          </w:tcPr>
          <w:p w14:paraId="372809A2" w14:textId="77777777" w:rsidR="00FF5BA6" w:rsidRPr="004E5748" w:rsidRDefault="00FF5BA6" w:rsidP="00FF0B3F">
            <w:pPr>
              <w:pStyle w:val="NormalLeft"/>
              <w:rPr>
                <w:lang w:val="en-GB"/>
              </w:rPr>
            </w:pPr>
            <w:r w:rsidRPr="004E5748">
              <w:rPr>
                <w:lang w:val="en-GB"/>
              </w:rPr>
              <w:t>Total Non–Life obligations, Total Best Estimate, Gross</w:t>
            </w:r>
          </w:p>
        </w:tc>
        <w:tc>
          <w:tcPr>
            <w:tcW w:w="4272" w:type="dxa"/>
            <w:tcBorders>
              <w:top w:val="single" w:sz="2" w:space="0" w:color="auto"/>
              <w:left w:val="single" w:sz="2" w:space="0" w:color="auto"/>
              <w:bottom w:val="single" w:sz="2" w:space="0" w:color="auto"/>
              <w:right w:val="single" w:sz="2" w:space="0" w:color="auto"/>
            </w:tcBorders>
          </w:tcPr>
          <w:p w14:paraId="16064B3E" w14:textId="77777777" w:rsidR="00FF5BA6" w:rsidRPr="004E5748" w:rsidRDefault="00FF5BA6" w:rsidP="00FF0B3F">
            <w:pPr>
              <w:pStyle w:val="NormalLeft"/>
              <w:rPr>
                <w:lang w:val="en-GB"/>
              </w:rPr>
            </w:pPr>
            <w:r w:rsidRPr="004E5748">
              <w:rPr>
                <w:lang w:val="en-GB"/>
              </w:rPr>
              <w:t>The total amount of Gross Best Estimate (sum of the Premium Provision and Claims Provisions).</w:t>
            </w:r>
          </w:p>
        </w:tc>
      </w:tr>
      <w:tr w:rsidR="00F672D2" w:rsidRPr="000C7CC5" w14:paraId="2E41D3E5" w14:textId="77777777" w:rsidTr="007D59E0">
        <w:tc>
          <w:tcPr>
            <w:tcW w:w="2229" w:type="dxa"/>
            <w:tcBorders>
              <w:top w:val="single" w:sz="2" w:space="0" w:color="auto"/>
              <w:left w:val="single" w:sz="2" w:space="0" w:color="auto"/>
              <w:bottom w:val="single" w:sz="2" w:space="0" w:color="auto"/>
              <w:right w:val="single" w:sz="2" w:space="0" w:color="auto"/>
            </w:tcBorders>
          </w:tcPr>
          <w:p w14:paraId="1EE50E72" w14:textId="77777777" w:rsidR="00FF5BA6" w:rsidRPr="004E5748" w:rsidRDefault="00FF5BA6" w:rsidP="00FF0B3F">
            <w:pPr>
              <w:pStyle w:val="NormalLeft"/>
              <w:rPr>
                <w:lang w:val="en-GB"/>
              </w:rPr>
            </w:pPr>
            <w:r w:rsidRPr="004E5748">
              <w:rPr>
                <w:lang w:val="en-GB"/>
              </w:rPr>
              <w:t>C0020 to C0170/R0270</w:t>
            </w:r>
          </w:p>
        </w:tc>
        <w:tc>
          <w:tcPr>
            <w:tcW w:w="2785" w:type="dxa"/>
            <w:tcBorders>
              <w:top w:val="single" w:sz="2" w:space="0" w:color="auto"/>
              <w:left w:val="single" w:sz="2" w:space="0" w:color="auto"/>
              <w:bottom w:val="single" w:sz="2" w:space="0" w:color="auto"/>
              <w:right w:val="single" w:sz="2" w:space="0" w:color="auto"/>
            </w:tcBorders>
          </w:tcPr>
          <w:p w14:paraId="5467E87B" w14:textId="77777777" w:rsidR="00FF5BA6" w:rsidRPr="004E5748" w:rsidRDefault="00FF5BA6" w:rsidP="00FF0B3F">
            <w:pPr>
              <w:pStyle w:val="NormalLeft"/>
              <w:rPr>
                <w:lang w:val="en-GB"/>
              </w:rPr>
            </w:pPr>
            <w:r w:rsidRPr="004E5748">
              <w:rPr>
                <w:lang w:val="en-GB"/>
              </w:rPr>
              <w:t>Total best estimate, Net — Direct and accepted reinsurance business</w:t>
            </w:r>
          </w:p>
        </w:tc>
        <w:tc>
          <w:tcPr>
            <w:tcW w:w="4272" w:type="dxa"/>
            <w:tcBorders>
              <w:top w:val="single" w:sz="2" w:space="0" w:color="auto"/>
              <w:left w:val="single" w:sz="2" w:space="0" w:color="auto"/>
              <w:bottom w:val="single" w:sz="2" w:space="0" w:color="auto"/>
              <w:right w:val="single" w:sz="2" w:space="0" w:color="auto"/>
            </w:tcBorders>
          </w:tcPr>
          <w:p w14:paraId="314E91F3" w14:textId="77777777" w:rsidR="00FF5BA6" w:rsidRPr="004E5748" w:rsidRDefault="00FF5BA6" w:rsidP="00FF0B3F">
            <w:pPr>
              <w:pStyle w:val="NormalLeft"/>
              <w:rPr>
                <w:lang w:val="en-GB"/>
              </w:rPr>
            </w:pPr>
            <w:r w:rsidRPr="004E5748">
              <w:rPr>
                <w:lang w:val="en-GB"/>
              </w:rPr>
              <w:t>The amount of Total net best estimate, for each line of business regarding direct and accepted reinsurance business.</w:t>
            </w:r>
          </w:p>
        </w:tc>
      </w:tr>
      <w:tr w:rsidR="00F672D2" w:rsidRPr="000C7CC5" w14:paraId="55E52048" w14:textId="77777777" w:rsidTr="007D59E0">
        <w:tc>
          <w:tcPr>
            <w:tcW w:w="2229" w:type="dxa"/>
            <w:tcBorders>
              <w:top w:val="single" w:sz="2" w:space="0" w:color="auto"/>
              <w:left w:val="single" w:sz="2" w:space="0" w:color="auto"/>
              <w:bottom w:val="single" w:sz="2" w:space="0" w:color="auto"/>
              <w:right w:val="single" w:sz="2" w:space="0" w:color="auto"/>
            </w:tcBorders>
          </w:tcPr>
          <w:p w14:paraId="2E6AD002" w14:textId="77777777" w:rsidR="00FF5BA6" w:rsidRPr="004E5748" w:rsidRDefault="00FF5BA6" w:rsidP="00FF0B3F">
            <w:pPr>
              <w:pStyle w:val="NormalLeft"/>
              <w:rPr>
                <w:lang w:val="en-GB"/>
              </w:rPr>
            </w:pPr>
            <w:r w:rsidRPr="004E5748">
              <w:rPr>
                <w:lang w:val="en-GB"/>
              </w:rPr>
              <w:t>C0180/R0270</w:t>
            </w:r>
          </w:p>
        </w:tc>
        <w:tc>
          <w:tcPr>
            <w:tcW w:w="2785" w:type="dxa"/>
            <w:tcBorders>
              <w:top w:val="single" w:sz="2" w:space="0" w:color="auto"/>
              <w:left w:val="single" w:sz="2" w:space="0" w:color="auto"/>
              <w:bottom w:val="single" w:sz="2" w:space="0" w:color="auto"/>
              <w:right w:val="single" w:sz="2" w:space="0" w:color="auto"/>
            </w:tcBorders>
          </w:tcPr>
          <w:p w14:paraId="52BAB212" w14:textId="77777777" w:rsidR="00FF5BA6" w:rsidRPr="004E5748" w:rsidRDefault="00FF5BA6" w:rsidP="00FF0B3F">
            <w:pPr>
              <w:pStyle w:val="NormalLeft"/>
              <w:rPr>
                <w:lang w:val="en-GB"/>
              </w:rPr>
            </w:pPr>
            <w:r w:rsidRPr="004E5748">
              <w:rPr>
                <w:lang w:val="en-GB"/>
              </w:rPr>
              <w:t>Total Non–Life obligations, Total Best Estimate, Net</w:t>
            </w:r>
          </w:p>
        </w:tc>
        <w:tc>
          <w:tcPr>
            <w:tcW w:w="4272" w:type="dxa"/>
            <w:tcBorders>
              <w:top w:val="single" w:sz="2" w:space="0" w:color="auto"/>
              <w:left w:val="single" w:sz="2" w:space="0" w:color="auto"/>
              <w:bottom w:val="single" w:sz="2" w:space="0" w:color="auto"/>
              <w:right w:val="single" w:sz="2" w:space="0" w:color="auto"/>
            </w:tcBorders>
          </w:tcPr>
          <w:p w14:paraId="5F4E321B" w14:textId="77777777" w:rsidR="00FF5BA6" w:rsidRPr="004E5748" w:rsidRDefault="00FF5BA6" w:rsidP="00FF0B3F">
            <w:pPr>
              <w:pStyle w:val="NormalLeft"/>
              <w:rPr>
                <w:lang w:val="en-GB"/>
              </w:rPr>
            </w:pPr>
            <w:r w:rsidRPr="004E5748">
              <w:rPr>
                <w:lang w:val="en-GB"/>
              </w:rPr>
              <w:t>The total amount of Net Best Estimate (sum of the Premium Provision and Claims Provisions).</w:t>
            </w:r>
          </w:p>
        </w:tc>
      </w:tr>
      <w:tr w:rsidR="00F672D2" w:rsidRPr="000C7CC5" w14:paraId="00DCA34B" w14:textId="77777777" w:rsidTr="007D59E0">
        <w:tc>
          <w:tcPr>
            <w:tcW w:w="2229" w:type="dxa"/>
            <w:tcBorders>
              <w:top w:val="single" w:sz="2" w:space="0" w:color="auto"/>
              <w:left w:val="single" w:sz="2" w:space="0" w:color="auto"/>
              <w:bottom w:val="single" w:sz="2" w:space="0" w:color="auto"/>
              <w:right w:val="single" w:sz="2" w:space="0" w:color="auto"/>
            </w:tcBorders>
          </w:tcPr>
          <w:p w14:paraId="52144844" w14:textId="77777777" w:rsidR="00FF5BA6" w:rsidRPr="004E5748" w:rsidRDefault="00FF5BA6" w:rsidP="00FF0B3F">
            <w:pPr>
              <w:pStyle w:val="NormalLeft"/>
              <w:rPr>
                <w:lang w:val="en-GB"/>
              </w:rPr>
            </w:pPr>
            <w:r w:rsidRPr="004E5748">
              <w:rPr>
                <w:lang w:val="en-GB"/>
              </w:rPr>
              <w:t>C0020 to C0170/R0280</w:t>
            </w:r>
          </w:p>
        </w:tc>
        <w:tc>
          <w:tcPr>
            <w:tcW w:w="2785" w:type="dxa"/>
            <w:tcBorders>
              <w:top w:val="single" w:sz="2" w:space="0" w:color="auto"/>
              <w:left w:val="single" w:sz="2" w:space="0" w:color="auto"/>
              <w:bottom w:val="single" w:sz="2" w:space="0" w:color="auto"/>
              <w:right w:val="single" w:sz="2" w:space="0" w:color="auto"/>
            </w:tcBorders>
          </w:tcPr>
          <w:p w14:paraId="6F2537EF" w14:textId="77777777" w:rsidR="00FF5BA6" w:rsidRPr="004E5748" w:rsidRDefault="00FF5BA6" w:rsidP="00FF0B3F">
            <w:pPr>
              <w:pStyle w:val="NormalLeft"/>
              <w:rPr>
                <w:lang w:val="en-GB"/>
              </w:rPr>
            </w:pPr>
            <w:r w:rsidRPr="004E5748">
              <w:rPr>
                <w:lang w:val="en-GB"/>
              </w:rPr>
              <w:t>Technical provisions calculated as a sum of a best estimate and a risk margin — Risk margin</w:t>
            </w:r>
          </w:p>
        </w:tc>
        <w:tc>
          <w:tcPr>
            <w:tcW w:w="4272" w:type="dxa"/>
            <w:tcBorders>
              <w:top w:val="single" w:sz="2" w:space="0" w:color="auto"/>
              <w:left w:val="single" w:sz="2" w:space="0" w:color="auto"/>
              <w:bottom w:val="single" w:sz="2" w:space="0" w:color="auto"/>
              <w:right w:val="single" w:sz="2" w:space="0" w:color="auto"/>
            </w:tcBorders>
          </w:tcPr>
          <w:p w14:paraId="01DFC6DC" w14:textId="77777777" w:rsidR="00FF5BA6" w:rsidRPr="004E5748" w:rsidRDefault="00FF5BA6" w:rsidP="00FF0B3F">
            <w:pPr>
              <w:pStyle w:val="NormalLeft"/>
              <w:rPr>
                <w:lang w:val="en-GB"/>
              </w:rPr>
            </w:pPr>
            <w:r w:rsidRPr="004E5748">
              <w:rPr>
                <w:lang w:val="en-GB"/>
              </w:rPr>
              <w:t>The amount of risk margin, as required by Directive 2009/138/EC (Article 77 (3)). The risk margin is calculated to whole portfolio of (re)insurance obligations and then allocated to each single line of business, regarding direct business and accepted reinsurance business.</w:t>
            </w:r>
          </w:p>
        </w:tc>
      </w:tr>
      <w:tr w:rsidR="00F672D2" w:rsidRPr="000C7CC5" w14:paraId="26A7715F" w14:textId="77777777" w:rsidTr="007D59E0">
        <w:tc>
          <w:tcPr>
            <w:tcW w:w="2229" w:type="dxa"/>
            <w:tcBorders>
              <w:top w:val="single" w:sz="2" w:space="0" w:color="auto"/>
              <w:left w:val="single" w:sz="2" w:space="0" w:color="auto"/>
              <w:bottom w:val="single" w:sz="2" w:space="0" w:color="auto"/>
              <w:right w:val="single" w:sz="2" w:space="0" w:color="auto"/>
            </w:tcBorders>
          </w:tcPr>
          <w:p w14:paraId="2B711EA9" w14:textId="77777777" w:rsidR="00FF5BA6" w:rsidRPr="004E5748" w:rsidRDefault="00FF5BA6" w:rsidP="00FF0B3F">
            <w:pPr>
              <w:pStyle w:val="NormalLeft"/>
              <w:rPr>
                <w:lang w:val="en-GB"/>
              </w:rPr>
            </w:pPr>
            <w:r w:rsidRPr="004E5748">
              <w:rPr>
                <w:lang w:val="en-GB"/>
              </w:rPr>
              <w:t>C0180/R0280</w:t>
            </w:r>
          </w:p>
        </w:tc>
        <w:tc>
          <w:tcPr>
            <w:tcW w:w="2785" w:type="dxa"/>
            <w:tcBorders>
              <w:top w:val="single" w:sz="2" w:space="0" w:color="auto"/>
              <w:left w:val="single" w:sz="2" w:space="0" w:color="auto"/>
              <w:bottom w:val="single" w:sz="2" w:space="0" w:color="auto"/>
              <w:right w:val="single" w:sz="2" w:space="0" w:color="auto"/>
            </w:tcBorders>
          </w:tcPr>
          <w:p w14:paraId="2DB1FC87" w14:textId="77777777" w:rsidR="00FF5BA6" w:rsidRPr="004E5748" w:rsidRDefault="00FF5BA6" w:rsidP="00FF0B3F">
            <w:pPr>
              <w:pStyle w:val="NormalLeft"/>
              <w:rPr>
                <w:lang w:val="en-GB"/>
              </w:rPr>
            </w:pPr>
            <w:r w:rsidRPr="004E5748">
              <w:rPr>
                <w:lang w:val="en-GB"/>
              </w:rPr>
              <w:t>Total Non–Life obligations, Total risk margin</w:t>
            </w:r>
          </w:p>
        </w:tc>
        <w:tc>
          <w:tcPr>
            <w:tcW w:w="4272" w:type="dxa"/>
            <w:tcBorders>
              <w:top w:val="single" w:sz="2" w:space="0" w:color="auto"/>
              <w:left w:val="single" w:sz="2" w:space="0" w:color="auto"/>
              <w:bottom w:val="single" w:sz="2" w:space="0" w:color="auto"/>
              <w:right w:val="single" w:sz="2" w:space="0" w:color="auto"/>
            </w:tcBorders>
          </w:tcPr>
          <w:p w14:paraId="20318426" w14:textId="77777777" w:rsidR="00FF5BA6" w:rsidRPr="004E5748" w:rsidRDefault="00FF5BA6" w:rsidP="00FF0B3F">
            <w:pPr>
              <w:pStyle w:val="NormalLeft"/>
              <w:rPr>
                <w:lang w:val="en-GB"/>
              </w:rPr>
            </w:pPr>
            <w:r w:rsidRPr="004E5748">
              <w:rPr>
                <w:lang w:val="en-GB"/>
              </w:rPr>
              <w:t>The total amount of risk margin, as required by Directive 2009/138/EC (Article 77 (3)).</w:t>
            </w:r>
          </w:p>
        </w:tc>
      </w:tr>
      <w:tr w:rsidR="00F672D2" w:rsidRPr="004E5748" w14:paraId="1EC365EB" w14:textId="77777777" w:rsidTr="008B06CE">
        <w:tc>
          <w:tcPr>
            <w:tcW w:w="9286" w:type="dxa"/>
            <w:gridSpan w:val="3"/>
            <w:tcBorders>
              <w:top w:val="single" w:sz="2" w:space="0" w:color="auto"/>
              <w:left w:val="single" w:sz="2" w:space="0" w:color="auto"/>
              <w:bottom w:val="single" w:sz="2" w:space="0" w:color="auto"/>
              <w:right w:val="single" w:sz="2" w:space="0" w:color="auto"/>
            </w:tcBorders>
          </w:tcPr>
          <w:p w14:paraId="5EA944DB" w14:textId="0AF3CE56" w:rsidR="007D59E0" w:rsidRPr="004E5748" w:rsidRDefault="007D59E0" w:rsidP="00A97C4E">
            <w:pPr>
              <w:pStyle w:val="NormalCentered"/>
              <w:jc w:val="left"/>
              <w:rPr>
                <w:lang w:val="en-GB"/>
              </w:rPr>
            </w:pPr>
            <w:r w:rsidRPr="004E5748">
              <w:rPr>
                <w:i/>
                <w:iCs/>
                <w:lang w:val="en-GB"/>
              </w:rPr>
              <w:t>Technical provisions — Total</w:t>
            </w:r>
          </w:p>
        </w:tc>
      </w:tr>
      <w:tr w:rsidR="00F672D2" w:rsidRPr="000C7CC5" w14:paraId="49A06C13" w14:textId="77777777" w:rsidTr="007D59E0">
        <w:tc>
          <w:tcPr>
            <w:tcW w:w="2229" w:type="dxa"/>
            <w:tcBorders>
              <w:top w:val="single" w:sz="2" w:space="0" w:color="auto"/>
              <w:left w:val="single" w:sz="2" w:space="0" w:color="auto"/>
              <w:bottom w:val="single" w:sz="2" w:space="0" w:color="auto"/>
              <w:right w:val="single" w:sz="2" w:space="0" w:color="auto"/>
            </w:tcBorders>
          </w:tcPr>
          <w:p w14:paraId="4929B27A" w14:textId="77777777" w:rsidR="00FF5BA6" w:rsidRPr="004E5748" w:rsidRDefault="00FF5BA6" w:rsidP="00FF0B3F">
            <w:pPr>
              <w:pStyle w:val="NormalLeft"/>
              <w:rPr>
                <w:lang w:val="en-GB"/>
              </w:rPr>
            </w:pPr>
            <w:r w:rsidRPr="004E5748">
              <w:rPr>
                <w:lang w:val="en-GB"/>
              </w:rPr>
              <w:t>C0020 to C0170/R0320</w:t>
            </w:r>
          </w:p>
        </w:tc>
        <w:tc>
          <w:tcPr>
            <w:tcW w:w="2785" w:type="dxa"/>
            <w:tcBorders>
              <w:top w:val="single" w:sz="2" w:space="0" w:color="auto"/>
              <w:left w:val="single" w:sz="2" w:space="0" w:color="auto"/>
              <w:bottom w:val="single" w:sz="2" w:space="0" w:color="auto"/>
              <w:right w:val="single" w:sz="2" w:space="0" w:color="auto"/>
            </w:tcBorders>
          </w:tcPr>
          <w:p w14:paraId="5FB0BE72" w14:textId="77777777" w:rsidR="00FF5BA6" w:rsidRPr="004E5748" w:rsidRDefault="00FF5BA6" w:rsidP="00FF0B3F">
            <w:pPr>
              <w:pStyle w:val="NormalLeft"/>
              <w:rPr>
                <w:lang w:val="en-GB"/>
              </w:rPr>
            </w:pPr>
            <w:r w:rsidRPr="004E5748">
              <w:rPr>
                <w:lang w:val="en-GB"/>
              </w:rPr>
              <w:t>Technical provisions, Total — Direct and accepted reinsurance business</w:t>
            </w:r>
          </w:p>
        </w:tc>
        <w:tc>
          <w:tcPr>
            <w:tcW w:w="4272" w:type="dxa"/>
            <w:tcBorders>
              <w:top w:val="single" w:sz="2" w:space="0" w:color="auto"/>
              <w:left w:val="single" w:sz="2" w:space="0" w:color="auto"/>
              <w:bottom w:val="single" w:sz="2" w:space="0" w:color="auto"/>
              <w:right w:val="single" w:sz="2" w:space="0" w:color="auto"/>
            </w:tcBorders>
          </w:tcPr>
          <w:p w14:paraId="1A870A3C" w14:textId="77777777" w:rsidR="00FF5BA6" w:rsidRPr="004E5748" w:rsidRDefault="00FF5BA6" w:rsidP="00FF0B3F">
            <w:pPr>
              <w:pStyle w:val="NormalLeft"/>
              <w:rPr>
                <w:lang w:val="en-GB"/>
              </w:rPr>
            </w:pPr>
            <w:r w:rsidRPr="004E5748">
              <w:rPr>
                <w:lang w:val="en-GB"/>
              </w:rPr>
              <w:t>The total amount of gross technical provisions, for each line of business regarding direct and accepted reinsurance business, including technical provisions calculated as a whole and after the transitional deduction to technical provisions.</w:t>
            </w:r>
          </w:p>
        </w:tc>
      </w:tr>
      <w:tr w:rsidR="00F672D2" w:rsidRPr="000C7CC5" w14:paraId="6B6FEBFB" w14:textId="77777777" w:rsidTr="007D59E0">
        <w:tc>
          <w:tcPr>
            <w:tcW w:w="2229" w:type="dxa"/>
            <w:tcBorders>
              <w:top w:val="single" w:sz="2" w:space="0" w:color="auto"/>
              <w:left w:val="single" w:sz="2" w:space="0" w:color="auto"/>
              <w:bottom w:val="single" w:sz="2" w:space="0" w:color="auto"/>
              <w:right w:val="single" w:sz="2" w:space="0" w:color="auto"/>
            </w:tcBorders>
          </w:tcPr>
          <w:p w14:paraId="2A5EEB4C" w14:textId="77777777" w:rsidR="00FF5BA6" w:rsidRPr="004E5748" w:rsidRDefault="00FF5BA6" w:rsidP="00FF0B3F">
            <w:pPr>
              <w:pStyle w:val="NormalLeft"/>
              <w:rPr>
                <w:lang w:val="en-GB"/>
              </w:rPr>
            </w:pPr>
            <w:r w:rsidRPr="004E5748">
              <w:rPr>
                <w:lang w:val="en-GB"/>
              </w:rPr>
              <w:t>C0180/R0320</w:t>
            </w:r>
          </w:p>
        </w:tc>
        <w:tc>
          <w:tcPr>
            <w:tcW w:w="2785" w:type="dxa"/>
            <w:tcBorders>
              <w:top w:val="single" w:sz="2" w:space="0" w:color="auto"/>
              <w:left w:val="single" w:sz="2" w:space="0" w:color="auto"/>
              <w:bottom w:val="single" w:sz="2" w:space="0" w:color="auto"/>
              <w:right w:val="single" w:sz="2" w:space="0" w:color="auto"/>
            </w:tcBorders>
          </w:tcPr>
          <w:p w14:paraId="167586A6" w14:textId="77777777" w:rsidR="00FF5BA6" w:rsidRPr="004E5748" w:rsidRDefault="00FF5BA6" w:rsidP="00FF0B3F">
            <w:pPr>
              <w:pStyle w:val="NormalLeft"/>
              <w:rPr>
                <w:lang w:val="en-GB"/>
              </w:rPr>
            </w:pPr>
            <w:r w:rsidRPr="004E5748">
              <w:rPr>
                <w:lang w:val="en-GB"/>
              </w:rPr>
              <w:t>Total Non–Life obligations, Technical Provision — total</w:t>
            </w:r>
          </w:p>
        </w:tc>
        <w:tc>
          <w:tcPr>
            <w:tcW w:w="4272" w:type="dxa"/>
            <w:tcBorders>
              <w:top w:val="single" w:sz="2" w:space="0" w:color="auto"/>
              <w:left w:val="single" w:sz="2" w:space="0" w:color="auto"/>
              <w:bottom w:val="single" w:sz="2" w:space="0" w:color="auto"/>
              <w:right w:val="single" w:sz="2" w:space="0" w:color="auto"/>
            </w:tcBorders>
          </w:tcPr>
          <w:p w14:paraId="35BB3F15" w14:textId="77777777" w:rsidR="00FF5BA6" w:rsidRPr="004E5748" w:rsidRDefault="00FF5BA6" w:rsidP="00FF0B3F">
            <w:pPr>
              <w:pStyle w:val="NormalLeft"/>
              <w:rPr>
                <w:lang w:val="en-GB"/>
              </w:rPr>
            </w:pPr>
            <w:r w:rsidRPr="004E5748">
              <w:rPr>
                <w:lang w:val="en-GB"/>
              </w:rPr>
              <w:t>The total amount of gross technical provisions regarding direct and accepted reinsurance business, including technical provisions calculated as a whole and after the transitional deduction to technical provisions.</w:t>
            </w:r>
          </w:p>
        </w:tc>
      </w:tr>
      <w:tr w:rsidR="00F672D2" w:rsidRPr="000C7CC5" w14:paraId="5DDBBC6B" w14:textId="77777777" w:rsidTr="007D59E0">
        <w:tc>
          <w:tcPr>
            <w:tcW w:w="2229" w:type="dxa"/>
            <w:tcBorders>
              <w:top w:val="single" w:sz="2" w:space="0" w:color="auto"/>
              <w:left w:val="single" w:sz="2" w:space="0" w:color="auto"/>
              <w:bottom w:val="single" w:sz="2" w:space="0" w:color="auto"/>
              <w:right w:val="single" w:sz="2" w:space="0" w:color="auto"/>
            </w:tcBorders>
          </w:tcPr>
          <w:p w14:paraId="3FBCF6D7" w14:textId="77777777" w:rsidR="00FF5BA6" w:rsidRPr="004E5748" w:rsidRDefault="00FF5BA6" w:rsidP="00FF0B3F">
            <w:pPr>
              <w:pStyle w:val="NormalLeft"/>
              <w:rPr>
                <w:lang w:val="en-GB"/>
              </w:rPr>
            </w:pPr>
            <w:r w:rsidRPr="004E5748">
              <w:rPr>
                <w:lang w:val="en-GB"/>
              </w:rPr>
              <w:t>C0020 to C0170/R0330</w:t>
            </w:r>
          </w:p>
        </w:tc>
        <w:tc>
          <w:tcPr>
            <w:tcW w:w="2785" w:type="dxa"/>
            <w:tcBorders>
              <w:top w:val="single" w:sz="2" w:space="0" w:color="auto"/>
              <w:left w:val="single" w:sz="2" w:space="0" w:color="auto"/>
              <w:bottom w:val="single" w:sz="2" w:space="0" w:color="auto"/>
              <w:right w:val="single" w:sz="2" w:space="0" w:color="auto"/>
            </w:tcBorders>
          </w:tcPr>
          <w:p w14:paraId="4F567D48" w14:textId="77777777" w:rsidR="00FF5BA6" w:rsidRPr="004E5748" w:rsidRDefault="00FF5BA6" w:rsidP="00FF0B3F">
            <w:pPr>
              <w:pStyle w:val="NormalLeft"/>
              <w:rPr>
                <w:lang w:val="en-GB"/>
              </w:rPr>
            </w:pPr>
            <w:r w:rsidRPr="004E5748">
              <w:rPr>
                <w:lang w:val="en-GB"/>
              </w:rPr>
              <w:t xml:space="preserve">Technical provisions, Total — Recoverable from reinsurance contract/SPV and Finite </w:t>
            </w:r>
            <w:r w:rsidRPr="004E5748">
              <w:rPr>
                <w:lang w:val="en-GB"/>
              </w:rPr>
              <w:lastRenderedPageBreak/>
              <w:t>reinsurance, after the adjustment for expected losses due to counterparty default — Direct and accepted reinsurance business</w:t>
            </w:r>
          </w:p>
        </w:tc>
        <w:tc>
          <w:tcPr>
            <w:tcW w:w="4272" w:type="dxa"/>
            <w:tcBorders>
              <w:top w:val="single" w:sz="2" w:space="0" w:color="auto"/>
              <w:left w:val="single" w:sz="2" w:space="0" w:color="auto"/>
              <w:bottom w:val="single" w:sz="2" w:space="0" w:color="auto"/>
              <w:right w:val="single" w:sz="2" w:space="0" w:color="auto"/>
            </w:tcBorders>
          </w:tcPr>
          <w:p w14:paraId="44111191" w14:textId="77777777" w:rsidR="00FF5BA6" w:rsidRPr="004E5748" w:rsidRDefault="00FF5BA6" w:rsidP="00FF0B3F">
            <w:pPr>
              <w:pStyle w:val="NormalLeft"/>
              <w:rPr>
                <w:lang w:val="en-GB"/>
              </w:rPr>
            </w:pPr>
            <w:r w:rsidRPr="004E5748">
              <w:rPr>
                <w:lang w:val="en-GB"/>
              </w:rPr>
              <w:lastRenderedPageBreak/>
              <w:t xml:space="preserve">The total amount of recoverable from reinsurance contract/SPV and Finite reinsurance, after the adjustment for expected losses due to counterparty </w:t>
            </w:r>
            <w:r w:rsidRPr="004E5748">
              <w:rPr>
                <w:lang w:val="en-GB"/>
              </w:rPr>
              <w:lastRenderedPageBreak/>
              <w:t>default, for each line of business regarding direct and accepted reinsurance business.</w:t>
            </w:r>
          </w:p>
        </w:tc>
      </w:tr>
      <w:tr w:rsidR="00F672D2" w:rsidRPr="000C7CC5" w14:paraId="3B60325F" w14:textId="77777777" w:rsidTr="007D59E0">
        <w:tc>
          <w:tcPr>
            <w:tcW w:w="2229" w:type="dxa"/>
            <w:tcBorders>
              <w:top w:val="single" w:sz="2" w:space="0" w:color="auto"/>
              <w:left w:val="single" w:sz="2" w:space="0" w:color="auto"/>
              <w:bottom w:val="single" w:sz="2" w:space="0" w:color="auto"/>
              <w:right w:val="single" w:sz="2" w:space="0" w:color="auto"/>
            </w:tcBorders>
          </w:tcPr>
          <w:p w14:paraId="51D83F6B" w14:textId="77777777" w:rsidR="00FF5BA6" w:rsidRPr="004E5748" w:rsidRDefault="00FF5BA6" w:rsidP="00FF0B3F">
            <w:pPr>
              <w:pStyle w:val="NormalLeft"/>
              <w:rPr>
                <w:lang w:val="en-GB"/>
              </w:rPr>
            </w:pPr>
            <w:r w:rsidRPr="004E5748">
              <w:rPr>
                <w:lang w:val="en-GB"/>
              </w:rPr>
              <w:lastRenderedPageBreak/>
              <w:t>C0180/R0330</w:t>
            </w:r>
          </w:p>
        </w:tc>
        <w:tc>
          <w:tcPr>
            <w:tcW w:w="2785" w:type="dxa"/>
            <w:tcBorders>
              <w:top w:val="single" w:sz="2" w:space="0" w:color="auto"/>
              <w:left w:val="single" w:sz="2" w:space="0" w:color="auto"/>
              <w:bottom w:val="single" w:sz="2" w:space="0" w:color="auto"/>
              <w:right w:val="single" w:sz="2" w:space="0" w:color="auto"/>
            </w:tcBorders>
          </w:tcPr>
          <w:p w14:paraId="7005D0F2" w14:textId="77777777" w:rsidR="00FF5BA6" w:rsidRPr="004E5748" w:rsidRDefault="00FF5BA6" w:rsidP="00FF0B3F">
            <w:pPr>
              <w:pStyle w:val="NormalLeft"/>
              <w:rPr>
                <w:lang w:val="en-GB"/>
              </w:rPr>
            </w:pPr>
            <w:r w:rsidRPr="004E5748">
              <w:rPr>
                <w:lang w:val="en-GB"/>
              </w:rPr>
              <w:t>Total Non–Life obligations, Recoverable from reinsurance contract/SPV and Finite re, after the adjustment for expected losses due to counterparty default — Direct and accepted reinsurance business</w:t>
            </w:r>
          </w:p>
        </w:tc>
        <w:tc>
          <w:tcPr>
            <w:tcW w:w="4272" w:type="dxa"/>
            <w:tcBorders>
              <w:top w:val="single" w:sz="2" w:space="0" w:color="auto"/>
              <w:left w:val="single" w:sz="2" w:space="0" w:color="auto"/>
              <w:bottom w:val="single" w:sz="2" w:space="0" w:color="auto"/>
              <w:right w:val="single" w:sz="2" w:space="0" w:color="auto"/>
            </w:tcBorders>
          </w:tcPr>
          <w:p w14:paraId="2A2DD564" w14:textId="77777777" w:rsidR="00FF5BA6" w:rsidRPr="004E5748" w:rsidRDefault="00FF5BA6" w:rsidP="00FF0B3F">
            <w:pPr>
              <w:pStyle w:val="NormalLeft"/>
              <w:rPr>
                <w:lang w:val="en-GB"/>
              </w:rPr>
            </w:pPr>
            <w:r w:rsidRPr="004E5748">
              <w:rPr>
                <w:lang w:val="en-GB"/>
              </w:rPr>
              <w:t>The total amount of recoverable from reinsurance contract/SPV and Finite reinsurance, after the adjustment for expected losses due to counterparty default regarding direct and accepted reinsurance business.</w:t>
            </w:r>
          </w:p>
        </w:tc>
      </w:tr>
      <w:tr w:rsidR="00F672D2" w:rsidRPr="000C7CC5" w14:paraId="2AC0AE23" w14:textId="77777777" w:rsidTr="007D59E0">
        <w:tc>
          <w:tcPr>
            <w:tcW w:w="2229" w:type="dxa"/>
            <w:tcBorders>
              <w:top w:val="single" w:sz="2" w:space="0" w:color="auto"/>
              <w:left w:val="single" w:sz="2" w:space="0" w:color="auto"/>
              <w:bottom w:val="single" w:sz="2" w:space="0" w:color="auto"/>
              <w:right w:val="single" w:sz="2" w:space="0" w:color="auto"/>
            </w:tcBorders>
          </w:tcPr>
          <w:p w14:paraId="74794691" w14:textId="77777777" w:rsidR="00FF5BA6" w:rsidRPr="004E5748" w:rsidRDefault="00FF5BA6" w:rsidP="00FF0B3F">
            <w:pPr>
              <w:pStyle w:val="NormalLeft"/>
              <w:rPr>
                <w:lang w:val="en-GB"/>
              </w:rPr>
            </w:pPr>
            <w:r w:rsidRPr="004E5748">
              <w:rPr>
                <w:lang w:val="en-GB"/>
              </w:rPr>
              <w:t>C0020 to C0170/R0340</w:t>
            </w:r>
          </w:p>
        </w:tc>
        <w:tc>
          <w:tcPr>
            <w:tcW w:w="2785" w:type="dxa"/>
            <w:tcBorders>
              <w:top w:val="single" w:sz="2" w:space="0" w:color="auto"/>
              <w:left w:val="single" w:sz="2" w:space="0" w:color="auto"/>
              <w:bottom w:val="single" w:sz="2" w:space="0" w:color="auto"/>
              <w:right w:val="single" w:sz="2" w:space="0" w:color="auto"/>
            </w:tcBorders>
          </w:tcPr>
          <w:p w14:paraId="6B9523A1" w14:textId="77777777" w:rsidR="00FF5BA6" w:rsidRPr="004E5748" w:rsidRDefault="00FF5BA6" w:rsidP="00FF0B3F">
            <w:pPr>
              <w:pStyle w:val="NormalLeft"/>
              <w:rPr>
                <w:lang w:val="en-GB"/>
              </w:rPr>
            </w:pPr>
            <w:r w:rsidRPr="004E5748">
              <w:rPr>
                <w:lang w:val="en-GB"/>
              </w:rPr>
              <w:t>Technical provisions, Total — Technical provisions minus recoverables from reinsurance/SPV and Finite reinsurance — Direct and accepted reinsurance business</w:t>
            </w:r>
          </w:p>
        </w:tc>
        <w:tc>
          <w:tcPr>
            <w:tcW w:w="4272" w:type="dxa"/>
            <w:tcBorders>
              <w:top w:val="single" w:sz="2" w:space="0" w:color="auto"/>
              <w:left w:val="single" w:sz="2" w:space="0" w:color="auto"/>
              <w:bottom w:val="single" w:sz="2" w:space="0" w:color="auto"/>
              <w:right w:val="single" w:sz="2" w:space="0" w:color="auto"/>
            </w:tcBorders>
          </w:tcPr>
          <w:p w14:paraId="5384DA89" w14:textId="77777777" w:rsidR="00FF5BA6" w:rsidRPr="004E5748" w:rsidRDefault="00FF5BA6" w:rsidP="00FF0B3F">
            <w:pPr>
              <w:pStyle w:val="NormalLeft"/>
              <w:rPr>
                <w:lang w:val="en-GB"/>
              </w:rPr>
            </w:pPr>
            <w:r w:rsidRPr="004E5748">
              <w:rPr>
                <w:lang w:val="en-GB"/>
              </w:rPr>
              <w:t>The total amount of net technical provisions, for each line of business regarding direct and accepted reinsurance business, including technical provisions calculated as a whole and after the transitional deduction to technical provisions.</w:t>
            </w:r>
          </w:p>
        </w:tc>
      </w:tr>
      <w:tr w:rsidR="00F672D2" w:rsidRPr="000C7CC5" w14:paraId="0EDA65AF" w14:textId="77777777" w:rsidTr="007D59E0">
        <w:tc>
          <w:tcPr>
            <w:tcW w:w="2229" w:type="dxa"/>
            <w:tcBorders>
              <w:top w:val="single" w:sz="2" w:space="0" w:color="auto"/>
              <w:left w:val="single" w:sz="2" w:space="0" w:color="auto"/>
              <w:bottom w:val="single" w:sz="2" w:space="0" w:color="auto"/>
              <w:right w:val="single" w:sz="2" w:space="0" w:color="auto"/>
            </w:tcBorders>
          </w:tcPr>
          <w:p w14:paraId="3CE52B90" w14:textId="77777777" w:rsidR="00FF5BA6" w:rsidRPr="004E5748" w:rsidRDefault="00FF5BA6" w:rsidP="00FF0B3F">
            <w:pPr>
              <w:pStyle w:val="NormalLeft"/>
              <w:rPr>
                <w:lang w:val="en-GB"/>
              </w:rPr>
            </w:pPr>
            <w:r w:rsidRPr="004E5748">
              <w:rPr>
                <w:lang w:val="en-GB"/>
              </w:rPr>
              <w:t>C0180/R0340</w:t>
            </w:r>
          </w:p>
        </w:tc>
        <w:tc>
          <w:tcPr>
            <w:tcW w:w="2785" w:type="dxa"/>
            <w:tcBorders>
              <w:top w:val="single" w:sz="2" w:space="0" w:color="auto"/>
              <w:left w:val="single" w:sz="2" w:space="0" w:color="auto"/>
              <w:bottom w:val="single" w:sz="2" w:space="0" w:color="auto"/>
              <w:right w:val="single" w:sz="2" w:space="0" w:color="auto"/>
            </w:tcBorders>
          </w:tcPr>
          <w:p w14:paraId="3EC50BA7" w14:textId="77777777" w:rsidR="00FF5BA6" w:rsidRPr="004E5748" w:rsidRDefault="00FF5BA6" w:rsidP="00FF0B3F">
            <w:pPr>
              <w:pStyle w:val="NormalLeft"/>
              <w:rPr>
                <w:lang w:val="en-GB"/>
              </w:rPr>
            </w:pPr>
            <w:r w:rsidRPr="004E5748">
              <w:rPr>
                <w:lang w:val="en-GB"/>
              </w:rPr>
              <w:t xml:space="preserve">Total Non–Life obligations, </w:t>
            </w:r>
            <w:proofErr w:type="gramStart"/>
            <w:r w:rsidRPr="004E5748">
              <w:rPr>
                <w:lang w:val="en-GB"/>
              </w:rPr>
              <w:t>Technical</w:t>
            </w:r>
            <w:proofErr w:type="gramEnd"/>
            <w:r w:rsidRPr="004E5748">
              <w:rPr>
                <w:lang w:val="en-GB"/>
              </w:rPr>
              <w:t xml:space="preserve"> provisions minus recoverables from reinsurance and SPV — Direct and accepted reinsurance business</w:t>
            </w:r>
          </w:p>
        </w:tc>
        <w:tc>
          <w:tcPr>
            <w:tcW w:w="4272" w:type="dxa"/>
            <w:tcBorders>
              <w:top w:val="single" w:sz="2" w:space="0" w:color="auto"/>
              <w:left w:val="single" w:sz="2" w:space="0" w:color="auto"/>
              <w:bottom w:val="single" w:sz="2" w:space="0" w:color="auto"/>
              <w:right w:val="single" w:sz="2" w:space="0" w:color="auto"/>
            </w:tcBorders>
          </w:tcPr>
          <w:p w14:paraId="285CE56E" w14:textId="77777777" w:rsidR="00FF5BA6" w:rsidRPr="004E5748" w:rsidRDefault="00FF5BA6" w:rsidP="00FF0B3F">
            <w:pPr>
              <w:pStyle w:val="NormalLeft"/>
              <w:rPr>
                <w:lang w:val="en-GB"/>
              </w:rPr>
            </w:pPr>
            <w:r w:rsidRPr="004E5748">
              <w:rPr>
                <w:lang w:val="en-GB"/>
              </w:rPr>
              <w:t>The total amount of net technical provisions regarding direct and accepted reinsurance business, including technical provisions calculated as a whole and after the transitional deduction to technical provisions.</w:t>
            </w:r>
          </w:p>
        </w:tc>
      </w:tr>
    </w:tbl>
    <w:p w14:paraId="6B7BB14E" w14:textId="77777777" w:rsidR="00FF5BA6" w:rsidRPr="004E5748" w:rsidRDefault="00FF5BA6" w:rsidP="00FF5BA6">
      <w:pPr>
        <w:rPr>
          <w:lang w:val="en-GB"/>
        </w:rPr>
      </w:pPr>
    </w:p>
    <w:p w14:paraId="034DE929" w14:textId="6EB58F20" w:rsidR="00FF5BA6" w:rsidRPr="004E5748" w:rsidRDefault="00FF5BA6" w:rsidP="00FF5BA6">
      <w:pPr>
        <w:pStyle w:val="ManualHeading2"/>
        <w:numPr>
          <w:ilvl w:val="0"/>
          <w:numId w:val="0"/>
        </w:numPr>
        <w:ind w:left="851" w:hanging="851"/>
        <w:rPr>
          <w:lang w:val="en-GB"/>
        </w:rPr>
      </w:pPr>
      <w:r w:rsidRPr="004E5748">
        <w:rPr>
          <w:i/>
          <w:iCs/>
          <w:lang w:val="en-GB"/>
        </w:rPr>
        <w:t>S.19.01 — Non–life insurance claims</w:t>
      </w:r>
    </w:p>
    <w:p w14:paraId="5EF68C0E" w14:textId="45B409FE" w:rsidR="00FF5BA6" w:rsidRPr="004E5748" w:rsidRDefault="00FF5BA6" w:rsidP="00FF5BA6">
      <w:pPr>
        <w:rPr>
          <w:lang w:val="en-GB"/>
        </w:rPr>
      </w:pPr>
      <w:r w:rsidRPr="004E5748">
        <w:rPr>
          <w:lang w:val="en-GB"/>
        </w:rPr>
        <w:t xml:space="preserve">This section relates to </w:t>
      </w:r>
      <w:r w:rsidR="00292265">
        <w:rPr>
          <w:lang w:val="en-GB"/>
        </w:rPr>
        <w:t xml:space="preserve">the </w:t>
      </w:r>
      <w:r w:rsidRPr="004E5748">
        <w:rPr>
          <w:lang w:val="en-GB"/>
        </w:rPr>
        <w:t>annual disclosure of information for individual entities.</w:t>
      </w:r>
    </w:p>
    <w:p w14:paraId="3367DDD7" w14:textId="77777777" w:rsidR="00FF5BA6" w:rsidRPr="004E5748" w:rsidRDefault="00FF5BA6" w:rsidP="00FF5BA6">
      <w:pPr>
        <w:rPr>
          <w:lang w:val="en-GB"/>
        </w:rPr>
      </w:pPr>
      <w:r w:rsidRPr="004E5748">
        <w:rPr>
          <w:lang w:val="en-GB"/>
        </w:rPr>
        <w:t>Claims development triangles show the insurer's estimate of the cost of claims (claims paid and claims provisions under Solvency II valuation principle) and how this estimate develops over time.</w:t>
      </w:r>
    </w:p>
    <w:p w14:paraId="32B6490A" w14:textId="3D68617F" w:rsidR="00FF5BA6" w:rsidRPr="004E5748" w:rsidRDefault="00FF5BA6" w:rsidP="00FF5BA6">
      <w:pPr>
        <w:rPr>
          <w:lang w:val="en-GB"/>
        </w:rPr>
      </w:pPr>
      <w:r w:rsidRPr="004E5748">
        <w:rPr>
          <w:lang w:val="en-GB"/>
        </w:rPr>
        <w:t>Undertakings are required to disclose data on an accident year or underwriting year basis, in accordance with any requirements of the National Supervisory Authority. If the National Supervisory Authority has not stipulated which to use</w:t>
      </w:r>
      <w:r w:rsidR="007C3F4D">
        <w:rPr>
          <w:lang w:val="en-GB"/>
        </w:rPr>
        <w:t>,</w:t>
      </w:r>
      <w:r w:rsidRPr="004E5748">
        <w:rPr>
          <w:lang w:val="en-GB"/>
        </w:rPr>
        <w:t xml:space="preserve"> then the undertaking may use accident or underwriting year according to how they manage each line of business, </w:t>
      </w:r>
      <w:proofErr w:type="gramStart"/>
      <w:r w:rsidRPr="004E5748">
        <w:rPr>
          <w:lang w:val="en-GB"/>
        </w:rPr>
        <w:t>provided that</w:t>
      </w:r>
      <w:proofErr w:type="gramEnd"/>
      <w:r w:rsidRPr="004E5748">
        <w:rPr>
          <w:lang w:val="en-GB"/>
        </w:rPr>
        <w:t xml:space="preserve"> they use the same year consistently, year on year.</w:t>
      </w:r>
    </w:p>
    <w:p w14:paraId="161CC67F" w14:textId="77777777" w:rsidR="00FF5BA6" w:rsidRPr="004E5748" w:rsidRDefault="00FF5BA6" w:rsidP="00FF5BA6">
      <w:pPr>
        <w:rPr>
          <w:lang w:val="en-GB"/>
        </w:rPr>
      </w:pPr>
      <w:r w:rsidRPr="004E5748">
        <w:rPr>
          <w:lang w:val="en-GB"/>
        </w:rPr>
        <w:lastRenderedPageBreak/>
        <w:t>This template shall be disclosed for the total for non–life business but split by underwriting year and accident year if different bases are used by the undertaking.</w:t>
      </w:r>
    </w:p>
    <w:p w14:paraId="68F7C303" w14:textId="77777777" w:rsidR="00FF5BA6" w:rsidRPr="004E5748" w:rsidRDefault="00FF5BA6" w:rsidP="00FF5BA6">
      <w:pPr>
        <w:rPr>
          <w:lang w:val="en-GB"/>
        </w:rPr>
      </w:pPr>
      <w:r w:rsidRPr="004E5748">
        <w:rPr>
          <w:lang w:val="en-GB"/>
        </w:rPr>
        <w:t>The default length of run–off triangle is 10+1 years but the disclosure requirement is based on the undertakings' claims development (if length of the claims settlement cycle is shorter than 10 years, undertakings are required to disclose according to the internal shorter development).</w:t>
      </w:r>
    </w:p>
    <w:p w14:paraId="040131DF" w14:textId="33636C32" w:rsidR="00FF5BA6" w:rsidRDefault="00FF5BA6" w:rsidP="00FF5BA6">
      <w:pPr>
        <w:rPr>
          <w:ins w:id="215" w:author="Author"/>
          <w:lang w:val="en-GB"/>
        </w:rPr>
      </w:pPr>
      <w:r w:rsidRPr="004E5748">
        <w:rPr>
          <w:lang w:val="en-GB"/>
        </w:rPr>
        <w:t xml:space="preserve">Historical data, starting from the </w:t>
      </w:r>
      <w:proofErr w:type="gramStart"/>
      <w:r w:rsidRPr="004E5748">
        <w:rPr>
          <w:lang w:val="en-GB"/>
        </w:rPr>
        <w:t>first time</w:t>
      </w:r>
      <w:proofErr w:type="gramEnd"/>
      <w:r w:rsidRPr="004E5748">
        <w:rPr>
          <w:lang w:val="en-GB"/>
        </w:rPr>
        <w:t xml:space="preserve"> application of Solvency II, are required for claims paid (i.e. the complete set shall be disclosed,) but not for Best Estimate of Claims Provision. For the compilation of the historical data for claims paid the same approach concerning the length of triangle for the on–going disclosure will be applied (i.e. the shorter between 10+1 years and the undertakings' claims settlement cycle).</w:t>
      </w:r>
    </w:p>
    <w:p w14:paraId="75F7782D" w14:textId="77777777" w:rsidR="00043387" w:rsidRDefault="00043387" w:rsidP="00043387">
      <w:pPr>
        <w:rPr>
          <w:ins w:id="216" w:author="Author"/>
          <w:strike/>
        </w:rPr>
      </w:pPr>
      <w:ins w:id="217" w:author="Author">
        <w:r>
          <w:t>Claims paid and the Undiscounted Best Estimate triangles include only claims management expenses, directly attributable to a claim (ALAE). Other expenses than ALAE that need to be considered in the Best Estimate calculation in accordance with Art. 31 Delegated Regulation 2015/35 are not included in the claims paid and Undiscounted Best Estimate triangles</w:t>
        </w:r>
        <w:r w:rsidRPr="00E81C0E">
          <w:t>.</w:t>
        </w:r>
      </w:ins>
    </w:p>
    <w:p w14:paraId="1237E7F2" w14:textId="77777777" w:rsidR="00043387" w:rsidRPr="004E5748" w:rsidRDefault="00043387" w:rsidP="00FF5BA6">
      <w:pPr>
        <w:rPr>
          <w:lang w:val="en-GB"/>
        </w:rPr>
      </w:pPr>
    </w:p>
    <w:p w14:paraId="083A8120" w14:textId="0CA6F487" w:rsidR="00F672D2" w:rsidRPr="004E5748" w:rsidRDefault="00F672D2" w:rsidP="00FF5BA6">
      <w:pPr>
        <w:rPr>
          <w:lang w:val="en-GB"/>
        </w:rPr>
      </w:pPr>
    </w:p>
    <w:p w14:paraId="7BFF8986" w14:textId="77777777" w:rsidR="00F672D2" w:rsidRPr="004E5748" w:rsidRDefault="00F672D2" w:rsidP="00FF5BA6">
      <w:pPr>
        <w:rPr>
          <w:lang w:val="en-GB"/>
        </w:rPr>
      </w:pPr>
    </w:p>
    <w:tbl>
      <w:tblPr>
        <w:tblW w:w="0" w:type="auto"/>
        <w:tblLayout w:type="fixed"/>
        <w:tblLook w:val="0000" w:firstRow="0" w:lastRow="0" w:firstColumn="0" w:lastColumn="0" w:noHBand="0" w:noVBand="0"/>
      </w:tblPr>
      <w:tblGrid>
        <w:gridCol w:w="1207"/>
        <w:gridCol w:w="1672"/>
        <w:gridCol w:w="6407"/>
      </w:tblGrid>
      <w:tr w:rsidR="00F672D2" w:rsidRPr="004E5748" w14:paraId="7053E0A2" w14:textId="77777777" w:rsidTr="00FF0B3F">
        <w:tc>
          <w:tcPr>
            <w:tcW w:w="1207" w:type="dxa"/>
            <w:tcBorders>
              <w:top w:val="single" w:sz="2" w:space="0" w:color="auto"/>
              <w:left w:val="single" w:sz="2" w:space="0" w:color="auto"/>
              <w:bottom w:val="single" w:sz="2" w:space="0" w:color="auto"/>
              <w:right w:val="single" w:sz="2" w:space="0" w:color="auto"/>
            </w:tcBorders>
          </w:tcPr>
          <w:p w14:paraId="3CE2DB14" w14:textId="77777777" w:rsidR="00FF5BA6" w:rsidRPr="004E5748" w:rsidRDefault="00FF5BA6" w:rsidP="00FF0B3F">
            <w:pPr>
              <w:adjustRightInd w:val="0"/>
              <w:spacing w:before="0" w:after="0"/>
              <w:jc w:val="left"/>
              <w:rPr>
                <w:lang w:val="en-GB"/>
              </w:rPr>
            </w:pPr>
          </w:p>
        </w:tc>
        <w:tc>
          <w:tcPr>
            <w:tcW w:w="1672" w:type="dxa"/>
            <w:tcBorders>
              <w:top w:val="single" w:sz="2" w:space="0" w:color="auto"/>
              <w:left w:val="single" w:sz="2" w:space="0" w:color="auto"/>
              <w:bottom w:val="single" w:sz="2" w:space="0" w:color="auto"/>
              <w:right w:val="single" w:sz="2" w:space="0" w:color="auto"/>
            </w:tcBorders>
          </w:tcPr>
          <w:p w14:paraId="65FB6867" w14:textId="77777777" w:rsidR="00FF5BA6" w:rsidRPr="004E5748" w:rsidRDefault="00FF5BA6" w:rsidP="00FF0B3F">
            <w:pPr>
              <w:pStyle w:val="NormalCentered"/>
              <w:rPr>
                <w:lang w:val="en-GB"/>
              </w:rPr>
            </w:pPr>
            <w:r w:rsidRPr="004E5748">
              <w:rPr>
                <w:lang w:val="en-GB"/>
              </w:rPr>
              <w:t>ITEM</w:t>
            </w:r>
          </w:p>
        </w:tc>
        <w:tc>
          <w:tcPr>
            <w:tcW w:w="6407" w:type="dxa"/>
            <w:tcBorders>
              <w:top w:val="single" w:sz="2" w:space="0" w:color="auto"/>
              <w:left w:val="single" w:sz="2" w:space="0" w:color="auto"/>
              <w:bottom w:val="single" w:sz="2" w:space="0" w:color="auto"/>
              <w:right w:val="single" w:sz="2" w:space="0" w:color="auto"/>
            </w:tcBorders>
          </w:tcPr>
          <w:p w14:paraId="78E124F6" w14:textId="77777777" w:rsidR="00FF5BA6" w:rsidRPr="004E5748" w:rsidRDefault="00FF5BA6" w:rsidP="00FF0B3F">
            <w:pPr>
              <w:pStyle w:val="NormalCentered"/>
              <w:rPr>
                <w:lang w:val="en-GB"/>
              </w:rPr>
            </w:pPr>
            <w:r w:rsidRPr="004E5748">
              <w:rPr>
                <w:lang w:val="en-GB"/>
              </w:rPr>
              <w:t>INSTRUCTIONS</w:t>
            </w:r>
          </w:p>
        </w:tc>
      </w:tr>
      <w:tr w:rsidR="00F672D2" w:rsidRPr="004E5748" w14:paraId="57DBB6DF" w14:textId="77777777" w:rsidTr="00FF0B3F">
        <w:tc>
          <w:tcPr>
            <w:tcW w:w="1207" w:type="dxa"/>
            <w:tcBorders>
              <w:top w:val="single" w:sz="2" w:space="0" w:color="auto"/>
              <w:left w:val="single" w:sz="2" w:space="0" w:color="auto"/>
              <w:bottom w:val="single" w:sz="2" w:space="0" w:color="auto"/>
              <w:right w:val="single" w:sz="2" w:space="0" w:color="auto"/>
            </w:tcBorders>
          </w:tcPr>
          <w:p w14:paraId="5CDD9D03" w14:textId="77777777" w:rsidR="00FF5BA6" w:rsidRPr="004E5748" w:rsidRDefault="00FF5BA6" w:rsidP="00FF0B3F">
            <w:pPr>
              <w:pStyle w:val="NormalLeft"/>
              <w:rPr>
                <w:lang w:val="en-GB"/>
              </w:rPr>
            </w:pPr>
            <w:r w:rsidRPr="004E5748">
              <w:rPr>
                <w:lang w:val="en-GB"/>
              </w:rPr>
              <w:t>Z0020</w:t>
            </w:r>
          </w:p>
        </w:tc>
        <w:tc>
          <w:tcPr>
            <w:tcW w:w="1672" w:type="dxa"/>
            <w:tcBorders>
              <w:top w:val="single" w:sz="2" w:space="0" w:color="auto"/>
              <w:left w:val="single" w:sz="2" w:space="0" w:color="auto"/>
              <w:bottom w:val="single" w:sz="2" w:space="0" w:color="auto"/>
              <w:right w:val="single" w:sz="2" w:space="0" w:color="auto"/>
            </w:tcBorders>
          </w:tcPr>
          <w:p w14:paraId="3CDD672A" w14:textId="77777777" w:rsidR="00FF5BA6" w:rsidRPr="004E5748" w:rsidRDefault="00FF5BA6" w:rsidP="00FF0B3F">
            <w:pPr>
              <w:pStyle w:val="NormalLeft"/>
              <w:rPr>
                <w:lang w:val="en-GB"/>
              </w:rPr>
            </w:pPr>
            <w:r w:rsidRPr="004E5748">
              <w:rPr>
                <w:lang w:val="en-GB"/>
              </w:rPr>
              <w:t>Accident year or Underwriting year</w:t>
            </w:r>
          </w:p>
        </w:tc>
        <w:tc>
          <w:tcPr>
            <w:tcW w:w="6407" w:type="dxa"/>
            <w:tcBorders>
              <w:top w:val="single" w:sz="2" w:space="0" w:color="auto"/>
              <w:left w:val="single" w:sz="2" w:space="0" w:color="auto"/>
              <w:bottom w:val="single" w:sz="2" w:space="0" w:color="auto"/>
              <w:right w:val="single" w:sz="2" w:space="0" w:color="auto"/>
            </w:tcBorders>
          </w:tcPr>
          <w:p w14:paraId="14CB7F64" w14:textId="77777777" w:rsidR="00FF5BA6" w:rsidRPr="004E5748" w:rsidRDefault="00FF5BA6" w:rsidP="00FF0B3F">
            <w:pPr>
              <w:pStyle w:val="NormalLeft"/>
              <w:rPr>
                <w:lang w:val="en-GB"/>
              </w:rPr>
            </w:pPr>
            <w:r w:rsidRPr="004E5748">
              <w:rPr>
                <w:lang w:val="en-GB"/>
              </w:rPr>
              <w:t>Disclose the standard used by the undertakings for disclosing of claims development. One of the options from the following closed list shall be used:</w:t>
            </w:r>
          </w:p>
          <w:p w14:paraId="5DE2DD98" w14:textId="77777777" w:rsidR="00FF5BA6" w:rsidRPr="004E5748" w:rsidRDefault="00FF5BA6" w:rsidP="00FF0B3F">
            <w:pPr>
              <w:pStyle w:val="NormalLeft"/>
              <w:rPr>
                <w:lang w:val="en-GB"/>
              </w:rPr>
            </w:pPr>
            <w:r w:rsidRPr="004E5748">
              <w:rPr>
                <w:lang w:val="en-GB"/>
              </w:rPr>
              <w:t>1 — Accident year</w:t>
            </w:r>
          </w:p>
          <w:p w14:paraId="635BE7E2" w14:textId="77777777" w:rsidR="00FF5BA6" w:rsidRPr="004E5748" w:rsidRDefault="00FF5BA6" w:rsidP="00FF0B3F">
            <w:pPr>
              <w:pStyle w:val="NormalLeft"/>
              <w:rPr>
                <w:lang w:val="en-GB"/>
              </w:rPr>
            </w:pPr>
            <w:r w:rsidRPr="004E5748">
              <w:rPr>
                <w:lang w:val="en-GB"/>
              </w:rPr>
              <w:t>2 — Underwriting year</w:t>
            </w:r>
          </w:p>
        </w:tc>
      </w:tr>
      <w:tr w:rsidR="00F672D2" w:rsidRPr="000C7CC5" w14:paraId="2A6A4F3C" w14:textId="77777777" w:rsidTr="00FF0B3F">
        <w:tc>
          <w:tcPr>
            <w:tcW w:w="1207" w:type="dxa"/>
            <w:tcBorders>
              <w:top w:val="single" w:sz="2" w:space="0" w:color="auto"/>
              <w:left w:val="single" w:sz="2" w:space="0" w:color="auto"/>
              <w:bottom w:val="single" w:sz="2" w:space="0" w:color="auto"/>
              <w:right w:val="single" w:sz="2" w:space="0" w:color="auto"/>
            </w:tcBorders>
          </w:tcPr>
          <w:p w14:paraId="230366D3" w14:textId="77777777" w:rsidR="00FF5BA6" w:rsidRPr="004E5748" w:rsidRDefault="00FF5BA6" w:rsidP="00FF0B3F">
            <w:pPr>
              <w:pStyle w:val="NormalLeft"/>
              <w:rPr>
                <w:lang w:val="en-GB"/>
              </w:rPr>
            </w:pPr>
            <w:r w:rsidRPr="004E5748">
              <w:rPr>
                <w:lang w:val="en-GB"/>
              </w:rPr>
              <w:t>C0010 to C0110/ R0100 to R0250</w:t>
            </w:r>
          </w:p>
        </w:tc>
        <w:tc>
          <w:tcPr>
            <w:tcW w:w="1672" w:type="dxa"/>
            <w:tcBorders>
              <w:top w:val="single" w:sz="2" w:space="0" w:color="auto"/>
              <w:left w:val="single" w:sz="2" w:space="0" w:color="auto"/>
              <w:bottom w:val="single" w:sz="2" w:space="0" w:color="auto"/>
              <w:right w:val="single" w:sz="2" w:space="0" w:color="auto"/>
            </w:tcBorders>
          </w:tcPr>
          <w:p w14:paraId="548C7003" w14:textId="77777777" w:rsidR="00FF5BA6" w:rsidRPr="004E5748" w:rsidRDefault="00FF5BA6" w:rsidP="00FF0B3F">
            <w:pPr>
              <w:pStyle w:val="NormalLeft"/>
              <w:rPr>
                <w:lang w:val="en-GB"/>
              </w:rPr>
            </w:pPr>
            <w:r w:rsidRPr="004E5748">
              <w:rPr>
                <w:lang w:val="en-GB"/>
              </w:rPr>
              <w:t>Gross Claims Paid (non–cumulative) –Triangle</w:t>
            </w:r>
          </w:p>
        </w:tc>
        <w:tc>
          <w:tcPr>
            <w:tcW w:w="6407" w:type="dxa"/>
            <w:tcBorders>
              <w:top w:val="single" w:sz="2" w:space="0" w:color="auto"/>
              <w:left w:val="single" w:sz="2" w:space="0" w:color="auto"/>
              <w:bottom w:val="single" w:sz="2" w:space="0" w:color="auto"/>
              <w:right w:val="single" w:sz="2" w:space="0" w:color="auto"/>
            </w:tcBorders>
          </w:tcPr>
          <w:p w14:paraId="2AB2083F" w14:textId="530B3EC8" w:rsidR="00FF5BA6" w:rsidRPr="004E5748" w:rsidRDefault="00FF5BA6" w:rsidP="00FF0B3F">
            <w:pPr>
              <w:pStyle w:val="NormalLeft"/>
              <w:rPr>
                <w:lang w:val="en-GB"/>
              </w:rPr>
            </w:pPr>
            <w:r w:rsidRPr="004E5748">
              <w:rPr>
                <w:lang w:val="en-GB"/>
              </w:rPr>
              <w:t xml:space="preserve">The Gross Claims Paid, net of salvage and subrogation, </w:t>
            </w:r>
            <w:del w:id="218" w:author="Author">
              <w:r w:rsidRPr="004E5748" w:rsidDel="00232D0F">
                <w:rPr>
                  <w:lang w:val="en-GB"/>
                </w:rPr>
                <w:delText>excluding expenses</w:delText>
              </w:r>
              <w:r w:rsidRPr="004E5748" w:rsidDel="00775A71">
                <w:rPr>
                  <w:lang w:val="en-GB"/>
                </w:rPr>
                <w:delText xml:space="preserve">, </w:delText>
              </w:r>
            </w:del>
            <w:r w:rsidRPr="004E5748">
              <w:rPr>
                <w:lang w:val="en-GB"/>
              </w:rPr>
              <w:t>in a triangle showing the developments of the gross claims payment already made: for each of the accident/underwriting years from N–9 (and prior) and all previous reporting periods to — including — N (last reporting year) report the payments already made corresponding at each development year (which is the delay between the accident/underwriting date and the payment date).</w:t>
            </w:r>
          </w:p>
          <w:p w14:paraId="0AF3149C" w14:textId="77777777" w:rsidR="00FF5BA6" w:rsidRPr="004E5748" w:rsidRDefault="00FF5BA6" w:rsidP="00FF0B3F">
            <w:pPr>
              <w:pStyle w:val="NormalLeft"/>
              <w:rPr>
                <w:lang w:val="en-GB"/>
              </w:rPr>
            </w:pPr>
            <w:r w:rsidRPr="004E5748">
              <w:rPr>
                <w:lang w:val="en-GB"/>
              </w:rPr>
              <w:t xml:space="preserve">The data are in absolute amount, </w:t>
            </w:r>
            <w:proofErr w:type="gramStart"/>
            <w:r w:rsidRPr="004E5748">
              <w:rPr>
                <w:lang w:val="en-GB"/>
              </w:rPr>
              <w:t>non–cumulative</w:t>
            </w:r>
            <w:proofErr w:type="gramEnd"/>
            <w:r w:rsidRPr="004E5748">
              <w:rPr>
                <w:lang w:val="en-GB"/>
              </w:rPr>
              <w:t xml:space="preserve"> and undiscounted.</w:t>
            </w:r>
          </w:p>
        </w:tc>
      </w:tr>
      <w:tr w:rsidR="00F672D2" w:rsidRPr="000C7CC5" w14:paraId="22D65E52" w14:textId="77777777" w:rsidTr="00FF0B3F">
        <w:tc>
          <w:tcPr>
            <w:tcW w:w="1207" w:type="dxa"/>
            <w:tcBorders>
              <w:top w:val="single" w:sz="2" w:space="0" w:color="auto"/>
              <w:left w:val="single" w:sz="2" w:space="0" w:color="auto"/>
              <w:bottom w:val="single" w:sz="2" w:space="0" w:color="auto"/>
              <w:right w:val="single" w:sz="2" w:space="0" w:color="auto"/>
            </w:tcBorders>
          </w:tcPr>
          <w:p w14:paraId="4B6E6ADE" w14:textId="12D5E2B5" w:rsidR="00FF5BA6" w:rsidRPr="004E5748" w:rsidRDefault="00FF5BA6" w:rsidP="00FF0B3F">
            <w:pPr>
              <w:pStyle w:val="NormalLeft"/>
              <w:rPr>
                <w:lang w:val="en-GB"/>
              </w:rPr>
            </w:pPr>
            <w:r w:rsidRPr="004E5748">
              <w:rPr>
                <w:lang w:val="en-GB"/>
              </w:rPr>
              <w:t>C0170/ R0100 to R0260 </w:t>
            </w:r>
            <w:r w:rsidR="00FF0B3F" w:rsidRPr="004E5748">
              <w:rPr>
                <w:lang w:val="en-GB"/>
              </w:rPr>
              <w:t xml:space="preserve"> </w:t>
            </w:r>
          </w:p>
        </w:tc>
        <w:tc>
          <w:tcPr>
            <w:tcW w:w="1672" w:type="dxa"/>
            <w:tcBorders>
              <w:top w:val="single" w:sz="2" w:space="0" w:color="auto"/>
              <w:left w:val="single" w:sz="2" w:space="0" w:color="auto"/>
              <w:bottom w:val="single" w:sz="2" w:space="0" w:color="auto"/>
              <w:right w:val="single" w:sz="2" w:space="0" w:color="auto"/>
            </w:tcBorders>
          </w:tcPr>
          <w:p w14:paraId="660697B8" w14:textId="12419465" w:rsidR="00FF5BA6" w:rsidRPr="004E5748" w:rsidRDefault="00FF5BA6" w:rsidP="00FF0B3F">
            <w:pPr>
              <w:pStyle w:val="NormalLeft"/>
              <w:rPr>
                <w:lang w:val="en-GB"/>
              </w:rPr>
            </w:pPr>
            <w:r w:rsidRPr="004E5748">
              <w:rPr>
                <w:lang w:val="en-GB"/>
              </w:rPr>
              <w:t>Gross Claims Paid (non-cumulative) — In current year </w:t>
            </w:r>
            <w:r w:rsidR="00FF0B3F" w:rsidRPr="004E5748">
              <w:rPr>
                <w:lang w:val="en-GB"/>
              </w:rPr>
              <w:t xml:space="preserve"> </w:t>
            </w:r>
          </w:p>
        </w:tc>
        <w:tc>
          <w:tcPr>
            <w:tcW w:w="6407" w:type="dxa"/>
            <w:tcBorders>
              <w:top w:val="single" w:sz="2" w:space="0" w:color="auto"/>
              <w:left w:val="single" w:sz="2" w:space="0" w:color="auto"/>
              <w:bottom w:val="single" w:sz="2" w:space="0" w:color="auto"/>
              <w:right w:val="single" w:sz="2" w:space="0" w:color="auto"/>
            </w:tcBorders>
          </w:tcPr>
          <w:p w14:paraId="25F75C37" w14:textId="195CB6C2" w:rsidR="00FF5BA6" w:rsidRPr="004E5748" w:rsidRDefault="00FF5BA6" w:rsidP="00FF0B3F">
            <w:pPr>
              <w:pStyle w:val="NormalLeft"/>
              <w:rPr>
                <w:lang w:val="en-GB"/>
              </w:rPr>
            </w:pPr>
            <w:r w:rsidRPr="004E5748">
              <w:rPr>
                <w:lang w:val="en-GB"/>
              </w:rPr>
              <w:t>Total ‘Current year’ reflects the last diagonal (all data referred to last reporting year</w:t>
            </w:r>
            <w:r w:rsidR="00FD01FB">
              <w:rPr>
                <w:lang w:val="en-GB"/>
              </w:rPr>
              <w:t>)</w:t>
            </w:r>
            <w:r w:rsidRPr="004E5748">
              <w:rPr>
                <w:lang w:val="en-GB"/>
              </w:rPr>
              <w:t xml:space="preserve"> from R0100 to R0250.</w:t>
            </w:r>
          </w:p>
          <w:p w14:paraId="1D9972D0" w14:textId="554D61DD" w:rsidR="00FF5BA6" w:rsidRPr="004E5748" w:rsidRDefault="00FF5BA6" w:rsidP="00FF0B3F">
            <w:pPr>
              <w:pStyle w:val="NormalLeft"/>
              <w:rPr>
                <w:lang w:val="en-GB"/>
              </w:rPr>
            </w:pPr>
            <w:r w:rsidRPr="004E5748">
              <w:rPr>
                <w:lang w:val="en-GB"/>
              </w:rPr>
              <w:t>R0260 is the total of R0100 to R0250. </w:t>
            </w:r>
            <w:r w:rsidR="00FF0B3F" w:rsidRPr="004E5748">
              <w:rPr>
                <w:lang w:val="en-GB"/>
              </w:rPr>
              <w:t xml:space="preserve"> </w:t>
            </w:r>
          </w:p>
        </w:tc>
      </w:tr>
      <w:tr w:rsidR="00F672D2" w:rsidRPr="000C7CC5" w14:paraId="3957E2A8" w14:textId="77777777" w:rsidTr="00FF0B3F">
        <w:tc>
          <w:tcPr>
            <w:tcW w:w="1207" w:type="dxa"/>
            <w:tcBorders>
              <w:top w:val="single" w:sz="2" w:space="0" w:color="auto"/>
              <w:left w:val="single" w:sz="2" w:space="0" w:color="auto"/>
              <w:bottom w:val="single" w:sz="2" w:space="0" w:color="auto"/>
              <w:right w:val="single" w:sz="2" w:space="0" w:color="auto"/>
            </w:tcBorders>
          </w:tcPr>
          <w:p w14:paraId="14ED3194" w14:textId="77777777" w:rsidR="00FF5BA6" w:rsidRPr="004E5748" w:rsidRDefault="00FF5BA6" w:rsidP="00FF0B3F">
            <w:pPr>
              <w:pStyle w:val="NormalLeft"/>
              <w:rPr>
                <w:lang w:val="en-GB"/>
              </w:rPr>
            </w:pPr>
            <w:r w:rsidRPr="004E5748">
              <w:rPr>
                <w:lang w:val="en-GB"/>
              </w:rPr>
              <w:lastRenderedPageBreak/>
              <w:t>C0180/ R0100 to R0260</w:t>
            </w:r>
          </w:p>
        </w:tc>
        <w:tc>
          <w:tcPr>
            <w:tcW w:w="1672" w:type="dxa"/>
            <w:tcBorders>
              <w:top w:val="single" w:sz="2" w:space="0" w:color="auto"/>
              <w:left w:val="single" w:sz="2" w:space="0" w:color="auto"/>
              <w:bottom w:val="single" w:sz="2" w:space="0" w:color="auto"/>
              <w:right w:val="single" w:sz="2" w:space="0" w:color="auto"/>
            </w:tcBorders>
          </w:tcPr>
          <w:p w14:paraId="6A93C0AC" w14:textId="77777777" w:rsidR="00FF5BA6" w:rsidRPr="004E5748" w:rsidRDefault="00FF5BA6" w:rsidP="00FF0B3F">
            <w:pPr>
              <w:pStyle w:val="NormalLeft"/>
              <w:rPr>
                <w:lang w:val="en-GB"/>
              </w:rPr>
            </w:pPr>
            <w:r w:rsidRPr="004E5748">
              <w:rPr>
                <w:lang w:val="en-GB"/>
              </w:rPr>
              <w:t>Gross Claims Paid — Sum of years (cumulative)</w:t>
            </w:r>
          </w:p>
        </w:tc>
        <w:tc>
          <w:tcPr>
            <w:tcW w:w="6407" w:type="dxa"/>
            <w:tcBorders>
              <w:top w:val="single" w:sz="2" w:space="0" w:color="auto"/>
              <w:left w:val="single" w:sz="2" w:space="0" w:color="auto"/>
              <w:bottom w:val="single" w:sz="2" w:space="0" w:color="auto"/>
              <w:right w:val="single" w:sz="2" w:space="0" w:color="auto"/>
            </w:tcBorders>
          </w:tcPr>
          <w:p w14:paraId="41537262" w14:textId="77777777" w:rsidR="00FF5BA6" w:rsidRPr="004E5748" w:rsidRDefault="00FF5BA6" w:rsidP="00FF0B3F">
            <w:pPr>
              <w:pStyle w:val="NormalLeft"/>
              <w:rPr>
                <w:lang w:val="en-GB"/>
              </w:rPr>
            </w:pPr>
            <w:r w:rsidRPr="004E5748">
              <w:rPr>
                <w:lang w:val="en-GB"/>
              </w:rPr>
              <w:t>Total ‘Sum of years’ contains the sum of all data in rows (sum of all payments referred to the accident/underwriting year), including total.</w:t>
            </w:r>
          </w:p>
        </w:tc>
      </w:tr>
      <w:tr w:rsidR="00F672D2" w:rsidRPr="000C7CC5" w14:paraId="47292F77" w14:textId="77777777" w:rsidTr="00FF0B3F">
        <w:tc>
          <w:tcPr>
            <w:tcW w:w="1207" w:type="dxa"/>
            <w:tcBorders>
              <w:top w:val="single" w:sz="2" w:space="0" w:color="auto"/>
              <w:left w:val="single" w:sz="2" w:space="0" w:color="auto"/>
              <w:bottom w:val="single" w:sz="2" w:space="0" w:color="auto"/>
              <w:right w:val="single" w:sz="2" w:space="0" w:color="auto"/>
            </w:tcBorders>
          </w:tcPr>
          <w:p w14:paraId="7B9F24B0" w14:textId="77777777" w:rsidR="00FF5BA6" w:rsidRPr="004E5748" w:rsidRDefault="00FF5BA6" w:rsidP="00FF0B3F">
            <w:pPr>
              <w:pStyle w:val="NormalLeft"/>
              <w:rPr>
                <w:lang w:val="en-GB"/>
              </w:rPr>
            </w:pPr>
            <w:r w:rsidRPr="004E5748">
              <w:rPr>
                <w:lang w:val="en-GB"/>
              </w:rPr>
              <w:t>C0200 to C0300/ R0100 to R0250</w:t>
            </w:r>
          </w:p>
        </w:tc>
        <w:tc>
          <w:tcPr>
            <w:tcW w:w="1672" w:type="dxa"/>
            <w:tcBorders>
              <w:top w:val="single" w:sz="2" w:space="0" w:color="auto"/>
              <w:left w:val="single" w:sz="2" w:space="0" w:color="auto"/>
              <w:bottom w:val="single" w:sz="2" w:space="0" w:color="auto"/>
              <w:right w:val="single" w:sz="2" w:space="0" w:color="auto"/>
            </w:tcBorders>
          </w:tcPr>
          <w:p w14:paraId="234F7617" w14:textId="77777777" w:rsidR="00FF5BA6" w:rsidRPr="004E5748" w:rsidRDefault="00FF5BA6" w:rsidP="00FF0B3F">
            <w:pPr>
              <w:pStyle w:val="NormalLeft"/>
              <w:rPr>
                <w:lang w:val="en-GB"/>
              </w:rPr>
            </w:pPr>
            <w:r w:rsidRPr="004E5748">
              <w:rPr>
                <w:lang w:val="en-GB"/>
              </w:rPr>
              <w:t>Gross undiscounted Best Estimate Claims Provisions — Triangle</w:t>
            </w:r>
          </w:p>
        </w:tc>
        <w:tc>
          <w:tcPr>
            <w:tcW w:w="6407" w:type="dxa"/>
            <w:tcBorders>
              <w:top w:val="single" w:sz="2" w:space="0" w:color="auto"/>
              <w:left w:val="single" w:sz="2" w:space="0" w:color="auto"/>
              <w:bottom w:val="single" w:sz="2" w:space="0" w:color="auto"/>
              <w:right w:val="single" w:sz="2" w:space="0" w:color="auto"/>
            </w:tcBorders>
          </w:tcPr>
          <w:p w14:paraId="3A721777" w14:textId="77777777" w:rsidR="00FF5BA6" w:rsidRPr="004E5748" w:rsidRDefault="00FF5BA6" w:rsidP="00FF0B3F">
            <w:pPr>
              <w:pStyle w:val="NormalLeft"/>
              <w:rPr>
                <w:lang w:val="en-GB"/>
              </w:rPr>
            </w:pPr>
            <w:r w:rsidRPr="004E5748">
              <w:rPr>
                <w:lang w:val="en-GB"/>
              </w:rPr>
              <w:t>Triangles of undiscounted best estimate of claims provisions, gross of reinsurance for each of the accident/underwriting years from N–9 (and prior) and all previous reporting periods to — including — N (last reporting year). The best estimate for claims provision relates to claims events occurred before or at the valuation date, whether the claims arising from these events have been reported or not.</w:t>
            </w:r>
          </w:p>
          <w:p w14:paraId="45FAF22B" w14:textId="2E1F13AB" w:rsidR="00FF5BA6" w:rsidRPr="004E5748" w:rsidRDefault="00FF5BA6" w:rsidP="00FF0B3F">
            <w:pPr>
              <w:pStyle w:val="NormalLeft"/>
              <w:rPr>
                <w:lang w:val="en-GB"/>
              </w:rPr>
            </w:pPr>
            <w:r w:rsidRPr="004E5748">
              <w:rPr>
                <w:lang w:val="en-GB"/>
              </w:rPr>
              <w:t xml:space="preserve">The data are in absolute amount, </w:t>
            </w:r>
            <w:proofErr w:type="gramStart"/>
            <w:r w:rsidRPr="004E5748">
              <w:rPr>
                <w:lang w:val="en-GB"/>
              </w:rPr>
              <w:t>non–cumulative</w:t>
            </w:r>
            <w:proofErr w:type="gramEnd"/>
            <w:r w:rsidRPr="004E5748">
              <w:rPr>
                <w:lang w:val="en-GB"/>
              </w:rPr>
              <w:t xml:space="preserve"> and undiscounted</w:t>
            </w:r>
            <w:r w:rsidR="00C96EB4" w:rsidRPr="004E5748">
              <w:rPr>
                <w:lang w:val="en-GB"/>
              </w:rPr>
              <w:t>, net of salvage and subrogation</w:t>
            </w:r>
            <w:ins w:id="219" w:author="Author">
              <w:r w:rsidR="00D50538">
                <w:rPr>
                  <w:lang w:val="en-GB"/>
                </w:rPr>
                <w:t>.</w:t>
              </w:r>
            </w:ins>
            <w:r w:rsidR="00C96EB4" w:rsidRPr="004E5748">
              <w:rPr>
                <w:lang w:val="en-GB"/>
              </w:rPr>
              <w:t xml:space="preserve"> </w:t>
            </w:r>
            <w:del w:id="220" w:author="Author">
              <w:r w:rsidR="00C96EB4" w:rsidRPr="004E5748" w:rsidDel="00D50538">
                <w:rPr>
                  <w:lang w:val="en-GB"/>
                </w:rPr>
                <w:delText>and excluding any expenses as well as any future premiums.</w:delText>
              </w:r>
            </w:del>
          </w:p>
        </w:tc>
      </w:tr>
      <w:tr w:rsidR="00FF5BA6" w:rsidRPr="000C7CC5" w14:paraId="2E0432CF" w14:textId="77777777" w:rsidTr="00FF0B3F">
        <w:tc>
          <w:tcPr>
            <w:tcW w:w="1207" w:type="dxa"/>
            <w:tcBorders>
              <w:top w:val="single" w:sz="2" w:space="0" w:color="auto"/>
              <w:left w:val="single" w:sz="2" w:space="0" w:color="auto"/>
              <w:bottom w:val="single" w:sz="2" w:space="0" w:color="auto"/>
              <w:right w:val="single" w:sz="2" w:space="0" w:color="auto"/>
            </w:tcBorders>
          </w:tcPr>
          <w:p w14:paraId="120ECBE3" w14:textId="5716CB7F" w:rsidR="00FF5BA6" w:rsidRPr="004E5748" w:rsidRDefault="00FF5BA6" w:rsidP="00FF0B3F">
            <w:pPr>
              <w:pStyle w:val="NormalLeft"/>
              <w:rPr>
                <w:lang w:val="en-GB"/>
              </w:rPr>
            </w:pPr>
            <w:r w:rsidRPr="004E5748">
              <w:rPr>
                <w:lang w:val="en-GB"/>
              </w:rPr>
              <w:t>C0360/ R0100 to R0260 </w:t>
            </w:r>
            <w:r w:rsidR="00FF0B3F" w:rsidRPr="004E5748">
              <w:rPr>
                <w:lang w:val="en-GB"/>
              </w:rPr>
              <w:t xml:space="preserve"> </w:t>
            </w:r>
          </w:p>
        </w:tc>
        <w:tc>
          <w:tcPr>
            <w:tcW w:w="1672" w:type="dxa"/>
            <w:tcBorders>
              <w:top w:val="single" w:sz="2" w:space="0" w:color="auto"/>
              <w:left w:val="single" w:sz="2" w:space="0" w:color="auto"/>
              <w:bottom w:val="single" w:sz="2" w:space="0" w:color="auto"/>
              <w:right w:val="single" w:sz="2" w:space="0" w:color="auto"/>
            </w:tcBorders>
          </w:tcPr>
          <w:p w14:paraId="5CB08D45" w14:textId="3160CD80" w:rsidR="00FF5BA6" w:rsidRPr="004E5748" w:rsidRDefault="00FF5BA6" w:rsidP="00FF0B3F">
            <w:pPr>
              <w:pStyle w:val="NormalLeft"/>
              <w:rPr>
                <w:lang w:val="en-GB"/>
              </w:rPr>
            </w:pPr>
            <w:r w:rsidRPr="004E5748">
              <w:rPr>
                <w:lang w:val="en-GB"/>
              </w:rPr>
              <w:t>Gross Best Estimate Claims Provisions — Year end (discounted data) </w:t>
            </w:r>
            <w:r w:rsidR="00FF0B3F" w:rsidRPr="004E5748">
              <w:rPr>
                <w:lang w:val="en-GB"/>
              </w:rPr>
              <w:t xml:space="preserve"> </w:t>
            </w:r>
          </w:p>
        </w:tc>
        <w:tc>
          <w:tcPr>
            <w:tcW w:w="6407" w:type="dxa"/>
            <w:tcBorders>
              <w:top w:val="single" w:sz="2" w:space="0" w:color="auto"/>
              <w:left w:val="single" w:sz="2" w:space="0" w:color="auto"/>
              <w:bottom w:val="single" w:sz="2" w:space="0" w:color="auto"/>
              <w:right w:val="single" w:sz="2" w:space="0" w:color="auto"/>
            </w:tcBorders>
          </w:tcPr>
          <w:p w14:paraId="7C2866AE" w14:textId="2B819FA7" w:rsidR="00FF5BA6" w:rsidRPr="004E5748" w:rsidRDefault="00FF5BA6" w:rsidP="00FF0B3F">
            <w:pPr>
              <w:pStyle w:val="NormalLeft"/>
              <w:rPr>
                <w:lang w:val="en-GB"/>
              </w:rPr>
            </w:pPr>
            <w:r w:rsidRPr="004E5748">
              <w:rPr>
                <w:lang w:val="en-GB"/>
              </w:rPr>
              <w:t>Total ‘</w:t>
            </w:r>
            <w:proofErr w:type="spellStart"/>
            <w:r w:rsidRPr="004E5748">
              <w:rPr>
                <w:lang w:val="en-GB"/>
              </w:rPr>
              <w:t>Year end</w:t>
            </w:r>
            <w:proofErr w:type="spellEnd"/>
            <w:r w:rsidRPr="004E5748">
              <w:rPr>
                <w:lang w:val="en-GB"/>
              </w:rPr>
              <w:t>’ reflects the last diagonal but on a discounted basis (all data referred to last reporting year) from R0100 to R0250.</w:t>
            </w:r>
          </w:p>
          <w:p w14:paraId="34F82084" w14:textId="0E43BDD7" w:rsidR="00FF5BA6" w:rsidRPr="004E5748" w:rsidRDefault="00FF5BA6" w:rsidP="00FF0B3F">
            <w:pPr>
              <w:pStyle w:val="NormalLeft"/>
              <w:rPr>
                <w:lang w:val="en-GB"/>
              </w:rPr>
            </w:pPr>
            <w:r w:rsidRPr="004E5748">
              <w:rPr>
                <w:lang w:val="en-GB"/>
              </w:rPr>
              <w:t>R0260 is the total of R0100 to R0250. </w:t>
            </w:r>
            <w:r w:rsidR="00FF0B3F" w:rsidRPr="004E5748">
              <w:rPr>
                <w:lang w:val="en-GB"/>
              </w:rPr>
              <w:t xml:space="preserve"> </w:t>
            </w:r>
          </w:p>
        </w:tc>
      </w:tr>
    </w:tbl>
    <w:p w14:paraId="721DF448" w14:textId="77777777" w:rsidR="00FF5BA6" w:rsidRPr="004E5748" w:rsidRDefault="00FF5BA6" w:rsidP="00FF5BA6">
      <w:pPr>
        <w:rPr>
          <w:lang w:val="en-GB"/>
        </w:rPr>
      </w:pPr>
    </w:p>
    <w:p w14:paraId="02315A22" w14:textId="77777777" w:rsidR="00FF5BA6" w:rsidRPr="004E5748" w:rsidRDefault="00FF5BA6" w:rsidP="00FF5BA6">
      <w:pPr>
        <w:pStyle w:val="ManualHeading2"/>
        <w:numPr>
          <w:ilvl w:val="0"/>
          <w:numId w:val="0"/>
        </w:numPr>
        <w:ind w:left="851" w:hanging="851"/>
        <w:rPr>
          <w:lang w:val="en-GB"/>
        </w:rPr>
      </w:pPr>
      <w:r w:rsidRPr="004E5748">
        <w:rPr>
          <w:i/>
          <w:iCs/>
          <w:lang w:val="en-GB"/>
        </w:rPr>
        <w:t xml:space="preserve">S.22.01 — Impact of long term guarantees measures and </w:t>
      </w:r>
      <w:proofErr w:type="spellStart"/>
      <w:r w:rsidRPr="004E5748">
        <w:rPr>
          <w:i/>
          <w:iCs/>
          <w:lang w:val="en-GB"/>
        </w:rPr>
        <w:t>transitionals</w:t>
      </w:r>
      <w:proofErr w:type="spellEnd"/>
    </w:p>
    <w:p w14:paraId="3A5B7416" w14:textId="77777777" w:rsidR="00FF5BA6" w:rsidRPr="004E5748" w:rsidRDefault="00FF5BA6" w:rsidP="00FF5BA6">
      <w:pPr>
        <w:rPr>
          <w:lang w:val="en-GB"/>
        </w:rPr>
      </w:pPr>
      <w:r w:rsidRPr="004E5748">
        <w:rPr>
          <w:i/>
          <w:iCs/>
          <w:lang w:val="en-GB"/>
        </w:rPr>
        <w:t>General comments:</w:t>
      </w:r>
    </w:p>
    <w:p w14:paraId="61815080" w14:textId="1F47517B" w:rsidR="00FF5BA6" w:rsidRPr="004E5748" w:rsidRDefault="00FF5BA6" w:rsidP="00FF5BA6">
      <w:pPr>
        <w:rPr>
          <w:lang w:val="en-GB"/>
        </w:rPr>
      </w:pPr>
      <w:r w:rsidRPr="004E5748">
        <w:rPr>
          <w:lang w:val="en-GB"/>
        </w:rPr>
        <w:t xml:space="preserve">This template relates to </w:t>
      </w:r>
      <w:r w:rsidR="00292265">
        <w:rPr>
          <w:lang w:val="en-GB"/>
        </w:rPr>
        <w:t xml:space="preserve">the </w:t>
      </w:r>
      <w:r w:rsidRPr="004E5748">
        <w:rPr>
          <w:lang w:val="en-GB"/>
        </w:rPr>
        <w:t>annual disclosure of information for individual entities.</w:t>
      </w:r>
    </w:p>
    <w:p w14:paraId="38FA2D8B" w14:textId="5DDFB235" w:rsidR="00FF5BA6" w:rsidRDefault="00FF5BA6" w:rsidP="00FF5BA6">
      <w:pPr>
        <w:rPr>
          <w:ins w:id="221" w:author="Author"/>
          <w:lang w:val="en-GB"/>
        </w:rPr>
      </w:pPr>
      <w:r w:rsidRPr="004E5748">
        <w:rPr>
          <w:lang w:val="en-GB"/>
        </w:rPr>
        <w:t xml:space="preserve">This template is relevant when at least one long term guarantee </w:t>
      </w:r>
      <w:ins w:id="222" w:author="Author">
        <w:r w:rsidR="00251357">
          <w:rPr>
            <w:lang w:val="en-GB"/>
          </w:rPr>
          <w:t xml:space="preserve">(LTG) </w:t>
        </w:r>
      </w:ins>
      <w:r w:rsidRPr="004E5748">
        <w:rPr>
          <w:lang w:val="en-GB"/>
        </w:rPr>
        <w:t xml:space="preserve">measure or transitional </w:t>
      </w:r>
      <w:ins w:id="223" w:author="Author">
        <w:r w:rsidR="00251357" w:rsidRPr="001669F9">
          <w:rPr>
            <w:lang w:val="en-GB"/>
          </w:rPr>
          <w:t>measure set out in Articles 77</w:t>
        </w:r>
        <w:proofErr w:type="gramStart"/>
        <w:r w:rsidR="00251357" w:rsidRPr="001669F9">
          <w:rPr>
            <w:lang w:val="en-GB"/>
          </w:rPr>
          <w:t>a(</w:t>
        </w:r>
        <w:proofErr w:type="gramEnd"/>
        <w:r w:rsidR="00251357" w:rsidRPr="001669F9">
          <w:rPr>
            <w:lang w:val="en-GB"/>
          </w:rPr>
          <w:t xml:space="preserve">2), Articles 308c and 308d or, where relevant, Article 111(1), second subparagraph of Directive 2009/138/EC </w:t>
        </w:r>
      </w:ins>
      <w:r w:rsidRPr="004E5748">
        <w:rPr>
          <w:lang w:val="en-GB"/>
        </w:rPr>
        <w:t>is used by the undertaking.</w:t>
      </w:r>
    </w:p>
    <w:p w14:paraId="1FC0F0EB" w14:textId="5F3507BF" w:rsidR="00251357" w:rsidRPr="004E5748" w:rsidRDefault="00251357" w:rsidP="00FF5BA6">
      <w:pPr>
        <w:rPr>
          <w:lang w:val="en-GB"/>
        </w:rPr>
      </w:pPr>
      <w:ins w:id="224" w:author="Author">
        <w:r w:rsidRPr="001669F9">
          <w:rPr>
            <w:lang w:val="en-GB"/>
          </w:rPr>
          <w:t xml:space="preserve">Please note </w:t>
        </w:r>
        <w:proofErr w:type="spellStart"/>
        <w:r w:rsidRPr="001669F9">
          <w:rPr>
            <w:lang w:val="en-GB"/>
          </w:rPr>
          <w:t>te</w:t>
        </w:r>
        <w:proofErr w:type="spellEnd"/>
        <w:r w:rsidRPr="001669F9">
          <w:rPr>
            <w:lang w:val="en-GB"/>
          </w:rPr>
          <w:t xml:space="preserve"> following with respect to the phasing-in mechanism for extrapolation set out in Article 77</w:t>
        </w:r>
        <w:proofErr w:type="gramStart"/>
        <w:r w:rsidRPr="001669F9">
          <w:rPr>
            <w:lang w:val="en-GB"/>
          </w:rPr>
          <w:t>a(</w:t>
        </w:r>
        <w:proofErr w:type="gramEnd"/>
        <w:r w:rsidRPr="001669F9">
          <w:rPr>
            <w:lang w:val="en-GB"/>
          </w:rPr>
          <w:t>2) of Directive 2009/138/EC: According to Article 51(8) of this Directive there is no requirement to disclose the impact for a certain currency, if one of two conditions is satisfied. Please also note the following implication: Where the undertaking uses only the phasing-in for extrapolation set out in Article 77</w:t>
        </w:r>
        <w:proofErr w:type="gramStart"/>
        <w:r w:rsidRPr="001669F9">
          <w:rPr>
            <w:lang w:val="en-GB"/>
          </w:rPr>
          <w:t>a(</w:t>
        </w:r>
        <w:proofErr w:type="gramEnd"/>
        <w:r w:rsidRPr="001669F9">
          <w:rPr>
            <w:lang w:val="en-GB"/>
          </w:rPr>
          <w:t>2) of Directive 2009/138/EC, the template is only relevant where at least for one currency, both conditions set out in Article 51(8) points (i) and (ii) of the Directive are not satisfied.</w:t>
        </w:r>
      </w:ins>
    </w:p>
    <w:p w14:paraId="70B20EAD" w14:textId="0156B7DB" w:rsidR="00FF5BA6" w:rsidRPr="004E5748" w:rsidRDefault="00FF5BA6" w:rsidP="00FF5BA6">
      <w:pPr>
        <w:rPr>
          <w:lang w:val="en-GB"/>
        </w:rPr>
      </w:pPr>
      <w:r w:rsidRPr="004E5748">
        <w:rPr>
          <w:lang w:val="en-GB"/>
        </w:rPr>
        <w:t>This template shall reflect the impact on the financial positions when no transitional</w:t>
      </w:r>
      <w:ins w:id="225" w:author="Author">
        <w:r w:rsidR="00251357">
          <w:rPr>
            <w:lang w:val="en-GB"/>
          </w:rPr>
          <w:t xml:space="preserve"> measure</w:t>
        </w:r>
      </w:ins>
      <w:r w:rsidRPr="004E5748">
        <w:rPr>
          <w:lang w:val="en-GB"/>
        </w:rPr>
        <w:t xml:space="preserve"> is used and each LTG measure</w:t>
      </w:r>
      <w:del w:id="226" w:author="Author">
        <w:r w:rsidRPr="004E5748" w:rsidDel="00A312E5">
          <w:rPr>
            <w:lang w:val="en-GB"/>
          </w:rPr>
          <w:delText>s</w:delText>
        </w:r>
      </w:del>
      <w:r w:rsidRPr="004E5748">
        <w:rPr>
          <w:lang w:val="en-GB"/>
        </w:rPr>
        <w:t xml:space="preserve"> </w:t>
      </w:r>
      <w:del w:id="227" w:author="Author">
        <w:r w:rsidRPr="004E5748" w:rsidDel="00251357">
          <w:rPr>
            <w:lang w:val="en-GB"/>
          </w:rPr>
          <w:delText xml:space="preserve">or transitional </w:delText>
        </w:r>
      </w:del>
      <w:r w:rsidRPr="004E5748">
        <w:rPr>
          <w:lang w:val="en-GB"/>
        </w:rPr>
        <w:t>is set to zero. For that purpose, a step–by–step approach should be followed taking out each transitional and LTG measure one by one and without recalculating the impact of the remaining measures after each step.</w:t>
      </w:r>
    </w:p>
    <w:p w14:paraId="79E9F33D" w14:textId="77777777" w:rsidR="00FF5BA6" w:rsidRPr="004E5748" w:rsidRDefault="00FF5BA6" w:rsidP="00FF5BA6">
      <w:pPr>
        <w:rPr>
          <w:lang w:val="en-GB"/>
        </w:rPr>
      </w:pPr>
      <w:r w:rsidRPr="004E5748">
        <w:rPr>
          <w:lang w:val="en-GB"/>
        </w:rPr>
        <w:t>The impacts need to be disclosed positive if they increase the amount of the item being disclosed and negative if they decrease the amount of the item (e.g. if amount of SCR increases or if amount of Own Funds increases then positive values should be disclosed).</w:t>
      </w:r>
    </w:p>
    <w:tbl>
      <w:tblPr>
        <w:tblW w:w="9286" w:type="dxa"/>
        <w:tblLayout w:type="fixed"/>
        <w:tblLook w:val="0000" w:firstRow="0" w:lastRow="0" w:firstColumn="0" w:lastColumn="0" w:noHBand="0" w:noVBand="0"/>
      </w:tblPr>
      <w:tblGrid>
        <w:gridCol w:w="1671"/>
        <w:gridCol w:w="1672"/>
        <w:gridCol w:w="5943"/>
      </w:tblGrid>
      <w:tr w:rsidR="00F672D2" w:rsidRPr="004E5748" w14:paraId="676FEE7E" w14:textId="77777777" w:rsidTr="00ED4170">
        <w:tc>
          <w:tcPr>
            <w:tcW w:w="1671" w:type="dxa"/>
            <w:tcBorders>
              <w:top w:val="single" w:sz="2" w:space="0" w:color="auto"/>
              <w:left w:val="single" w:sz="2" w:space="0" w:color="auto"/>
              <w:bottom w:val="single" w:sz="2" w:space="0" w:color="auto"/>
              <w:right w:val="single" w:sz="2" w:space="0" w:color="auto"/>
            </w:tcBorders>
          </w:tcPr>
          <w:p w14:paraId="1F2556AF" w14:textId="77777777" w:rsidR="00FF5BA6" w:rsidRPr="004E5748" w:rsidRDefault="00FF5BA6" w:rsidP="00FF0B3F">
            <w:pPr>
              <w:adjustRightInd w:val="0"/>
              <w:spacing w:before="0" w:after="0"/>
              <w:jc w:val="left"/>
              <w:rPr>
                <w:lang w:val="en-GB"/>
              </w:rPr>
            </w:pPr>
          </w:p>
        </w:tc>
        <w:tc>
          <w:tcPr>
            <w:tcW w:w="1672" w:type="dxa"/>
            <w:tcBorders>
              <w:top w:val="single" w:sz="2" w:space="0" w:color="auto"/>
              <w:left w:val="single" w:sz="2" w:space="0" w:color="auto"/>
              <w:bottom w:val="single" w:sz="2" w:space="0" w:color="auto"/>
              <w:right w:val="single" w:sz="2" w:space="0" w:color="auto"/>
            </w:tcBorders>
          </w:tcPr>
          <w:p w14:paraId="767B4439" w14:textId="77777777" w:rsidR="00FF5BA6" w:rsidRPr="004E5748" w:rsidRDefault="00FF5BA6" w:rsidP="00FF0B3F">
            <w:pPr>
              <w:pStyle w:val="NormalCentered"/>
              <w:rPr>
                <w:lang w:val="en-GB"/>
              </w:rPr>
            </w:pPr>
            <w:r w:rsidRPr="004E5748">
              <w:rPr>
                <w:lang w:val="en-GB"/>
              </w:rPr>
              <w:t>ITEM</w:t>
            </w:r>
          </w:p>
        </w:tc>
        <w:tc>
          <w:tcPr>
            <w:tcW w:w="5943" w:type="dxa"/>
            <w:tcBorders>
              <w:top w:val="single" w:sz="2" w:space="0" w:color="auto"/>
              <w:left w:val="single" w:sz="2" w:space="0" w:color="auto"/>
              <w:bottom w:val="single" w:sz="2" w:space="0" w:color="auto"/>
              <w:right w:val="single" w:sz="2" w:space="0" w:color="auto"/>
            </w:tcBorders>
          </w:tcPr>
          <w:p w14:paraId="71F537F0" w14:textId="77777777" w:rsidR="00FF5BA6" w:rsidRPr="004E5748" w:rsidRDefault="00FF5BA6" w:rsidP="00FF0B3F">
            <w:pPr>
              <w:pStyle w:val="NormalCentered"/>
              <w:rPr>
                <w:lang w:val="en-GB"/>
              </w:rPr>
            </w:pPr>
            <w:r w:rsidRPr="004E5748">
              <w:rPr>
                <w:lang w:val="en-GB"/>
              </w:rPr>
              <w:t>INSTRUCTIONS</w:t>
            </w:r>
          </w:p>
        </w:tc>
      </w:tr>
      <w:tr w:rsidR="00F672D2" w:rsidRPr="000C7CC5" w14:paraId="265FFF5B" w14:textId="77777777" w:rsidTr="00ED4170">
        <w:tc>
          <w:tcPr>
            <w:tcW w:w="1671" w:type="dxa"/>
            <w:tcBorders>
              <w:top w:val="single" w:sz="2" w:space="0" w:color="auto"/>
              <w:left w:val="single" w:sz="2" w:space="0" w:color="auto"/>
              <w:bottom w:val="single" w:sz="2" w:space="0" w:color="auto"/>
              <w:right w:val="single" w:sz="2" w:space="0" w:color="auto"/>
            </w:tcBorders>
          </w:tcPr>
          <w:p w14:paraId="4C1D3ECD" w14:textId="517D203E" w:rsidR="00FF5BA6" w:rsidRPr="004E5748" w:rsidRDefault="00FF5BA6" w:rsidP="00FF0B3F">
            <w:pPr>
              <w:pStyle w:val="NormalLeft"/>
              <w:rPr>
                <w:lang w:val="en-GB"/>
              </w:rPr>
            </w:pPr>
            <w:r w:rsidRPr="004E5748">
              <w:rPr>
                <w:lang w:val="en-GB"/>
              </w:rPr>
              <w:t>C0010/R0010 </w:t>
            </w:r>
            <w:r w:rsidR="00FF0B3F" w:rsidRPr="004E5748">
              <w:rPr>
                <w:lang w:val="en-GB"/>
              </w:rPr>
              <w:t xml:space="preserve"> </w:t>
            </w:r>
          </w:p>
        </w:tc>
        <w:tc>
          <w:tcPr>
            <w:tcW w:w="1672" w:type="dxa"/>
            <w:tcBorders>
              <w:top w:val="single" w:sz="2" w:space="0" w:color="auto"/>
              <w:left w:val="single" w:sz="2" w:space="0" w:color="auto"/>
              <w:bottom w:val="single" w:sz="2" w:space="0" w:color="auto"/>
              <w:right w:val="single" w:sz="2" w:space="0" w:color="auto"/>
            </w:tcBorders>
          </w:tcPr>
          <w:p w14:paraId="18FF0EF3" w14:textId="3CAC1F59" w:rsidR="00FF5BA6" w:rsidRPr="004E5748" w:rsidRDefault="00FF5BA6" w:rsidP="00FF0B3F">
            <w:pPr>
              <w:pStyle w:val="NormalLeft"/>
              <w:rPr>
                <w:lang w:val="en-GB"/>
              </w:rPr>
            </w:pPr>
            <w:r w:rsidRPr="004E5748">
              <w:rPr>
                <w:lang w:val="en-GB"/>
              </w:rPr>
              <w:t xml:space="preserve">Amount with </w:t>
            </w:r>
            <w:r w:rsidR="00170013" w:rsidRPr="004E5748">
              <w:rPr>
                <w:lang w:val="en-GB"/>
              </w:rPr>
              <w:t>Long Term Guarantee</w:t>
            </w:r>
            <w:r w:rsidR="00170013" w:rsidRPr="004E5748" w:rsidDel="00AC7566">
              <w:rPr>
                <w:lang w:val="en-GB"/>
              </w:rPr>
              <w:t xml:space="preserve"> </w:t>
            </w:r>
            <w:r w:rsidRPr="004E5748">
              <w:rPr>
                <w:lang w:val="en-GB"/>
              </w:rPr>
              <w:t xml:space="preserve">measures and </w:t>
            </w:r>
            <w:proofErr w:type="spellStart"/>
            <w:r w:rsidRPr="004E5748">
              <w:rPr>
                <w:lang w:val="en-GB"/>
              </w:rPr>
              <w:t>transitionals</w:t>
            </w:r>
            <w:proofErr w:type="spellEnd"/>
            <w:r w:rsidRPr="004E5748">
              <w:rPr>
                <w:lang w:val="en-GB"/>
              </w:rPr>
              <w:t xml:space="preserve"> — Technical Provisions </w:t>
            </w:r>
            <w:r w:rsidR="00FF0B3F" w:rsidRPr="004E5748">
              <w:rPr>
                <w:lang w:val="en-GB"/>
              </w:rPr>
              <w:t xml:space="preserve"> </w:t>
            </w:r>
          </w:p>
        </w:tc>
        <w:tc>
          <w:tcPr>
            <w:tcW w:w="5943" w:type="dxa"/>
            <w:tcBorders>
              <w:top w:val="single" w:sz="2" w:space="0" w:color="auto"/>
              <w:left w:val="single" w:sz="2" w:space="0" w:color="auto"/>
              <w:bottom w:val="single" w:sz="2" w:space="0" w:color="auto"/>
              <w:right w:val="single" w:sz="2" w:space="0" w:color="auto"/>
            </w:tcBorders>
          </w:tcPr>
          <w:p w14:paraId="0BED36E7" w14:textId="31BD1B78" w:rsidR="00FF5BA6" w:rsidRPr="004E5748" w:rsidRDefault="00FF5BA6" w:rsidP="00FF0B3F">
            <w:pPr>
              <w:pStyle w:val="NormalLeft"/>
              <w:rPr>
                <w:lang w:val="en-GB"/>
              </w:rPr>
            </w:pPr>
            <w:r w:rsidRPr="004E5748">
              <w:rPr>
                <w:lang w:val="en-GB"/>
              </w:rPr>
              <w:t xml:space="preserve">Total amount of gross technical provisions including </w:t>
            </w:r>
            <w:ins w:id="228" w:author="Author">
              <w:r w:rsidR="00251357">
                <w:rPr>
                  <w:lang w:val="en-GB"/>
                </w:rPr>
                <w:t xml:space="preserve">the adjustments due to all LTG </w:t>
              </w:r>
            </w:ins>
            <w:del w:id="229" w:author="Author">
              <w:r w:rsidRPr="004E5748" w:rsidDel="00251357">
                <w:rPr>
                  <w:lang w:val="en-GB"/>
                </w:rPr>
                <w:delText xml:space="preserve">long term guarantee </w:delText>
              </w:r>
            </w:del>
            <w:r w:rsidRPr="004E5748">
              <w:rPr>
                <w:lang w:val="en-GB"/>
              </w:rPr>
              <w:t>measures and transitional measures </w:t>
            </w:r>
            <w:r w:rsidR="00FF0B3F" w:rsidRPr="004E5748">
              <w:rPr>
                <w:lang w:val="en-GB"/>
              </w:rPr>
              <w:t xml:space="preserve"> </w:t>
            </w:r>
          </w:p>
        </w:tc>
      </w:tr>
      <w:tr w:rsidR="00251357" w:rsidRPr="000C7CC5" w14:paraId="4D0D382C" w14:textId="77777777" w:rsidTr="00ED4170">
        <w:trPr>
          <w:ins w:id="230" w:author="Author"/>
        </w:trPr>
        <w:tc>
          <w:tcPr>
            <w:tcW w:w="1671" w:type="dxa"/>
            <w:tcBorders>
              <w:top w:val="single" w:sz="2" w:space="0" w:color="auto"/>
              <w:left w:val="single" w:sz="2" w:space="0" w:color="auto"/>
              <w:bottom w:val="single" w:sz="2" w:space="0" w:color="auto"/>
              <w:right w:val="single" w:sz="2" w:space="0" w:color="auto"/>
            </w:tcBorders>
          </w:tcPr>
          <w:p w14:paraId="6AD038E0" w14:textId="2810B9AE" w:rsidR="00251357" w:rsidRPr="004E5748" w:rsidRDefault="00251357" w:rsidP="00251357">
            <w:pPr>
              <w:pStyle w:val="NormalLeft"/>
              <w:rPr>
                <w:ins w:id="231" w:author="Author"/>
                <w:lang w:val="en-GB"/>
              </w:rPr>
            </w:pPr>
            <w:ins w:id="232" w:author="Author">
              <w:r w:rsidRPr="001669F9">
                <w:rPr>
                  <w:lang w:val="en-GB"/>
                </w:rPr>
                <w:t>C0014/R0010</w:t>
              </w:r>
            </w:ins>
          </w:p>
        </w:tc>
        <w:tc>
          <w:tcPr>
            <w:tcW w:w="1672" w:type="dxa"/>
            <w:tcBorders>
              <w:top w:val="single" w:sz="2" w:space="0" w:color="auto"/>
              <w:left w:val="single" w:sz="2" w:space="0" w:color="auto"/>
              <w:bottom w:val="single" w:sz="2" w:space="0" w:color="auto"/>
              <w:right w:val="single" w:sz="2" w:space="0" w:color="auto"/>
            </w:tcBorders>
          </w:tcPr>
          <w:p w14:paraId="5122E11C" w14:textId="24B02294" w:rsidR="00251357" w:rsidRPr="004E5748" w:rsidRDefault="00251357" w:rsidP="00251357">
            <w:pPr>
              <w:pStyle w:val="NormalLeft"/>
              <w:rPr>
                <w:ins w:id="233" w:author="Author"/>
                <w:lang w:val="en-GB"/>
              </w:rPr>
            </w:pPr>
            <w:ins w:id="234" w:author="Author">
              <w:r w:rsidRPr="001669F9">
                <w:rPr>
                  <w:lang w:val="en-GB"/>
                </w:rPr>
                <w:t xml:space="preserve">Impact of phasing-in mechanism for </w:t>
              </w:r>
              <w:proofErr w:type="gramStart"/>
              <w:r w:rsidRPr="001669F9">
                <w:rPr>
                  <w:lang w:val="en-GB"/>
                </w:rPr>
                <w:t>extrapolation  —</w:t>
              </w:r>
              <w:proofErr w:type="gramEnd"/>
              <w:r w:rsidRPr="001669F9">
                <w:rPr>
                  <w:lang w:val="en-GB"/>
                </w:rPr>
                <w:t xml:space="preserve"> Technical Provisions</w:t>
              </w:r>
            </w:ins>
          </w:p>
        </w:tc>
        <w:tc>
          <w:tcPr>
            <w:tcW w:w="5943" w:type="dxa"/>
            <w:tcBorders>
              <w:top w:val="single" w:sz="2" w:space="0" w:color="auto"/>
              <w:left w:val="single" w:sz="2" w:space="0" w:color="auto"/>
              <w:bottom w:val="single" w:sz="2" w:space="0" w:color="auto"/>
              <w:right w:val="single" w:sz="2" w:space="0" w:color="auto"/>
            </w:tcBorders>
          </w:tcPr>
          <w:p w14:paraId="59E2C750" w14:textId="77777777" w:rsidR="00251357" w:rsidRPr="001669F9" w:rsidRDefault="00251357" w:rsidP="00251357">
            <w:pPr>
              <w:pStyle w:val="NormalLeft"/>
              <w:rPr>
                <w:ins w:id="235" w:author="Author"/>
                <w:lang w:val="en-GB"/>
              </w:rPr>
            </w:pPr>
            <w:ins w:id="236" w:author="Author">
              <w:r w:rsidRPr="001669F9">
                <w:rPr>
                  <w:lang w:val="en-GB"/>
                </w:rPr>
                <w:t xml:space="preserve">Amount of the adjustment to the </w:t>
              </w:r>
              <w:r>
                <w:rPr>
                  <w:lang w:val="en-GB"/>
                </w:rPr>
                <w:t xml:space="preserve">position of </w:t>
              </w:r>
              <w:r w:rsidRPr="001669F9">
                <w:rPr>
                  <w:lang w:val="en-GB"/>
                </w:rPr>
                <w:t>gross technical provisions due to the application of the phasing-in mechanism for extrapolation.</w:t>
              </w:r>
            </w:ins>
          </w:p>
          <w:p w14:paraId="4222D334" w14:textId="6C053F45" w:rsidR="00251357" w:rsidRPr="004E5748" w:rsidRDefault="00251357" w:rsidP="00251357">
            <w:pPr>
              <w:pStyle w:val="NormalLeft"/>
              <w:rPr>
                <w:ins w:id="237" w:author="Author"/>
                <w:lang w:val="en-GB"/>
              </w:rPr>
            </w:pPr>
            <w:ins w:id="238" w:author="Author">
              <w:r w:rsidRPr="001669F9">
                <w:rPr>
                  <w:lang w:val="en-GB"/>
                </w:rPr>
                <w:t xml:space="preserve">It shall be the difference between </w:t>
              </w:r>
              <w:r>
                <w:rPr>
                  <w:lang w:val="en-GB"/>
                </w:rPr>
                <w:t>this position</w:t>
              </w:r>
              <w:r w:rsidRPr="001669F9">
                <w:rPr>
                  <w:lang w:val="en-GB"/>
                </w:rPr>
                <w:t xml:space="preserve"> without </w:t>
              </w:r>
              <w:r>
                <w:rPr>
                  <w:lang w:val="en-GB"/>
                </w:rPr>
                <w:t xml:space="preserve">the </w:t>
              </w:r>
              <w:r w:rsidRPr="001669F9">
                <w:rPr>
                  <w:lang w:val="en-GB"/>
                </w:rPr>
                <w:t xml:space="preserve">phasing-in mechanism for extrapolation and </w:t>
              </w:r>
              <w:r>
                <w:rPr>
                  <w:lang w:val="en-GB"/>
                </w:rPr>
                <w:t>this position</w:t>
              </w:r>
              <w:r w:rsidRPr="001669F9">
                <w:rPr>
                  <w:lang w:val="en-GB"/>
                </w:rPr>
                <w:t xml:space="preserve"> with </w:t>
              </w:r>
              <w:r>
                <w:rPr>
                  <w:lang w:val="en-GB"/>
                </w:rPr>
                <w:t xml:space="preserve">all </w:t>
              </w:r>
              <w:r w:rsidRPr="001669F9">
                <w:rPr>
                  <w:lang w:val="en-GB"/>
                </w:rPr>
                <w:t>LTG and all transitional measures.</w:t>
              </w:r>
            </w:ins>
          </w:p>
        </w:tc>
      </w:tr>
      <w:tr w:rsidR="00F672D2" w:rsidRPr="000C7CC5" w14:paraId="70B66C94" w14:textId="77777777" w:rsidTr="00ED4170">
        <w:tc>
          <w:tcPr>
            <w:tcW w:w="1671" w:type="dxa"/>
            <w:tcBorders>
              <w:top w:val="single" w:sz="2" w:space="0" w:color="auto"/>
              <w:left w:val="single" w:sz="2" w:space="0" w:color="auto"/>
              <w:bottom w:val="single" w:sz="2" w:space="0" w:color="auto"/>
              <w:right w:val="single" w:sz="2" w:space="0" w:color="auto"/>
            </w:tcBorders>
          </w:tcPr>
          <w:p w14:paraId="4BD40BD1" w14:textId="0F8F9690" w:rsidR="00FF5BA6" w:rsidRPr="004E5748" w:rsidRDefault="00FF5BA6" w:rsidP="00FF0B3F">
            <w:pPr>
              <w:pStyle w:val="NormalLeft"/>
              <w:rPr>
                <w:lang w:val="en-GB"/>
              </w:rPr>
            </w:pPr>
            <w:r w:rsidRPr="004E5748">
              <w:rPr>
                <w:lang w:val="en-GB"/>
              </w:rPr>
              <w:t>C0030/R0010 </w:t>
            </w:r>
            <w:r w:rsidR="00FF0B3F" w:rsidRPr="004E5748">
              <w:rPr>
                <w:lang w:val="en-GB"/>
              </w:rPr>
              <w:t xml:space="preserve"> </w:t>
            </w:r>
          </w:p>
        </w:tc>
        <w:tc>
          <w:tcPr>
            <w:tcW w:w="1672" w:type="dxa"/>
            <w:tcBorders>
              <w:top w:val="single" w:sz="2" w:space="0" w:color="auto"/>
              <w:left w:val="single" w:sz="2" w:space="0" w:color="auto"/>
              <w:bottom w:val="single" w:sz="2" w:space="0" w:color="auto"/>
              <w:right w:val="single" w:sz="2" w:space="0" w:color="auto"/>
            </w:tcBorders>
          </w:tcPr>
          <w:p w14:paraId="20D62EE3" w14:textId="46803355" w:rsidR="00FF5BA6" w:rsidRPr="004E5748" w:rsidRDefault="00FF5BA6" w:rsidP="00FF0B3F">
            <w:pPr>
              <w:pStyle w:val="NormalLeft"/>
              <w:rPr>
                <w:lang w:val="en-GB"/>
              </w:rPr>
            </w:pPr>
            <w:r w:rsidRPr="004E5748">
              <w:rPr>
                <w:lang w:val="en-GB"/>
              </w:rPr>
              <w:t>Impact of transitional on technical provisions — Technical provisions </w:t>
            </w:r>
            <w:r w:rsidR="00FF0B3F" w:rsidRPr="004E5748">
              <w:rPr>
                <w:lang w:val="en-GB"/>
              </w:rPr>
              <w:t xml:space="preserve"> </w:t>
            </w:r>
          </w:p>
        </w:tc>
        <w:tc>
          <w:tcPr>
            <w:tcW w:w="5943" w:type="dxa"/>
            <w:tcBorders>
              <w:top w:val="single" w:sz="2" w:space="0" w:color="auto"/>
              <w:left w:val="single" w:sz="2" w:space="0" w:color="auto"/>
              <w:bottom w:val="single" w:sz="2" w:space="0" w:color="auto"/>
              <w:right w:val="single" w:sz="2" w:space="0" w:color="auto"/>
            </w:tcBorders>
          </w:tcPr>
          <w:p w14:paraId="53D18BC3" w14:textId="440C9D3F" w:rsidR="00FF5BA6" w:rsidRPr="004E5748" w:rsidRDefault="00FF5BA6" w:rsidP="00FF0B3F">
            <w:pPr>
              <w:pStyle w:val="NormalLeft"/>
              <w:rPr>
                <w:lang w:val="en-GB"/>
              </w:rPr>
            </w:pPr>
            <w:r w:rsidRPr="004E5748">
              <w:rPr>
                <w:lang w:val="en-GB"/>
              </w:rPr>
              <w:t xml:space="preserve">Amount of the adjustment to the </w:t>
            </w:r>
            <w:ins w:id="239" w:author="Author">
              <w:r w:rsidR="00251357">
                <w:rPr>
                  <w:lang w:val="en-GB"/>
                </w:rPr>
                <w:t xml:space="preserve">position of </w:t>
              </w:r>
            </w:ins>
            <w:r w:rsidRPr="004E5748">
              <w:rPr>
                <w:lang w:val="en-GB"/>
              </w:rPr>
              <w:t>gross technical provisions due to the application of the transitional on technical provisions.</w:t>
            </w:r>
          </w:p>
          <w:p w14:paraId="28EB94C1" w14:textId="1DD9BCD7" w:rsidR="00FF5BA6" w:rsidRPr="004E5748" w:rsidRDefault="00FF5BA6" w:rsidP="00FF0B3F">
            <w:pPr>
              <w:pStyle w:val="NormalLeft"/>
              <w:rPr>
                <w:lang w:val="en-GB"/>
              </w:rPr>
            </w:pPr>
            <w:r w:rsidRPr="004E5748">
              <w:rPr>
                <w:lang w:val="en-GB"/>
              </w:rPr>
              <w:t xml:space="preserve">It shall be the difference between </w:t>
            </w:r>
            <w:del w:id="240" w:author="Author">
              <w:r w:rsidRPr="004E5748" w:rsidDel="00251357">
                <w:rPr>
                  <w:lang w:val="en-GB"/>
                </w:rPr>
                <w:delText>the technical provisions</w:delText>
              </w:r>
            </w:del>
            <w:ins w:id="241" w:author="Author">
              <w:r w:rsidR="00251357">
                <w:rPr>
                  <w:lang w:val="en-GB"/>
                </w:rPr>
                <w:t>this position</w:t>
              </w:r>
            </w:ins>
            <w:r w:rsidRPr="004E5748">
              <w:rPr>
                <w:lang w:val="en-GB"/>
              </w:rPr>
              <w:t xml:space="preserve"> </w:t>
            </w:r>
            <w:ins w:id="242" w:author="Author">
              <w:r w:rsidR="00251357">
                <w:rPr>
                  <w:lang w:val="en-GB"/>
                </w:rPr>
                <w:t xml:space="preserve">without </w:t>
              </w:r>
              <w:r w:rsidR="00251357" w:rsidRPr="001669F9">
                <w:rPr>
                  <w:lang w:val="en-GB"/>
                </w:rPr>
                <w:t xml:space="preserve">the phasing-in mechanism for extrapolation and without </w:t>
              </w:r>
              <w:r w:rsidR="00251357">
                <w:rPr>
                  <w:lang w:val="en-GB"/>
                </w:rPr>
                <w:t xml:space="preserve">the </w:t>
              </w:r>
            </w:ins>
            <w:del w:id="243" w:author="Author">
              <w:r w:rsidRPr="004E5748" w:rsidDel="00251357">
                <w:rPr>
                  <w:lang w:val="en-GB"/>
                </w:rPr>
                <w:delText xml:space="preserve">without </w:delText>
              </w:r>
            </w:del>
            <w:r w:rsidRPr="004E5748">
              <w:rPr>
                <w:lang w:val="en-GB"/>
              </w:rPr>
              <w:t>transitional deduction on technical provisions and th</w:t>
            </w:r>
            <w:del w:id="244" w:author="Author">
              <w:r w:rsidRPr="004E5748" w:rsidDel="00251357">
                <w:rPr>
                  <w:lang w:val="en-GB"/>
                </w:rPr>
                <w:delText>e technical provision</w:delText>
              </w:r>
            </w:del>
            <w:ins w:id="245" w:author="Author">
              <w:r w:rsidR="00251357">
                <w:rPr>
                  <w:lang w:val="en-GB"/>
                </w:rPr>
                <w:t>is position without the phasing-in mechanism for extrapolation.</w:t>
              </w:r>
            </w:ins>
            <w:del w:id="246" w:author="Author">
              <w:r w:rsidRPr="004E5748" w:rsidDel="00251357">
                <w:rPr>
                  <w:lang w:val="en-GB"/>
                </w:rPr>
                <w:delText>s with LTG and transitional measures. </w:delText>
              </w:r>
            </w:del>
            <w:r w:rsidR="00FF0B3F" w:rsidRPr="004E5748">
              <w:rPr>
                <w:lang w:val="en-GB"/>
              </w:rPr>
              <w:t xml:space="preserve"> </w:t>
            </w:r>
          </w:p>
        </w:tc>
      </w:tr>
      <w:tr w:rsidR="00F672D2" w:rsidRPr="000C7CC5" w14:paraId="2588C8B8" w14:textId="77777777" w:rsidTr="00ED4170">
        <w:tc>
          <w:tcPr>
            <w:tcW w:w="1671" w:type="dxa"/>
            <w:tcBorders>
              <w:top w:val="single" w:sz="2" w:space="0" w:color="auto"/>
              <w:left w:val="single" w:sz="2" w:space="0" w:color="auto"/>
              <w:bottom w:val="single" w:sz="2" w:space="0" w:color="auto"/>
              <w:right w:val="single" w:sz="2" w:space="0" w:color="auto"/>
            </w:tcBorders>
          </w:tcPr>
          <w:p w14:paraId="21705A03" w14:textId="07BDC9A0" w:rsidR="00FF5BA6" w:rsidRPr="004E5748" w:rsidRDefault="00FF5BA6" w:rsidP="00FF0B3F">
            <w:pPr>
              <w:pStyle w:val="NormalLeft"/>
              <w:rPr>
                <w:lang w:val="en-GB"/>
              </w:rPr>
            </w:pPr>
            <w:r w:rsidRPr="004E5748">
              <w:rPr>
                <w:lang w:val="en-GB"/>
              </w:rPr>
              <w:t>C0050/R0010 </w:t>
            </w:r>
            <w:r w:rsidR="00FF0B3F" w:rsidRPr="004E5748">
              <w:rPr>
                <w:lang w:val="en-GB"/>
              </w:rPr>
              <w:t xml:space="preserve"> </w:t>
            </w:r>
          </w:p>
        </w:tc>
        <w:tc>
          <w:tcPr>
            <w:tcW w:w="1672" w:type="dxa"/>
            <w:tcBorders>
              <w:top w:val="single" w:sz="2" w:space="0" w:color="auto"/>
              <w:left w:val="single" w:sz="2" w:space="0" w:color="auto"/>
              <w:bottom w:val="single" w:sz="2" w:space="0" w:color="auto"/>
              <w:right w:val="single" w:sz="2" w:space="0" w:color="auto"/>
            </w:tcBorders>
          </w:tcPr>
          <w:p w14:paraId="6E39DC76" w14:textId="11D3F544" w:rsidR="00FF5BA6" w:rsidRPr="004E5748" w:rsidRDefault="00FF5BA6" w:rsidP="00FF0B3F">
            <w:pPr>
              <w:pStyle w:val="NormalLeft"/>
              <w:rPr>
                <w:lang w:val="en-GB"/>
              </w:rPr>
            </w:pPr>
            <w:r w:rsidRPr="004E5748">
              <w:rPr>
                <w:lang w:val="en-GB"/>
              </w:rPr>
              <w:t>Impact of transitional on interest rate — Technical provisions </w:t>
            </w:r>
            <w:r w:rsidR="00FF0B3F" w:rsidRPr="004E5748">
              <w:rPr>
                <w:lang w:val="en-GB"/>
              </w:rPr>
              <w:t xml:space="preserve"> </w:t>
            </w:r>
          </w:p>
        </w:tc>
        <w:tc>
          <w:tcPr>
            <w:tcW w:w="5943" w:type="dxa"/>
            <w:tcBorders>
              <w:top w:val="single" w:sz="2" w:space="0" w:color="auto"/>
              <w:left w:val="single" w:sz="2" w:space="0" w:color="auto"/>
              <w:bottom w:val="single" w:sz="2" w:space="0" w:color="auto"/>
              <w:right w:val="single" w:sz="2" w:space="0" w:color="auto"/>
            </w:tcBorders>
          </w:tcPr>
          <w:p w14:paraId="3CCB7DA0" w14:textId="459788B2" w:rsidR="00FF5BA6" w:rsidRPr="004E5748" w:rsidRDefault="00FF5BA6" w:rsidP="00FF0B3F">
            <w:pPr>
              <w:pStyle w:val="NormalLeft"/>
              <w:rPr>
                <w:lang w:val="en-GB"/>
              </w:rPr>
            </w:pPr>
            <w:r w:rsidRPr="004E5748">
              <w:rPr>
                <w:lang w:val="en-GB"/>
              </w:rPr>
              <w:t xml:space="preserve">Amount of the adjustment to the </w:t>
            </w:r>
            <w:ins w:id="247" w:author="Author">
              <w:r w:rsidR="00251357">
                <w:rPr>
                  <w:lang w:val="en-GB"/>
                </w:rPr>
                <w:t xml:space="preserve">position of </w:t>
              </w:r>
            </w:ins>
            <w:r w:rsidRPr="004E5748">
              <w:rPr>
                <w:lang w:val="en-GB"/>
              </w:rPr>
              <w:t>gross technical provisions due to the application of the transitional adjustment to the relevant risk-free interest rate term structure.</w:t>
            </w:r>
          </w:p>
          <w:p w14:paraId="659F262F" w14:textId="386FFE93" w:rsidR="00FF5BA6" w:rsidRPr="004E5748" w:rsidRDefault="00FF5BA6" w:rsidP="00FF0B3F">
            <w:pPr>
              <w:pStyle w:val="NormalLeft"/>
              <w:rPr>
                <w:lang w:val="en-GB"/>
              </w:rPr>
            </w:pPr>
            <w:r w:rsidRPr="004E5748">
              <w:rPr>
                <w:lang w:val="en-GB"/>
              </w:rPr>
              <w:t xml:space="preserve">It shall be the difference between </w:t>
            </w:r>
            <w:del w:id="248" w:author="Author">
              <w:r w:rsidRPr="004E5748" w:rsidDel="00251357">
                <w:rPr>
                  <w:lang w:val="en-GB"/>
                </w:rPr>
                <w:delText>the technical provisions</w:delText>
              </w:r>
            </w:del>
            <w:ins w:id="249" w:author="Author">
              <w:r w:rsidR="00251357">
                <w:rPr>
                  <w:lang w:val="en-GB"/>
                </w:rPr>
                <w:t>this position</w:t>
              </w:r>
            </w:ins>
            <w:r w:rsidRPr="004E5748">
              <w:rPr>
                <w:lang w:val="en-GB"/>
              </w:rPr>
              <w:t xml:space="preserve"> without </w:t>
            </w:r>
            <w:ins w:id="250" w:author="Author">
              <w:r w:rsidR="00251357" w:rsidRPr="001669F9">
                <w:rPr>
                  <w:lang w:val="en-GB"/>
                </w:rPr>
                <w:t xml:space="preserve">the phasing-in mechanism for extrapolation and without </w:t>
              </w:r>
              <w:r w:rsidR="00251357">
                <w:rPr>
                  <w:lang w:val="en-GB"/>
                </w:rPr>
                <w:t xml:space="preserve">the </w:t>
              </w:r>
            </w:ins>
            <w:r w:rsidRPr="004E5748">
              <w:rPr>
                <w:lang w:val="en-GB"/>
              </w:rPr>
              <w:t xml:space="preserve">transitional adjustment to the relevant risk-free interest rate term structure and </w:t>
            </w:r>
            <w:del w:id="251" w:author="Author">
              <w:r w:rsidRPr="004E5748" w:rsidDel="00251357">
                <w:rPr>
                  <w:lang w:val="en-GB"/>
                </w:rPr>
                <w:delText xml:space="preserve">the technical provisions </w:delText>
              </w:r>
            </w:del>
            <w:ins w:id="252" w:author="Author">
              <w:r w:rsidR="00251357">
                <w:rPr>
                  <w:lang w:val="en-GB"/>
                </w:rPr>
                <w:t xml:space="preserve">this position </w:t>
              </w:r>
              <w:r w:rsidR="00251357" w:rsidRPr="001669F9">
                <w:rPr>
                  <w:lang w:val="en-GB"/>
                </w:rPr>
                <w:t>without the phasing-in mechanism for extrapolation.</w:t>
              </w:r>
            </w:ins>
            <w:del w:id="253" w:author="Author">
              <w:r w:rsidRPr="004E5748" w:rsidDel="00251357">
                <w:rPr>
                  <w:lang w:val="en-GB"/>
                </w:rPr>
                <w:delText>without transitional on technical provisions. </w:delText>
              </w:r>
              <w:r w:rsidR="00FF0B3F" w:rsidRPr="004E5748" w:rsidDel="00251357">
                <w:rPr>
                  <w:lang w:val="en-GB"/>
                </w:rPr>
                <w:delText xml:space="preserve"> </w:delText>
              </w:r>
            </w:del>
          </w:p>
        </w:tc>
      </w:tr>
      <w:tr w:rsidR="00251357" w:rsidRPr="000C7CC5" w14:paraId="594BA502" w14:textId="77777777" w:rsidTr="00ED4170">
        <w:trPr>
          <w:ins w:id="254" w:author="Author"/>
        </w:trPr>
        <w:tc>
          <w:tcPr>
            <w:tcW w:w="1671" w:type="dxa"/>
            <w:tcBorders>
              <w:top w:val="single" w:sz="2" w:space="0" w:color="auto"/>
              <w:left w:val="single" w:sz="2" w:space="0" w:color="auto"/>
              <w:bottom w:val="single" w:sz="2" w:space="0" w:color="auto"/>
              <w:right w:val="single" w:sz="2" w:space="0" w:color="auto"/>
            </w:tcBorders>
          </w:tcPr>
          <w:p w14:paraId="5A6A5BDB" w14:textId="0606309F" w:rsidR="00251357" w:rsidRPr="004E5748" w:rsidRDefault="00251357" w:rsidP="00251357">
            <w:pPr>
              <w:pStyle w:val="NormalLeft"/>
              <w:rPr>
                <w:ins w:id="255" w:author="Author"/>
                <w:lang w:val="en-GB"/>
              </w:rPr>
            </w:pPr>
            <w:ins w:id="256" w:author="Author">
              <w:r w:rsidRPr="001669F9">
                <w:rPr>
                  <w:lang w:val="en-GB"/>
                </w:rPr>
                <w:t>C005</w:t>
              </w:r>
              <w:r>
                <w:rPr>
                  <w:lang w:val="en-GB"/>
                </w:rPr>
                <w:t>4</w:t>
              </w:r>
              <w:r w:rsidRPr="001669F9">
                <w:rPr>
                  <w:lang w:val="en-GB"/>
                </w:rPr>
                <w:t>/R0010</w:t>
              </w:r>
            </w:ins>
          </w:p>
        </w:tc>
        <w:tc>
          <w:tcPr>
            <w:tcW w:w="1672" w:type="dxa"/>
            <w:tcBorders>
              <w:top w:val="single" w:sz="2" w:space="0" w:color="auto"/>
              <w:left w:val="single" w:sz="2" w:space="0" w:color="auto"/>
              <w:bottom w:val="single" w:sz="2" w:space="0" w:color="auto"/>
              <w:right w:val="single" w:sz="2" w:space="0" w:color="auto"/>
            </w:tcBorders>
          </w:tcPr>
          <w:p w14:paraId="3D52DA18" w14:textId="368409D2" w:rsidR="00251357" w:rsidRPr="004E5748" w:rsidRDefault="00251357" w:rsidP="00251357">
            <w:pPr>
              <w:pStyle w:val="NormalLeft"/>
              <w:rPr>
                <w:ins w:id="257" w:author="Author"/>
                <w:lang w:val="en-GB"/>
              </w:rPr>
            </w:pPr>
            <w:ins w:id="258" w:author="Author">
              <w:r w:rsidRPr="001669F9">
                <w:rPr>
                  <w:lang w:val="en-GB"/>
                </w:rPr>
                <w:t xml:space="preserve">Impact of all </w:t>
              </w:r>
              <w:proofErr w:type="spellStart"/>
              <w:r w:rsidRPr="001669F9">
                <w:rPr>
                  <w:lang w:val="en-GB"/>
                </w:rPr>
                <w:t>transitionals</w:t>
              </w:r>
              <w:proofErr w:type="spellEnd"/>
              <w:r w:rsidRPr="001669F9">
                <w:rPr>
                  <w:lang w:val="en-GB"/>
                </w:rPr>
                <w:t xml:space="preserve"> — Technical provisions</w:t>
              </w:r>
            </w:ins>
          </w:p>
        </w:tc>
        <w:tc>
          <w:tcPr>
            <w:tcW w:w="5943" w:type="dxa"/>
            <w:tcBorders>
              <w:top w:val="single" w:sz="2" w:space="0" w:color="auto"/>
              <w:left w:val="single" w:sz="2" w:space="0" w:color="auto"/>
              <w:bottom w:val="single" w:sz="2" w:space="0" w:color="auto"/>
              <w:right w:val="single" w:sz="2" w:space="0" w:color="auto"/>
            </w:tcBorders>
          </w:tcPr>
          <w:p w14:paraId="027990C3" w14:textId="77777777" w:rsidR="00251357" w:rsidRPr="001669F9" w:rsidRDefault="00251357" w:rsidP="00251357">
            <w:pPr>
              <w:pStyle w:val="NormalLeft"/>
              <w:rPr>
                <w:ins w:id="259" w:author="Author"/>
                <w:lang w:val="en-GB"/>
              </w:rPr>
            </w:pPr>
            <w:ins w:id="260" w:author="Author">
              <w:r w:rsidRPr="001669F9">
                <w:rPr>
                  <w:lang w:val="en-GB"/>
                </w:rPr>
                <w:t xml:space="preserve">Amount of the adjustment to the </w:t>
              </w:r>
              <w:r>
                <w:rPr>
                  <w:lang w:val="en-GB"/>
                </w:rPr>
                <w:t xml:space="preserve">position of </w:t>
              </w:r>
              <w:r w:rsidRPr="001669F9">
                <w:rPr>
                  <w:lang w:val="en-GB"/>
                </w:rPr>
                <w:t>gross technical provisions due to the application of all transitional measures including the phasing-in mechanism for extrapolation.</w:t>
              </w:r>
            </w:ins>
          </w:p>
          <w:p w14:paraId="2E85AD07" w14:textId="5CB800E0" w:rsidR="00251357" w:rsidRPr="004E5748" w:rsidRDefault="00251357" w:rsidP="00251357">
            <w:pPr>
              <w:pStyle w:val="NormalLeft"/>
              <w:rPr>
                <w:ins w:id="261" w:author="Author"/>
                <w:lang w:val="en-GB"/>
              </w:rPr>
            </w:pPr>
            <w:ins w:id="262" w:author="Author">
              <w:r w:rsidRPr="001669F9">
                <w:rPr>
                  <w:lang w:val="en-GB"/>
                </w:rPr>
                <w:t xml:space="preserve">It shall be the difference between </w:t>
              </w:r>
              <w:r>
                <w:rPr>
                  <w:lang w:val="en-GB"/>
                </w:rPr>
                <w:t xml:space="preserve">this position </w:t>
              </w:r>
              <w:r w:rsidRPr="001669F9">
                <w:rPr>
                  <w:lang w:val="en-GB"/>
                </w:rPr>
                <w:t xml:space="preserve">without any transitional measures and </w:t>
              </w:r>
              <w:r>
                <w:rPr>
                  <w:lang w:val="en-GB"/>
                </w:rPr>
                <w:t>this position</w:t>
              </w:r>
              <w:r w:rsidRPr="001669F9">
                <w:rPr>
                  <w:lang w:val="en-GB"/>
                </w:rPr>
                <w:t xml:space="preserve"> with </w:t>
              </w:r>
              <w:r>
                <w:rPr>
                  <w:lang w:val="en-GB"/>
                </w:rPr>
                <w:t xml:space="preserve">all </w:t>
              </w:r>
              <w:r w:rsidRPr="001669F9">
                <w:rPr>
                  <w:lang w:val="en-GB"/>
                </w:rPr>
                <w:t>LTG and transitional measures.</w:t>
              </w:r>
            </w:ins>
          </w:p>
        </w:tc>
      </w:tr>
      <w:tr w:rsidR="00F672D2" w:rsidRPr="000C7CC5" w14:paraId="51977D69" w14:textId="77777777" w:rsidTr="00ED4170">
        <w:tc>
          <w:tcPr>
            <w:tcW w:w="1671" w:type="dxa"/>
            <w:tcBorders>
              <w:top w:val="single" w:sz="2" w:space="0" w:color="auto"/>
              <w:left w:val="single" w:sz="2" w:space="0" w:color="auto"/>
              <w:bottom w:val="single" w:sz="2" w:space="0" w:color="auto"/>
              <w:right w:val="single" w:sz="2" w:space="0" w:color="auto"/>
            </w:tcBorders>
          </w:tcPr>
          <w:p w14:paraId="0B89070D" w14:textId="0A689078" w:rsidR="00FF5BA6" w:rsidRPr="004E5748" w:rsidRDefault="00FF5BA6" w:rsidP="00FF0B3F">
            <w:pPr>
              <w:pStyle w:val="NormalLeft"/>
              <w:rPr>
                <w:lang w:val="en-GB"/>
              </w:rPr>
            </w:pPr>
            <w:r w:rsidRPr="004E5748">
              <w:rPr>
                <w:lang w:val="en-GB"/>
              </w:rPr>
              <w:lastRenderedPageBreak/>
              <w:t>C0070/R0010 </w:t>
            </w:r>
            <w:r w:rsidR="00FF0B3F" w:rsidRPr="004E5748">
              <w:rPr>
                <w:lang w:val="en-GB"/>
              </w:rPr>
              <w:t xml:space="preserve"> </w:t>
            </w:r>
          </w:p>
        </w:tc>
        <w:tc>
          <w:tcPr>
            <w:tcW w:w="1672" w:type="dxa"/>
            <w:tcBorders>
              <w:top w:val="single" w:sz="2" w:space="0" w:color="auto"/>
              <w:left w:val="single" w:sz="2" w:space="0" w:color="auto"/>
              <w:bottom w:val="single" w:sz="2" w:space="0" w:color="auto"/>
              <w:right w:val="single" w:sz="2" w:space="0" w:color="auto"/>
            </w:tcBorders>
          </w:tcPr>
          <w:p w14:paraId="22E026C9" w14:textId="21A66429" w:rsidR="00FF5BA6" w:rsidRPr="004E5748" w:rsidRDefault="00FF5BA6" w:rsidP="00FF0B3F">
            <w:pPr>
              <w:pStyle w:val="NormalLeft"/>
              <w:rPr>
                <w:lang w:val="en-GB"/>
              </w:rPr>
            </w:pPr>
            <w:r w:rsidRPr="004E5748">
              <w:rPr>
                <w:lang w:val="en-GB"/>
              </w:rPr>
              <w:t>Impact of volatility adjustment set to zero — Technical provisions </w:t>
            </w:r>
            <w:r w:rsidR="00FF0B3F" w:rsidRPr="004E5748">
              <w:rPr>
                <w:lang w:val="en-GB"/>
              </w:rPr>
              <w:t xml:space="preserve"> </w:t>
            </w:r>
          </w:p>
        </w:tc>
        <w:tc>
          <w:tcPr>
            <w:tcW w:w="5943" w:type="dxa"/>
            <w:tcBorders>
              <w:top w:val="single" w:sz="2" w:space="0" w:color="auto"/>
              <w:left w:val="single" w:sz="2" w:space="0" w:color="auto"/>
              <w:bottom w:val="single" w:sz="2" w:space="0" w:color="auto"/>
              <w:right w:val="single" w:sz="2" w:space="0" w:color="auto"/>
            </w:tcBorders>
          </w:tcPr>
          <w:p w14:paraId="0C3CB52E" w14:textId="3A5EA988" w:rsidR="00FF5BA6" w:rsidRPr="004E5748" w:rsidRDefault="00FF5BA6" w:rsidP="00FF0B3F">
            <w:pPr>
              <w:pStyle w:val="NormalLeft"/>
              <w:rPr>
                <w:lang w:val="en-GB"/>
              </w:rPr>
            </w:pPr>
            <w:r w:rsidRPr="004E5748">
              <w:rPr>
                <w:lang w:val="en-GB"/>
              </w:rPr>
              <w:t xml:space="preserve">Amount of the adjustment to the </w:t>
            </w:r>
            <w:ins w:id="263" w:author="Author">
              <w:r w:rsidR="00251357">
                <w:rPr>
                  <w:lang w:val="en-GB"/>
                </w:rPr>
                <w:t xml:space="preserve">position of </w:t>
              </w:r>
            </w:ins>
            <w:r w:rsidRPr="004E5748">
              <w:rPr>
                <w:lang w:val="en-GB"/>
              </w:rPr>
              <w:t>gross technical provisions due to the application of the volatility adjustment. It shall reflect the impact of setting the volatility adjustment to zero.</w:t>
            </w:r>
          </w:p>
          <w:p w14:paraId="0FFF561E" w14:textId="4D247553" w:rsidR="00FF5BA6" w:rsidRPr="004E5748" w:rsidRDefault="00FF5BA6" w:rsidP="00FF0B3F">
            <w:pPr>
              <w:pStyle w:val="NormalLeft"/>
              <w:rPr>
                <w:lang w:val="en-GB"/>
              </w:rPr>
            </w:pPr>
            <w:r w:rsidRPr="004E5748">
              <w:rPr>
                <w:lang w:val="en-GB"/>
              </w:rPr>
              <w:t xml:space="preserve">It shall be the difference between </w:t>
            </w:r>
            <w:del w:id="264" w:author="Author">
              <w:r w:rsidRPr="004E5748" w:rsidDel="00251357">
                <w:rPr>
                  <w:lang w:val="en-GB"/>
                </w:rPr>
                <w:delText>the technical provisions</w:delText>
              </w:r>
            </w:del>
            <w:ins w:id="265" w:author="Author">
              <w:r w:rsidR="00251357">
                <w:rPr>
                  <w:lang w:val="en-GB"/>
                </w:rPr>
                <w:t>this position</w:t>
              </w:r>
            </w:ins>
            <w:r w:rsidRPr="004E5748">
              <w:rPr>
                <w:lang w:val="en-GB"/>
              </w:rPr>
              <w:t xml:space="preserve"> without </w:t>
            </w:r>
            <w:ins w:id="266" w:author="Author">
              <w:r w:rsidR="00251357">
                <w:rPr>
                  <w:lang w:val="en-GB"/>
                </w:rPr>
                <w:t xml:space="preserve">the </w:t>
              </w:r>
            </w:ins>
            <w:r w:rsidRPr="004E5748">
              <w:rPr>
                <w:lang w:val="en-GB"/>
              </w:rPr>
              <w:t xml:space="preserve">volatility adjustment and without </w:t>
            </w:r>
            <w:ins w:id="267" w:author="Author">
              <w:r w:rsidR="00251357">
                <w:rPr>
                  <w:lang w:val="en-GB"/>
                </w:rPr>
                <w:t xml:space="preserve">all </w:t>
              </w:r>
            </w:ins>
            <w:del w:id="268" w:author="Author">
              <w:r w:rsidRPr="004E5748" w:rsidDel="00251357">
                <w:rPr>
                  <w:lang w:val="en-GB"/>
                </w:rPr>
                <w:delText xml:space="preserve">other </w:delText>
              </w:r>
            </w:del>
            <w:r w:rsidRPr="004E5748">
              <w:rPr>
                <w:lang w:val="en-GB"/>
              </w:rPr>
              <w:t>transitional measures and t</w:t>
            </w:r>
            <w:del w:id="269" w:author="Author">
              <w:r w:rsidRPr="004E5748" w:rsidDel="00251357">
                <w:rPr>
                  <w:lang w:val="en-GB"/>
                </w:rPr>
                <w:delText xml:space="preserve">he technical provisions </w:delText>
              </w:r>
            </w:del>
            <w:ins w:id="270" w:author="Author">
              <w:r w:rsidR="00251357">
                <w:rPr>
                  <w:lang w:val="en-GB"/>
                </w:rPr>
                <w:t>his position</w:t>
              </w:r>
              <w:r w:rsidR="00A312E5">
                <w:rPr>
                  <w:lang w:val="en-GB"/>
                </w:rPr>
                <w:t xml:space="preserve"> </w:t>
              </w:r>
            </w:ins>
            <w:r w:rsidRPr="004E5748">
              <w:rPr>
                <w:lang w:val="en-GB"/>
              </w:rPr>
              <w:t xml:space="preserve">without </w:t>
            </w:r>
            <w:del w:id="271" w:author="Author">
              <w:r w:rsidRPr="004E5748" w:rsidDel="00251357">
                <w:rPr>
                  <w:lang w:val="en-GB"/>
                </w:rPr>
                <w:delText>transitional adjustment to the relevant risk free interest rate term structure</w:delText>
              </w:r>
            </w:del>
            <w:ins w:id="272" w:author="Author">
              <w:r w:rsidR="00251357">
                <w:rPr>
                  <w:lang w:val="en-GB"/>
                </w:rPr>
                <w:t>all transitional measures</w:t>
              </w:r>
            </w:ins>
            <w:r w:rsidRPr="004E5748">
              <w:rPr>
                <w:lang w:val="en-GB"/>
              </w:rPr>
              <w:t>. </w:t>
            </w:r>
            <w:r w:rsidR="00FF0B3F" w:rsidRPr="004E5748">
              <w:rPr>
                <w:lang w:val="en-GB"/>
              </w:rPr>
              <w:t xml:space="preserve"> </w:t>
            </w:r>
          </w:p>
        </w:tc>
      </w:tr>
      <w:tr w:rsidR="00F672D2" w:rsidRPr="000C7CC5" w14:paraId="13D6F79A" w14:textId="77777777" w:rsidTr="00ED4170">
        <w:tc>
          <w:tcPr>
            <w:tcW w:w="1671" w:type="dxa"/>
            <w:tcBorders>
              <w:top w:val="single" w:sz="2" w:space="0" w:color="auto"/>
              <w:left w:val="single" w:sz="2" w:space="0" w:color="auto"/>
              <w:bottom w:val="single" w:sz="2" w:space="0" w:color="auto"/>
              <w:right w:val="single" w:sz="2" w:space="0" w:color="auto"/>
            </w:tcBorders>
          </w:tcPr>
          <w:p w14:paraId="3BB30E0B" w14:textId="60DCFFAE" w:rsidR="00FF5BA6" w:rsidRPr="004E5748" w:rsidRDefault="00FF5BA6" w:rsidP="00FF0B3F">
            <w:pPr>
              <w:pStyle w:val="NormalLeft"/>
              <w:rPr>
                <w:lang w:val="en-GB"/>
              </w:rPr>
            </w:pPr>
            <w:r w:rsidRPr="004E5748">
              <w:rPr>
                <w:lang w:val="en-GB"/>
              </w:rPr>
              <w:t>C0090/R0010 </w:t>
            </w:r>
            <w:r w:rsidR="00FF0B3F" w:rsidRPr="004E5748">
              <w:rPr>
                <w:lang w:val="en-GB"/>
              </w:rPr>
              <w:t xml:space="preserve"> </w:t>
            </w:r>
          </w:p>
        </w:tc>
        <w:tc>
          <w:tcPr>
            <w:tcW w:w="1672" w:type="dxa"/>
            <w:tcBorders>
              <w:top w:val="single" w:sz="2" w:space="0" w:color="auto"/>
              <w:left w:val="single" w:sz="2" w:space="0" w:color="auto"/>
              <w:bottom w:val="single" w:sz="2" w:space="0" w:color="auto"/>
              <w:right w:val="single" w:sz="2" w:space="0" w:color="auto"/>
            </w:tcBorders>
          </w:tcPr>
          <w:p w14:paraId="5F2EA139" w14:textId="3EBEBD69" w:rsidR="00FF5BA6" w:rsidRPr="004E5748" w:rsidRDefault="00FF5BA6" w:rsidP="00FF0B3F">
            <w:pPr>
              <w:pStyle w:val="NormalLeft"/>
              <w:rPr>
                <w:lang w:val="en-GB"/>
              </w:rPr>
            </w:pPr>
            <w:r w:rsidRPr="004E5748">
              <w:rPr>
                <w:lang w:val="en-GB"/>
              </w:rPr>
              <w:t>Impact of matching adjustment set to zero — Technical Provisions </w:t>
            </w:r>
            <w:r w:rsidR="00FF0B3F" w:rsidRPr="004E5748">
              <w:rPr>
                <w:lang w:val="en-GB"/>
              </w:rPr>
              <w:t xml:space="preserve"> </w:t>
            </w:r>
          </w:p>
        </w:tc>
        <w:tc>
          <w:tcPr>
            <w:tcW w:w="5943" w:type="dxa"/>
            <w:tcBorders>
              <w:top w:val="single" w:sz="2" w:space="0" w:color="auto"/>
              <w:left w:val="single" w:sz="2" w:space="0" w:color="auto"/>
              <w:bottom w:val="single" w:sz="2" w:space="0" w:color="auto"/>
              <w:right w:val="single" w:sz="2" w:space="0" w:color="auto"/>
            </w:tcBorders>
          </w:tcPr>
          <w:p w14:paraId="1AEBF0C2" w14:textId="3710A5AB" w:rsidR="00FF5BA6" w:rsidRPr="004E5748" w:rsidRDefault="00FF5BA6" w:rsidP="00FF0B3F">
            <w:pPr>
              <w:pStyle w:val="NormalLeft"/>
              <w:rPr>
                <w:lang w:val="en-GB"/>
              </w:rPr>
            </w:pPr>
            <w:r w:rsidRPr="004E5748">
              <w:rPr>
                <w:lang w:val="en-GB"/>
              </w:rPr>
              <w:t>Amount of the adjustment to the</w:t>
            </w:r>
            <w:ins w:id="273" w:author="Author">
              <w:r w:rsidR="00251357">
                <w:rPr>
                  <w:lang w:val="en-GB"/>
                </w:rPr>
                <w:t xml:space="preserve"> position of</w:t>
              </w:r>
            </w:ins>
            <w:r w:rsidRPr="004E5748">
              <w:rPr>
                <w:lang w:val="en-GB"/>
              </w:rPr>
              <w:t xml:space="preserve"> gross technical provisions due to the application of the matching adjustment. It shall include the impact of setting the volatility adjustment and the matching adjustment to zero.</w:t>
            </w:r>
          </w:p>
          <w:p w14:paraId="68800F47" w14:textId="621E620A" w:rsidR="00FF5BA6" w:rsidRPr="004E5748" w:rsidRDefault="00FF5BA6" w:rsidP="00FF0B3F">
            <w:pPr>
              <w:pStyle w:val="NormalLeft"/>
              <w:rPr>
                <w:lang w:val="en-GB"/>
              </w:rPr>
            </w:pPr>
            <w:r w:rsidRPr="004E5748">
              <w:rPr>
                <w:lang w:val="en-GB"/>
              </w:rPr>
              <w:t xml:space="preserve">It shall be the difference between </w:t>
            </w:r>
            <w:del w:id="274" w:author="Author">
              <w:r w:rsidRPr="004E5748" w:rsidDel="00251357">
                <w:rPr>
                  <w:lang w:val="en-GB"/>
                </w:rPr>
                <w:delText>the technical provisions</w:delText>
              </w:r>
            </w:del>
            <w:ins w:id="275" w:author="Author">
              <w:r w:rsidR="00251357">
                <w:rPr>
                  <w:lang w:val="en-GB"/>
                </w:rPr>
                <w:t>this position</w:t>
              </w:r>
            </w:ins>
            <w:r w:rsidRPr="004E5748">
              <w:rPr>
                <w:lang w:val="en-GB"/>
              </w:rPr>
              <w:t xml:space="preserve"> without </w:t>
            </w:r>
            <w:ins w:id="276" w:author="Author">
              <w:r w:rsidR="00251357">
                <w:rPr>
                  <w:lang w:val="en-GB"/>
                </w:rPr>
                <w:t xml:space="preserve">the </w:t>
              </w:r>
            </w:ins>
            <w:r w:rsidRPr="004E5748">
              <w:rPr>
                <w:lang w:val="en-GB"/>
              </w:rPr>
              <w:t xml:space="preserve">matching adjustment and without </w:t>
            </w:r>
            <w:ins w:id="277" w:author="Author">
              <w:r w:rsidR="000D5A6A">
                <w:rPr>
                  <w:lang w:val="en-GB"/>
                </w:rPr>
                <w:t xml:space="preserve">the volatility adjustment and without </w:t>
              </w:r>
            </w:ins>
            <w:r w:rsidRPr="004E5748">
              <w:rPr>
                <w:lang w:val="en-GB"/>
              </w:rPr>
              <w:t xml:space="preserve">all the </w:t>
            </w:r>
            <w:del w:id="278" w:author="Author">
              <w:r w:rsidRPr="004E5748" w:rsidDel="000D5A6A">
                <w:rPr>
                  <w:lang w:val="en-GB"/>
                </w:rPr>
                <w:delText xml:space="preserve">other </w:delText>
              </w:r>
            </w:del>
            <w:r w:rsidRPr="004E5748">
              <w:rPr>
                <w:lang w:val="en-GB"/>
              </w:rPr>
              <w:t xml:space="preserve">transitional measures and </w:t>
            </w:r>
            <w:del w:id="279" w:author="Author">
              <w:r w:rsidRPr="004E5748" w:rsidDel="000D5A6A">
                <w:rPr>
                  <w:lang w:val="en-GB"/>
                </w:rPr>
                <w:delText>the technical provisions</w:delText>
              </w:r>
            </w:del>
            <w:ins w:id="280" w:author="Author">
              <w:r w:rsidR="000D5A6A">
                <w:rPr>
                  <w:lang w:val="en-GB"/>
                </w:rPr>
                <w:t>this position</w:t>
              </w:r>
            </w:ins>
            <w:r w:rsidRPr="004E5748">
              <w:rPr>
                <w:lang w:val="en-GB"/>
              </w:rPr>
              <w:t xml:space="preserve"> without </w:t>
            </w:r>
            <w:ins w:id="281" w:author="Author">
              <w:r w:rsidR="00251357">
                <w:rPr>
                  <w:lang w:val="en-GB"/>
                </w:rPr>
                <w:t xml:space="preserve">the </w:t>
              </w:r>
            </w:ins>
            <w:r w:rsidRPr="004E5748">
              <w:rPr>
                <w:lang w:val="en-GB"/>
              </w:rPr>
              <w:t xml:space="preserve">volatility adjustment and without </w:t>
            </w:r>
            <w:del w:id="282" w:author="Author">
              <w:r w:rsidRPr="004E5748" w:rsidDel="00251357">
                <w:rPr>
                  <w:lang w:val="en-GB"/>
                </w:rPr>
                <w:delText>other transitional</w:delText>
              </w:r>
            </w:del>
            <w:ins w:id="283" w:author="Author">
              <w:r w:rsidR="00251357">
                <w:rPr>
                  <w:lang w:val="en-GB"/>
                </w:rPr>
                <w:t>all transitional</w:t>
              </w:r>
            </w:ins>
            <w:r w:rsidRPr="004E5748">
              <w:rPr>
                <w:lang w:val="en-GB"/>
              </w:rPr>
              <w:t xml:space="preserve"> measures. </w:t>
            </w:r>
            <w:r w:rsidR="00FF0B3F" w:rsidRPr="004E5748">
              <w:rPr>
                <w:lang w:val="en-GB"/>
              </w:rPr>
              <w:t xml:space="preserve"> </w:t>
            </w:r>
          </w:p>
        </w:tc>
      </w:tr>
      <w:tr w:rsidR="00F672D2" w:rsidRPr="000C7CC5" w14:paraId="4B4E2E46" w14:textId="77777777" w:rsidTr="00ED4170">
        <w:tc>
          <w:tcPr>
            <w:tcW w:w="1671" w:type="dxa"/>
            <w:tcBorders>
              <w:top w:val="single" w:sz="2" w:space="0" w:color="auto"/>
              <w:left w:val="single" w:sz="2" w:space="0" w:color="auto"/>
              <w:bottom w:val="single" w:sz="2" w:space="0" w:color="auto"/>
              <w:right w:val="single" w:sz="2" w:space="0" w:color="auto"/>
            </w:tcBorders>
          </w:tcPr>
          <w:p w14:paraId="38E59C7F" w14:textId="77777777" w:rsidR="00FF5BA6" w:rsidRPr="004E5748" w:rsidRDefault="00FF5BA6" w:rsidP="00FF0B3F">
            <w:pPr>
              <w:pStyle w:val="NormalLeft"/>
              <w:rPr>
                <w:lang w:val="en-GB"/>
              </w:rPr>
            </w:pPr>
            <w:r w:rsidRPr="004E5748">
              <w:rPr>
                <w:lang w:val="en-GB"/>
              </w:rPr>
              <w:t>C0010/R0020</w:t>
            </w:r>
          </w:p>
        </w:tc>
        <w:tc>
          <w:tcPr>
            <w:tcW w:w="1672" w:type="dxa"/>
            <w:tcBorders>
              <w:top w:val="single" w:sz="2" w:space="0" w:color="auto"/>
              <w:left w:val="single" w:sz="2" w:space="0" w:color="auto"/>
              <w:bottom w:val="single" w:sz="2" w:space="0" w:color="auto"/>
              <w:right w:val="single" w:sz="2" w:space="0" w:color="auto"/>
            </w:tcBorders>
          </w:tcPr>
          <w:p w14:paraId="5BB18DE6" w14:textId="323B7F63" w:rsidR="00FF5BA6" w:rsidRPr="004E5748" w:rsidRDefault="00FF5BA6" w:rsidP="00FF0B3F">
            <w:pPr>
              <w:pStyle w:val="NormalLeft"/>
              <w:rPr>
                <w:lang w:val="en-GB"/>
              </w:rPr>
            </w:pPr>
            <w:r w:rsidRPr="004E5748">
              <w:rPr>
                <w:lang w:val="en-GB"/>
              </w:rPr>
              <w:t xml:space="preserve">Amount with </w:t>
            </w:r>
            <w:r w:rsidR="00170013" w:rsidRPr="004E5748">
              <w:rPr>
                <w:lang w:val="en-GB"/>
              </w:rPr>
              <w:t>Long Term Guarantee</w:t>
            </w:r>
            <w:r w:rsidR="00170013" w:rsidRPr="004E5748" w:rsidDel="00AC7566">
              <w:rPr>
                <w:lang w:val="en-GB"/>
              </w:rPr>
              <w:t xml:space="preserve"> </w:t>
            </w:r>
            <w:r w:rsidRPr="004E5748">
              <w:rPr>
                <w:lang w:val="en-GB"/>
              </w:rPr>
              <w:t xml:space="preserve">measures and </w:t>
            </w:r>
            <w:proofErr w:type="spellStart"/>
            <w:r w:rsidRPr="004E5748">
              <w:rPr>
                <w:lang w:val="en-GB"/>
              </w:rPr>
              <w:t>transitionals</w:t>
            </w:r>
            <w:proofErr w:type="spellEnd"/>
            <w:r w:rsidRPr="004E5748">
              <w:rPr>
                <w:lang w:val="en-GB"/>
              </w:rPr>
              <w:t xml:space="preserve"> — Basic own funds</w:t>
            </w:r>
          </w:p>
        </w:tc>
        <w:tc>
          <w:tcPr>
            <w:tcW w:w="5943" w:type="dxa"/>
            <w:tcBorders>
              <w:top w:val="single" w:sz="2" w:space="0" w:color="auto"/>
              <w:left w:val="single" w:sz="2" w:space="0" w:color="auto"/>
              <w:bottom w:val="single" w:sz="2" w:space="0" w:color="auto"/>
              <w:right w:val="single" w:sz="2" w:space="0" w:color="auto"/>
            </w:tcBorders>
          </w:tcPr>
          <w:p w14:paraId="459DA19F" w14:textId="374C0B4D" w:rsidR="00FF5BA6" w:rsidRPr="004E5748" w:rsidRDefault="00FF5BA6" w:rsidP="00FF0B3F">
            <w:pPr>
              <w:pStyle w:val="NormalLeft"/>
              <w:rPr>
                <w:lang w:val="en-GB"/>
              </w:rPr>
            </w:pPr>
            <w:r w:rsidRPr="004E5748">
              <w:rPr>
                <w:lang w:val="en-GB"/>
              </w:rPr>
              <w:t xml:space="preserve">Total amount of basic own funds calculated considering technical provisions including the adjustments due to the </w:t>
            </w:r>
            <w:del w:id="284" w:author="Author">
              <w:r w:rsidRPr="004E5748" w:rsidDel="000D5A6A">
                <w:rPr>
                  <w:lang w:val="en-GB"/>
                </w:rPr>
                <w:delText>long term guarantee</w:delText>
              </w:r>
            </w:del>
            <w:ins w:id="285" w:author="Author">
              <w:r w:rsidR="000D5A6A">
                <w:rPr>
                  <w:lang w:val="en-GB"/>
                </w:rPr>
                <w:t>LTG</w:t>
              </w:r>
            </w:ins>
            <w:r w:rsidRPr="004E5748">
              <w:rPr>
                <w:lang w:val="en-GB"/>
              </w:rPr>
              <w:t xml:space="preserve"> measures and transitional measures</w:t>
            </w:r>
          </w:p>
        </w:tc>
      </w:tr>
      <w:tr w:rsidR="00251357" w:rsidRPr="000C7CC5" w14:paraId="41D5EF12" w14:textId="77777777" w:rsidTr="00ED4170">
        <w:trPr>
          <w:ins w:id="286" w:author="Author"/>
        </w:trPr>
        <w:tc>
          <w:tcPr>
            <w:tcW w:w="1671" w:type="dxa"/>
            <w:tcBorders>
              <w:top w:val="single" w:sz="2" w:space="0" w:color="auto"/>
              <w:left w:val="single" w:sz="2" w:space="0" w:color="auto"/>
              <w:bottom w:val="single" w:sz="2" w:space="0" w:color="auto"/>
              <w:right w:val="single" w:sz="2" w:space="0" w:color="auto"/>
            </w:tcBorders>
          </w:tcPr>
          <w:p w14:paraId="4CFDDD72" w14:textId="5FD1BFAB" w:rsidR="00251357" w:rsidRPr="004E5748" w:rsidRDefault="00251357" w:rsidP="00251357">
            <w:pPr>
              <w:pStyle w:val="NormalLeft"/>
              <w:rPr>
                <w:ins w:id="287" w:author="Author"/>
                <w:lang w:val="en-GB"/>
              </w:rPr>
            </w:pPr>
            <w:ins w:id="288" w:author="Author">
              <w:r w:rsidRPr="001669F9">
                <w:rPr>
                  <w:lang w:val="en-GB"/>
                </w:rPr>
                <w:t>C0014/R0020</w:t>
              </w:r>
            </w:ins>
          </w:p>
        </w:tc>
        <w:tc>
          <w:tcPr>
            <w:tcW w:w="1672" w:type="dxa"/>
            <w:tcBorders>
              <w:top w:val="single" w:sz="2" w:space="0" w:color="auto"/>
              <w:left w:val="single" w:sz="2" w:space="0" w:color="auto"/>
              <w:bottom w:val="single" w:sz="2" w:space="0" w:color="auto"/>
              <w:right w:val="single" w:sz="2" w:space="0" w:color="auto"/>
            </w:tcBorders>
          </w:tcPr>
          <w:p w14:paraId="42253EFF" w14:textId="0CB2EEDF" w:rsidR="00251357" w:rsidRPr="004E5748" w:rsidRDefault="00251357" w:rsidP="00251357">
            <w:pPr>
              <w:pStyle w:val="NormalLeft"/>
              <w:rPr>
                <w:ins w:id="289" w:author="Author"/>
                <w:lang w:val="en-GB"/>
              </w:rPr>
            </w:pPr>
            <w:ins w:id="290" w:author="Author">
              <w:r w:rsidRPr="001669F9">
                <w:rPr>
                  <w:lang w:val="en-GB"/>
                </w:rPr>
                <w:t xml:space="preserve">Impact of phasing-in mechanism for </w:t>
              </w:r>
              <w:proofErr w:type="gramStart"/>
              <w:r w:rsidRPr="001669F9">
                <w:rPr>
                  <w:lang w:val="en-GB"/>
                </w:rPr>
                <w:t>extrapolation  —</w:t>
              </w:r>
              <w:proofErr w:type="gramEnd"/>
              <w:r w:rsidRPr="001669F9">
                <w:rPr>
                  <w:lang w:val="en-GB"/>
                </w:rPr>
                <w:t xml:space="preserve"> Basic own funds</w:t>
              </w:r>
            </w:ins>
          </w:p>
        </w:tc>
        <w:tc>
          <w:tcPr>
            <w:tcW w:w="5943" w:type="dxa"/>
            <w:tcBorders>
              <w:top w:val="single" w:sz="2" w:space="0" w:color="auto"/>
              <w:left w:val="single" w:sz="2" w:space="0" w:color="auto"/>
              <w:bottom w:val="single" w:sz="2" w:space="0" w:color="auto"/>
              <w:right w:val="single" w:sz="2" w:space="0" w:color="auto"/>
            </w:tcBorders>
          </w:tcPr>
          <w:p w14:paraId="78AC83E3" w14:textId="77777777" w:rsidR="00251357" w:rsidRPr="001669F9" w:rsidRDefault="00251357" w:rsidP="00251357">
            <w:pPr>
              <w:pStyle w:val="NormalLeft"/>
              <w:rPr>
                <w:ins w:id="291" w:author="Author"/>
                <w:lang w:val="en-GB"/>
              </w:rPr>
            </w:pPr>
            <w:ins w:id="292" w:author="Author">
              <w:r w:rsidRPr="001669F9">
                <w:rPr>
                  <w:lang w:val="en-GB"/>
                </w:rPr>
                <w:t xml:space="preserve">Amount of the adjustment to the </w:t>
              </w:r>
              <w:r>
                <w:rPr>
                  <w:lang w:val="en-GB"/>
                </w:rPr>
                <w:t xml:space="preserve">position of </w:t>
              </w:r>
              <w:r w:rsidRPr="001669F9">
                <w:rPr>
                  <w:lang w:val="en-GB"/>
                </w:rPr>
                <w:t>basic own funds due to the application of the phasing-in mechanism for extrapolation.</w:t>
              </w:r>
            </w:ins>
          </w:p>
          <w:p w14:paraId="29EE9BA6" w14:textId="0D4C9CDF" w:rsidR="00251357" w:rsidRPr="004E5748" w:rsidRDefault="00251357" w:rsidP="00251357">
            <w:pPr>
              <w:pStyle w:val="NormalLeft"/>
              <w:rPr>
                <w:ins w:id="293" w:author="Author"/>
                <w:lang w:val="en-GB"/>
              </w:rPr>
            </w:pPr>
            <w:ins w:id="294" w:author="Author">
              <w:r>
                <w:rPr>
                  <w:lang w:val="en-GB"/>
                </w:rPr>
                <w:t>T</w:t>
              </w:r>
              <w:r>
                <w:t>he calculation of this amount shall be performed in accordance with the instructions set out in C0014/R0010.</w:t>
              </w:r>
              <w:r w:rsidRPr="001669F9">
                <w:rPr>
                  <w:lang w:val="en-GB"/>
                </w:rPr>
                <w:t xml:space="preserve"> </w:t>
              </w:r>
            </w:ins>
          </w:p>
        </w:tc>
      </w:tr>
      <w:tr w:rsidR="00F672D2" w:rsidRPr="00846C12" w14:paraId="66414BFD" w14:textId="77777777" w:rsidTr="00ED4170">
        <w:tc>
          <w:tcPr>
            <w:tcW w:w="1671" w:type="dxa"/>
            <w:tcBorders>
              <w:top w:val="single" w:sz="2" w:space="0" w:color="auto"/>
              <w:left w:val="single" w:sz="2" w:space="0" w:color="auto"/>
              <w:bottom w:val="single" w:sz="2" w:space="0" w:color="auto"/>
              <w:right w:val="single" w:sz="2" w:space="0" w:color="auto"/>
            </w:tcBorders>
          </w:tcPr>
          <w:p w14:paraId="11520149" w14:textId="77777777" w:rsidR="00FF5BA6" w:rsidRPr="004E5748" w:rsidRDefault="00FF5BA6" w:rsidP="00FF0B3F">
            <w:pPr>
              <w:pStyle w:val="NormalLeft"/>
              <w:rPr>
                <w:lang w:val="en-GB"/>
              </w:rPr>
            </w:pPr>
            <w:r w:rsidRPr="004E5748">
              <w:rPr>
                <w:lang w:val="en-GB"/>
              </w:rPr>
              <w:t>C0030/R0020</w:t>
            </w:r>
          </w:p>
        </w:tc>
        <w:tc>
          <w:tcPr>
            <w:tcW w:w="1672" w:type="dxa"/>
            <w:tcBorders>
              <w:top w:val="single" w:sz="2" w:space="0" w:color="auto"/>
              <w:left w:val="single" w:sz="2" w:space="0" w:color="auto"/>
              <w:bottom w:val="single" w:sz="2" w:space="0" w:color="auto"/>
              <w:right w:val="single" w:sz="2" w:space="0" w:color="auto"/>
            </w:tcBorders>
          </w:tcPr>
          <w:p w14:paraId="1207F66F" w14:textId="77777777" w:rsidR="00FF5BA6" w:rsidRPr="004E5748" w:rsidRDefault="00FF5BA6" w:rsidP="00FF0B3F">
            <w:pPr>
              <w:pStyle w:val="NormalLeft"/>
              <w:rPr>
                <w:lang w:val="en-GB"/>
              </w:rPr>
            </w:pPr>
            <w:r w:rsidRPr="004E5748">
              <w:rPr>
                <w:lang w:val="en-GB"/>
              </w:rPr>
              <w:t>Impact of transitional on technical provisions — Basic own funds</w:t>
            </w:r>
          </w:p>
        </w:tc>
        <w:tc>
          <w:tcPr>
            <w:tcW w:w="5943" w:type="dxa"/>
            <w:tcBorders>
              <w:top w:val="single" w:sz="2" w:space="0" w:color="auto"/>
              <w:left w:val="single" w:sz="2" w:space="0" w:color="auto"/>
              <w:bottom w:val="single" w:sz="2" w:space="0" w:color="auto"/>
              <w:right w:val="single" w:sz="2" w:space="0" w:color="auto"/>
            </w:tcBorders>
          </w:tcPr>
          <w:p w14:paraId="5685BA8B" w14:textId="24EC6351" w:rsidR="00FF5BA6" w:rsidRPr="004E5748" w:rsidRDefault="00FF5BA6" w:rsidP="00FF0B3F">
            <w:pPr>
              <w:pStyle w:val="NormalLeft"/>
              <w:rPr>
                <w:lang w:val="en-GB"/>
              </w:rPr>
            </w:pPr>
            <w:r w:rsidRPr="004E5748">
              <w:rPr>
                <w:lang w:val="en-GB"/>
              </w:rPr>
              <w:t xml:space="preserve">Amount of the adjustment to the </w:t>
            </w:r>
            <w:ins w:id="295" w:author="Author">
              <w:r w:rsidR="000D5A6A">
                <w:rPr>
                  <w:lang w:val="en-GB"/>
                </w:rPr>
                <w:t xml:space="preserve">position of </w:t>
              </w:r>
            </w:ins>
            <w:del w:id="296" w:author="Author">
              <w:r w:rsidRPr="004E5748" w:rsidDel="000D5A6A">
                <w:rPr>
                  <w:lang w:val="en-GB"/>
                </w:rPr>
                <w:delText>B</w:delText>
              </w:r>
            </w:del>
            <w:ins w:id="297" w:author="Author">
              <w:r w:rsidR="000D5A6A">
                <w:rPr>
                  <w:lang w:val="en-GB"/>
                </w:rPr>
                <w:t>b</w:t>
              </w:r>
            </w:ins>
            <w:r w:rsidRPr="004E5748">
              <w:rPr>
                <w:lang w:val="en-GB"/>
              </w:rPr>
              <w:t>asic own funds due to the application of the transitional deduction to technical provisions.</w:t>
            </w:r>
          </w:p>
          <w:p w14:paraId="63524581" w14:textId="0A55D603" w:rsidR="00FF5BA6" w:rsidRPr="004E5748" w:rsidRDefault="000D5A6A" w:rsidP="00FF0B3F">
            <w:pPr>
              <w:pStyle w:val="NormalLeft"/>
              <w:rPr>
                <w:lang w:val="en-GB"/>
              </w:rPr>
            </w:pPr>
            <w:ins w:id="298" w:author="Author">
              <w:r>
                <w:rPr>
                  <w:lang w:val="en-GB"/>
                </w:rPr>
                <w:t>T</w:t>
              </w:r>
              <w:r>
                <w:t>he calculation of this amount shall be performed in accordance with the instructions set out in C0030/R0010.</w:t>
              </w:r>
            </w:ins>
            <w:del w:id="299" w:author="Author">
              <w:r w:rsidR="00FF5BA6" w:rsidRPr="004E5748" w:rsidDel="000D5A6A">
                <w:rPr>
                  <w:lang w:val="en-GB"/>
                </w:rPr>
                <w:delText xml:space="preserve">It shall be the difference between the basic own funds calculated considering technical provisions without transitional deduction to technical provisions and </w:delText>
              </w:r>
              <w:r w:rsidR="00846C12" w:rsidDel="000D5A6A">
                <w:rPr>
                  <w:lang w:val="en-GB"/>
                </w:rPr>
                <w:delText xml:space="preserve">the basic own fundes calculated </w:delText>
              </w:r>
              <w:r w:rsidR="00FF5BA6" w:rsidRPr="004E5748" w:rsidDel="000D5A6A">
                <w:rPr>
                  <w:lang w:val="en-GB"/>
                </w:rPr>
                <w:delText xml:space="preserve">considering technical provisions </w:delText>
              </w:r>
              <w:r w:rsidR="00FF5BA6" w:rsidRPr="004E5748" w:rsidDel="000D5A6A">
                <w:rPr>
                  <w:lang w:val="en-GB"/>
                </w:rPr>
                <w:lastRenderedPageBreak/>
                <w:delText>with long term guarantee (‘LTG’) and transitional measures.</w:delText>
              </w:r>
            </w:del>
          </w:p>
        </w:tc>
      </w:tr>
      <w:tr w:rsidR="00F672D2" w:rsidRPr="00846C12" w14:paraId="42B04510" w14:textId="77777777" w:rsidTr="00ED4170">
        <w:tc>
          <w:tcPr>
            <w:tcW w:w="1671" w:type="dxa"/>
            <w:tcBorders>
              <w:top w:val="single" w:sz="2" w:space="0" w:color="auto"/>
              <w:left w:val="single" w:sz="2" w:space="0" w:color="auto"/>
              <w:bottom w:val="single" w:sz="2" w:space="0" w:color="auto"/>
              <w:right w:val="single" w:sz="2" w:space="0" w:color="auto"/>
            </w:tcBorders>
          </w:tcPr>
          <w:p w14:paraId="720D18DA" w14:textId="50838091" w:rsidR="00FF5BA6" w:rsidRPr="004E5748" w:rsidRDefault="00FF5BA6" w:rsidP="00FF0B3F">
            <w:pPr>
              <w:pStyle w:val="NormalLeft"/>
              <w:rPr>
                <w:lang w:val="en-GB"/>
              </w:rPr>
            </w:pPr>
            <w:r w:rsidRPr="004E5748">
              <w:rPr>
                <w:lang w:val="en-GB"/>
              </w:rPr>
              <w:lastRenderedPageBreak/>
              <w:t>C0050/R0020 </w:t>
            </w:r>
            <w:r w:rsidR="00FF0B3F" w:rsidRPr="004E5748">
              <w:rPr>
                <w:lang w:val="en-GB"/>
              </w:rPr>
              <w:t xml:space="preserve"> </w:t>
            </w:r>
          </w:p>
        </w:tc>
        <w:tc>
          <w:tcPr>
            <w:tcW w:w="1672" w:type="dxa"/>
            <w:tcBorders>
              <w:top w:val="single" w:sz="2" w:space="0" w:color="auto"/>
              <w:left w:val="single" w:sz="2" w:space="0" w:color="auto"/>
              <w:bottom w:val="single" w:sz="2" w:space="0" w:color="auto"/>
              <w:right w:val="single" w:sz="2" w:space="0" w:color="auto"/>
            </w:tcBorders>
          </w:tcPr>
          <w:p w14:paraId="7B7F4B44" w14:textId="02201F71" w:rsidR="00FF5BA6" w:rsidRPr="004E5748" w:rsidRDefault="00FF5BA6" w:rsidP="00FF0B3F">
            <w:pPr>
              <w:pStyle w:val="NormalLeft"/>
              <w:rPr>
                <w:lang w:val="en-GB"/>
              </w:rPr>
            </w:pPr>
            <w:r w:rsidRPr="004E5748">
              <w:rPr>
                <w:lang w:val="en-GB"/>
              </w:rPr>
              <w:t>Impact of transitional on interest rate — Basic own funds </w:t>
            </w:r>
            <w:r w:rsidR="00FF0B3F" w:rsidRPr="004E5748">
              <w:rPr>
                <w:lang w:val="en-GB"/>
              </w:rPr>
              <w:t xml:space="preserve"> </w:t>
            </w:r>
          </w:p>
        </w:tc>
        <w:tc>
          <w:tcPr>
            <w:tcW w:w="5943" w:type="dxa"/>
            <w:tcBorders>
              <w:top w:val="single" w:sz="2" w:space="0" w:color="auto"/>
              <w:left w:val="single" w:sz="2" w:space="0" w:color="auto"/>
              <w:bottom w:val="single" w:sz="2" w:space="0" w:color="auto"/>
              <w:right w:val="single" w:sz="2" w:space="0" w:color="auto"/>
            </w:tcBorders>
          </w:tcPr>
          <w:p w14:paraId="5D777B71" w14:textId="451FA574" w:rsidR="00FF5BA6" w:rsidRPr="004E5748" w:rsidRDefault="00FF5BA6" w:rsidP="00FF0B3F">
            <w:pPr>
              <w:pStyle w:val="NormalLeft"/>
              <w:rPr>
                <w:lang w:val="en-GB"/>
              </w:rPr>
            </w:pPr>
            <w:r w:rsidRPr="004E5748">
              <w:rPr>
                <w:lang w:val="en-GB"/>
              </w:rPr>
              <w:t xml:space="preserve">Amount of the adjustment to the </w:t>
            </w:r>
            <w:ins w:id="300" w:author="Author">
              <w:r w:rsidR="000D5A6A">
                <w:rPr>
                  <w:lang w:val="en-GB"/>
                </w:rPr>
                <w:t xml:space="preserve">position of </w:t>
              </w:r>
            </w:ins>
            <w:r w:rsidRPr="004E5748">
              <w:rPr>
                <w:lang w:val="en-GB"/>
              </w:rPr>
              <w:t>basic own funds due to the application of the transitional adjustment to the relevant risk-free interest rate term structure.</w:t>
            </w:r>
          </w:p>
          <w:p w14:paraId="4BC7951D" w14:textId="1574403C" w:rsidR="00FF5BA6" w:rsidRPr="004E5748" w:rsidRDefault="000D5A6A" w:rsidP="00FF0B3F">
            <w:pPr>
              <w:pStyle w:val="NormalLeft"/>
              <w:rPr>
                <w:lang w:val="en-GB"/>
              </w:rPr>
            </w:pPr>
            <w:ins w:id="301" w:author="Author">
              <w:r>
                <w:rPr>
                  <w:lang w:val="en-GB"/>
                </w:rPr>
                <w:t>T</w:t>
              </w:r>
              <w:r>
                <w:t>he calculation of this amount shall be performed in accordance with the instructions set out in C0050/R0010.</w:t>
              </w:r>
            </w:ins>
            <w:del w:id="302" w:author="Author">
              <w:r w:rsidR="00FF5BA6" w:rsidRPr="004E5748" w:rsidDel="000D5A6A">
                <w:rPr>
                  <w:lang w:val="en-GB"/>
                </w:rPr>
                <w:delText>It shall be the difference between the basic own funds calculated considering the technical provisions without transitional adjustment to the relevant risk-free interest rate term structure and the basic own funds calculated with the technical provisions without transitional on technical provisions. </w:delText>
              </w:r>
              <w:r w:rsidR="00FF0B3F" w:rsidRPr="004E5748" w:rsidDel="000D5A6A">
                <w:rPr>
                  <w:lang w:val="en-GB"/>
                </w:rPr>
                <w:delText xml:space="preserve"> </w:delText>
              </w:r>
            </w:del>
          </w:p>
        </w:tc>
      </w:tr>
      <w:tr w:rsidR="00251357" w:rsidRPr="00846C12" w14:paraId="75B423C7" w14:textId="77777777" w:rsidTr="00ED4170">
        <w:trPr>
          <w:ins w:id="303" w:author="Author"/>
        </w:trPr>
        <w:tc>
          <w:tcPr>
            <w:tcW w:w="1671" w:type="dxa"/>
            <w:tcBorders>
              <w:top w:val="single" w:sz="2" w:space="0" w:color="auto"/>
              <w:left w:val="single" w:sz="2" w:space="0" w:color="auto"/>
              <w:bottom w:val="single" w:sz="2" w:space="0" w:color="auto"/>
              <w:right w:val="single" w:sz="2" w:space="0" w:color="auto"/>
            </w:tcBorders>
          </w:tcPr>
          <w:p w14:paraId="2C3A654E" w14:textId="2D5C813C" w:rsidR="00251357" w:rsidRPr="004E5748" w:rsidRDefault="00251357" w:rsidP="00251357">
            <w:pPr>
              <w:pStyle w:val="NormalLeft"/>
              <w:rPr>
                <w:ins w:id="304" w:author="Author"/>
                <w:lang w:val="en-GB"/>
              </w:rPr>
            </w:pPr>
            <w:ins w:id="305" w:author="Author">
              <w:r w:rsidRPr="001669F9">
                <w:rPr>
                  <w:lang w:val="en-GB"/>
                </w:rPr>
                <w:t>C005</w:t>
              </w:r>
              <w:r>
                <w:rPr>
                  <w:lang w:val="en-GB"/>
                </w:rPr>
                <w:t>4</w:t>
              </w:r>
              <w:r w:rsidRPr="001669F9">
                <w:rPr>
                  <w:lang w:val="en-GB"/>
                </w:rPr>
                <w:t>/R0020</w:t>
              </w:r>
            </w:ins>
          </w:p>
        </w:tc>
        <w:tc>
          <w:tcPr>
            <w:tcW w:w="1672" w:type="dxa"/>
            <w:tcBorders>
              <w:top w:val="single" w:sz="2" w:space="0" w:color="auto"/>
              <w:left w:val="single" w:sz="2" w:space="0" w:color="auto"/>
              <w:bottom w:val="single" w:sz="2" w:space="0" w:color="auto"/>
              <w:right w:val="single" w:sz="2" w:space="0" w:color="auto"/>
            </w:tcBorders>
          </w:tcPr>
          <w:p w14:paraId="574D375A" w14:textId="50D6A44D" w:rsidR="00251357" w:rsidRPr="004E5748" w:rsidRDefault="00251357" w:rsidP="00251357">
            <w:pPr>
              <w:pStyle w:val="NormalLeft"/>
              <w:rPr>
                <w:ins w:id="306" w:author="Author"/>
                <w:lang w:val="en-GB"/>
              </w:rPr>
            </w:pPr>
            <w:ins w:id="307" w:author="Author">
              <w:r w:rsidRPr="001669F9">
                <w:rPr>
                  <w:lang w:val="en-GB"/>
                </w:rPr>
                <w:t xml:space="preserve">Impact of all </w:t>
              </w:r>
              <w:proofErr w:type="spellStart"/>
              <w:r w:rsidRPr="001669F9">
                <w:rPr>
                  <w:lang w:val="en-GB"/>
                </w:rPr>
                <w:t>transitionals</w:t>
              </w:r>
              <w:proofErr w:type="spellEnd"/>
              <w:r w:rsidRPr="001669F9">
                <w:rPr>
                  <w:lang w:val="en-GB"/>
                </w:rPr>
                <w:t xml:space="preserve"> — Basic own funds</w:t>
              </w:r>
            </w:ins>
          </w:p>
        </w:tc>
        <w:tc>
          <w:tcPr>
            <w:tcW w:w="5943" w:type="dxa"/>
            <w:tcBorders>
              <w:top w:val="single" w:sz="2" w:space="0" w:color="auto"/>
              <w:left w:val="single" w:sz="2" w:space="0" w:color="auto"/>
              <w:bottom w:val="single" w:sz="2" w:space="0" w:color="auto"/>
              <w:right w:val="single" w:sz="2" w:space="0" w:color="auto"/>
            </w:tcBorders>
          </w:tcPr>
          <w:p w14:paraId="5569FF14" w14:textId="77777777" w:rsidR="00251357" w:rsidRPr="001669F9" w:rsidRDefault="00251357" w:rsidP="00251357">
            <w:pPr>
              <w:pStyle w:val="NormalLeft"/>
              <w:rPr>
                <w:ins w:id="308" w:author="Author"/>
                <w:lang w:val="en-GB"/>
              </w:rPr>
            </w:pPr>
            <w:ins w:id="309" w:author="Author">
              <w:r w:rsidRPr="001669F9">
                <w:rPr>
                  <w:lang w:val="en-GB"/>
                </w:rPr>
                <w:t xml:space="preserve">Amount of the adjustment to the </w:t>
              </w:r>
              <w:r>
                <w:rPr>
                  <w:lang w:val="en-GB"/>
                </w:rPr>
                <w:t xml:space="preserve">position of </w:t>
              </w:r>
              <w:r w:rsidRPr="001669F9">
                <w:rPr>
                  <w:lang w:val="en-GB"/>
                </w:rPr>
                <w:t xml:space="preserve">basic own funds due to the application of all </w:t>
              </w:r>
              <w:proofErr w:type="spellStart"/>
              <w:r w:rsidRPr="001669F9">
                <w:rPr>
                  <w:lang w:val="en-GB"/>
                </w:rPr>
                <w:t>transitionals</w:t>
              </w:r>
              <w:proofErr w:type="spellEnd"/>
              <w:r w:rsidRPr="001669F9">
                <w:rPr>
                  <w:lang w:val="en-GB"/>
                </w:rPr>
                <w:t xml:space="preserve"> including the phasing-in mechanism for extrapolation.  </w:t>
              </w:r>
            </w:ins>
          </w:p>
          <w:p w14:paraId="4851659D" w14:textId="5E6B8BB0" w:rsidR="00251357" w:rsidRPr="004E5748" w:rsidRDefault="00251357" w:rsidP="00251357">
            <w:pPr>
              <w:pStyle w:val="NormalLeft"/>
              <w:rPr>
                <w:ins w:id="310" w:author="Author"/>
                <w:lang w:val="en-GB"/>
              </w:rPr>
            </w:pPr>
            <w:ins w:id="311" w:author="Author">
              <w:r>
                <w:rPr>
                  <w:lang w:val="en-GB"/>
                </w:rPr>
                <w:t>T</w:t>
              </w:r>
              <w:r>
                <w:t>he calculation of this amount shall be performed in accordance with the instructions set out in C0054/R0010.</w:t>
              </w:r>
            </w:ins>
          </w:p>
        </w:tc>
      </w:tr>
      <w:tr w:rsidR="00F672D2" w:rsidRPr="00846C12" w14:paraId="7B548D87" w14:textId="77777777" w:rsidTr="00ED4170">
        <w:tc>
          <w:tcPr>
            <w:tcW w:w="1671" w:type="dxa"/>
            <w:tcBorders>
              <w:top w:val="single" w:sz="2" w:space="0" w:color="auto"/>
              <w:left w:val="single" w:sz="2" w:space="0" w:color="auto"/>
              <w:bottom w:val="single" w:sz="2" w:space="0" w:color="auto"/>
              <w:right w:val="single" w:sz="2" w:space="0" w:color="auto"/>
            </w:tcBorders>
          </w:tcPr>
          <w:p w14:paraId="7F56543F" w14:textId="47B20B2E" w:rsidR="00FF5BA6" w:rsidRPr="004E5748" w:rsidRDefault="00FF5BA6" w:rsidP="00FF0B3F">
            <w:pPr>
              <w:pStyle w:val="NormalLeft"/>
              <w:rPr>
                <w:lang w:val="en-GB"/>
              </w:rPr>
            </w:pPr>
            <w:r w:rsidRPr="004E5748">
              <w:rPr>
                <w:lang w:val="en-GB"/>
              </w:rPr>
              <w:t>C0070/R0020 </w:t>
            </w:r>
            <w:r w:rsidR="00FF0B3F" w:rsidRPr="004E5748">
              <w:rPr>
                <w:lang w:val="en-GB"/>
              </w:rPr>
              <w:t xml:space="preserve"> </w:t>
            </w:r>
          </w:p>
        </w:tc>
        <w:tc>
          <w:tcPr>
            <w:tcW w:w="1672" w:type="dxa"/>
            <w:tcBorders>
              <w:top w:val="single" w:sz="2" w:space="0" w:color="auto"/>
              <w:left w:val="single" w:sz="2" w:space="0" w:color="auto"/>
              <w:bottom w:val="single" w:sz="2" w:space="0" w:color="auto"/>
              <w:right w:val="single" w:sz="2" w:space="0" w:color="auto"/>
            </w:tcBorders>
          </w:tcPr>
          <w:p w14:paraId="2DEAE222" w14:textId="11E8DED8" w:rsidR="00FF5BA6" w:rsidRPr="004E5748" w:rsidRDefault="00FF5BA6" w:rsidP="00FF0B3F">
            <w:pPr>
              <w:pStyle w:val="NormalLeft"/>
              <w:rPr>
                <w:lang w:val="en-GB"/>
              </w:rPr>
            </w:pPr>
            <w:r w:rsidRPr="004E5748">
              <w:rPr>
                <w:lang w:val="en-GB"/>
              </w:rPr>
              <w:t>Impact of volatility adjustment set to zero — Basic own funds </w:t>
            </w:r>
            <w:r w:rsidR="00FF0B3F" w:rsidRPr="004E5748">
              <w:rPr>
                <w:lang w:val="en-GB"/>
              </w:rPr>
              <w:t xml:space="preserve"> </w:t>
            </w:r>
          </w:p>
        </w:tc>
        <w:tc>
          <w:tcPr>
            <w:tcW w:w="5943" w:type="dxa"/>
            <w:tcBorders>
              <w:top w:val="single" w:sz="2" w:space="0" w:color="auto"/>
              <w:left w:val="single" w:sz="2" w:space="0" w:color="auto"/>
              <w:bottom w:val="single" w:sz="2" w:space="0" w:color="auto"/>
              <w:right w:val="single" w:sz="2" w:space="0" w:color="auto"/>
            </w:tcBorders>
          </w:tcPr>
          <w:p w14:paraId="26F205E6" w14:textId="2A950619" w:rsidR="00FF5BA6" w:rsidRPr="004E5748" w:rsidRDefault="00FF5BA6" w:rsidP="00FF0B3F">
            <w:pPr>
              <w:pStyle w:val="NormalLeft"/>
              <w:rPr>
                <w:lang w:val="en-GB"/>
              </w:rPr>
            </w:pPr>
            <w:r w:rsidRPr="004E5748">
              <w:rPr>
                <w:lang w:val="en-GB"/>
              </w:rPr>
              <w:t xml:space="preserve">Amount of the adjustment to the </w:t>
            </w:r>
            <w:ins w:id="312" w:author="Author">
              <w:r w:rsidR="000D5A6A">
                <w:rPr>
                  <w:lang w:val="en-GB"/>
                </w:rPr>
                <w:t xml:space="preserve">position of </w:t>
              </w:r>
            </w:ins>
            <w:del w:id="313" w:author="Author">
              <w:r w:rsidRPr="004E5748" w:rsidDel="000D5A6A">
                <w:rPr>
                  <w:lang w:val="en-GB"/>
                </w:rPr>
                <w:delText>B</w:delText>
              </w:r>
            </w:del>
            <w:ins w:id="314" w:author="Author">
              <w:r w:rsidR="000D5A6A">
                <w:rPr>
                  <w:lang w:val="en-GB"/>
                </w:rPr>
                <w:t>b</w:t>
              </w:r>
            </w:ins>
            <w:r w:rsidRPr="004E5748">
              <w:rPr>
                <w:lang w:val="en-GB"/>
              </w:rPr>
              <w:t>asic own funds due to the application of the volatility adjustment. It shall reflect the impact of setting the volatility adjustment to zero.</w:t>
            </w:r>
          </w:p>
          <w:p w14:paraId="2DD91056" w14:textId="3765A748" w:rsidR="00FF5BA6" w:rsidRPr="004E5748" w:rsidRDefault="000D5A6A" w:rsidP="00FF0B3F">
            <w:pPr>
              <w:pStyle w:val="NormalLeft"/>
              <w:rPr>
                <w:lang w:val="en-GB"/>
              </w:rPr>
            </w:pPr>
            <w:ins w:id="315" w:author="Author">
              <w:r>
                <w:rPr>
                  <w:lang w:val="en-GB"/>
                </w:rPr>
                <w:t>T</w:t>
              </w:r>
              <w:r>
                <w:t>he calculation of this amount shall be performed in accordance with the instructions set out in C0070/R0010.</w:t>
              </w:r>
            </w:ins>
            <w:del w:id="316" w:author="Author">
              <w:r w:rsidR="00FF5BA6" w:rsidRPr="004E5748" w:rsidDel="000D5A6A">
                <w:rPr>
                  <w:lang w:val="en-GB"/>
                </w:rPr>
                <w:delText>It shall be the difference between the basic own funds considering technical provisions without volatility adjustment and without other transitional measures and the basic own funds considering technical provisions without transitional adjustment to the relevant risk free interest rate term structure. </w:delText>
              </w:r>
              <w:r w:rsidR="00FF0B3F" w:rsidRPr="004E5748" w:rsidDel="000D5A6A">
                <w:rPr>
                  <w:lang w:val="en-GB"/>
                </w:rPr>
                <w:delText xml:space="preserve"> </w:delText>
              </w:r>
            </w:del>
          </w:p>
        </w:tc>
      </w:tr>
      <w:tr w:rsidR="00F672D2" w:rsidRPr="00846C12" w14:paraId="7C2FF8C6" w14:textId="77777777" w:rsidTr="00ED4170">
        <w:tc>
          <w:tcPr>
            <w:tcW w:w="1671" w:type="dxa"/>
            <w:tcBorders>
              <w:top w:val="single" w:sz="2" w:space="0" w:color="auto"/>
              <w:left w:val="single" w:sz="2" w:space="0" w:color="auto"/>
              <w:bottom w:val="single" w:sz="2" w:space="0" w:color="auto"/>
              <w:right w:val="single" w:sz="2" w:space="0" w:color="auto"/>
            </w:tcBorders>
          </w:tcPr>
          <w:p w14:paraId="75C66F86" w14:textId="1BB99B5C" w:rsidR="00FF5BA6" w:rsidRPr="004E5748" w:rsidRDefault="00FF5BA6" w:rsidP="00FF0B3F">
            <w:pPr>
              <w:pStyle w:val="NormalLeft"/>
              <w:rPr>
                <w:lang w:val="en-GB"/>
              </w:rPr>
            </w:pPr>
            <w:r w:rsidRPr="004E5748">
              <w:rPr>
                <w:lang w:val="en-GB"/>
              </w:rPr>
              <w:t>C0090/R0020 </w:t>
            </w:r>
            <w:r w:rsidR="00FF0B3F" w:rsidRPr="004E5748">
              <w:rPr>
                <w:lang w:val="en-GB"/>
              </w:rPr>
              <w:t xml:space="preserve"> </w:t>
            </w:r>
          </w:p>
        </w:tc>
        <w:tc>
          <w:tcPr>
            <w:tcW w:w="1672" w:type="dxa"/>
            <w:tcBorders>
              <w:top w:val="single" w:sz="2" w:space="0" w:color="auto"/>
              <w:left w:val="single" w:sz="2" w:space="0" w:color="auto"/>
              <w:bottom w:val="single" w:sz="2" w:space="0" w:color="auto"/>
              <w:right w:val="single" w:sz="2" w:space="0" w:color="auto"/>
            </w:tcBorders>
          </w:tcPr>
          <w:p w14:paraId="58B14EB4" w14:textId="7A41879E" w:rsidR="00FF5BA6" w:rsidRPr="004E5748" w:rsidRDefault="00FF5BA6" w:rsidP="00FF0B3F">
            <w:pPr>
              <w:pStyle w:val="NormalLeft"/>
              <w:rPr>
                <w:lang w:val="en-GB"/>
              </w:rPr>
            </w:pPr>
            <w:r w:rsidRPr="004E5748">
              <w:rPr>
                <w:lang w:val="en-GB"/>
              </w:rPr>
              <w:t>Impact of matching adjustment set to zero — Basic own funds </w:t>
            </w:r>
            <w:r w:rsidR="00FF0B3F" w:rsidRPr="004E5748">
              <w:rPr>
                <w:lang w:val="en-GB"/>
              </w:rPr>
              <w:t xml:space="preserve"> </w:t>
            </w:r>
          </w:p>
        </w:tc>
        <w:tc>
          <w:tcPr>
            <w:tcW w:w="5943" w:type="dxa"/>
            <w:tcBorders>
              <w:top w:val="single" w:sz="2" w:space="0" w:color="auto"/>
              <w:left w:val="single" w:sz="2" w:space="0" w:color="auto"/>
              <w:bottom w:val="single" w:sz="2" w:space="0" w:color="auto"/>
              <w:right w:val="single" w:sz="2" w:space="0" w:color="auto"/>
            </w:tcBorders>
          </w:tcPr>
          <w:p w14:paraId="2525464E" w14:textId="0583CFF6" w:rsidR="00FF5BA6" w:rsidRPr="004E5748" w:rsidRDefault="00FF5BA6" w:rsidP="00FF0B3F">
            <w:pPr>
              <w:pStyle w:val="NormalLeft"/>
              <w:rPr>
                <w:lang w:val="en-GB"/>
              </w:rPr>
            </w:pPr>
            <w:r w:rsidRPr="004E5748">
              <w:rPr>
                <w:lang w:val="en-GB"/>
              </w:rPr>
              <w:t>Amount of the adjustment to the</w:t>
            </w:r>
            <w:ins w:id="317" w:author="Author">
              <w:r w:rsidR="000D5A6A">
                <w:rPr>
                  <w:lang w:val="en-GB"/>
                </w:rPr>
                <w:t xml:space="preserve"> position of</w:t>
              </w:r>
            </w:ins>
            <w:r w:rsidRPr="004E5748">
              <w:rPr>
                <w:lang w:val="en-GB"/>
              </w:rPr>
              <w:t xml:space="preserve"> basic own funds due to the application of the matching adjustment. It shall include the impact of setting the volatility adjustment and the matching adjustment to zero.</w:t>
            </w:r>
          </w:p>
          <w:p w14:paraId="2206DBEE" w14:textId="2004CA0E" w:rsidR="00FF5BA6" w:rsidRPr="004E5748" w:rsidRDefault="000D5A6A" w:rsidP="00FF0B3F">
            <w:pPr>
              <w:pStyle w:val="NormalLeft"/>
              <w:rPr>
                <w:lang w:val="en-GB"/>
              </w:rPr>
            </w:pPr>
            <w:ins w:id="318" w:author="Author">
              <w:r>
                <w:rPr>
                  <w:lang w:val="en-GB"/>
                </w:rPr>
                <w:t>T</w:t>
              </w:r>
              <w:r>
                <w:t>he calculation of this amount shall be performed in accordance with the instructions set out in C0090/R0010.</w:t>
              </w:r>
            </w:ins>
            <w:del w:id="319" w:author="Author">
              <w:r w:rsidR="00FF5BA6" w:rsidRPr="004E5748" w:rsidDel="000D5A6A">
                <w:rPr>
                  <w:lang w:val="en-GB"/>
                </w:rPr>
                <w:delText>It shall be the difference between the basic own funds considering technical provisions without matching adjustment and without all the other transitional measures and the basic own funds considering technical provisions without volatility adjustment and without other transitional measures. </w:delText>
              </w:r>
              <w:r w:rsidR="00FF0B3F" w:rsidRPr="004E5748" w:rsidDel="000D5A6A">
                <w:rPr>
                  <w:lang w:val="en-GB"/>
                </w:rPr>
                <w:delText xml:space="preserve"> </w:delText>
              </w:r>
            </w:del>
          </w:p>
        </w:tc>
      </w:tr>
      <w:tr w:rsidR="00F672D2" w:rsidRPr="00846C12" w14:paraId="790E3AEF" w14:textId="77777777" w:rsidTr="00ED4170">
        <w:tc>
          <w:tcPr>
            <w:tcW w:w="1671" w:type="dxa"/>
            <w:tcBorders>
              <w:top w:val="single" w:sz="2" w:space="0" w:color="auto"/>
              <w:left w:val="single" w:sz="2" w:space="0" w:color="auto"/>
              <w:bottom w:val="single" w:sz="2" w:space="0" w:color="auto"/>
              <w:right w:val="single" w:sz="2" w:space="0" w:color="auto"/>
            </w:tcBorders>
          </w:tcPr>
          <w:p w14:paraId="5767B06D" w14:textId="77777777" w:rsidR="00FF5BA6" w:rsidRPr="004E5748" w:rsidRDefault="00FF5BA6" w:rsidP="00FF0B3F">
            <w:pPr>
              <w:pStyle w:val="NormalLeft"/>
              <w:rPr>
                <w:lang w:val="en-GB"/>
              </w:rPr>
            </w:pPr>
            <w:r w:rsidRPr="004E5748">
              <w:rPr>
                <w:lang w:val="en-GB"/>
              </w:rPr>
              <w:lastRenderedPageBreak/>
              <w:t>C0010/R0050</w:t>
            </w:r>
          </w:p>
        </w:tc>
        <w:tc>
          <w:tcPr>
            <w:tcW w:w="1672" w:type="dxa"/>
            <w:tcBorders>
              <w:top w:val="single" w:sz="2" w:space="0" w:color="auto"/>
              <w:left w:val="single" w:sz="2" w:space="0" w:color="auto"/>
              <w:bottom w:val="single" w:sz="2" w:space="0" w:color="auto"/>
              <w:right w:val="single" w:sz="2" w:space="0" w:color="auto"/>
            </w:tcBorders>
          </w:tcPr>
          <w:p w14:paraId="3FE82009" w14:textId="2B32E29A" w:rsidR="00FF5BA6" w:rsidRPr="004E5748" w:rsidRDefault="00FF5BA6" w:rsidP="00FF0B3F">
            <w:pPr>
              <w:pStyle w:val="NormalLeft"/>
              <w:rPr>
                <w:lang w:val="en-GB"/>
              </w:rPr>
            </w:pPr>
            <w:r w:rsidRPr="004E5748">
              <w:rPr>
                <w:lang w:val="en-GB"/>
              </w:rPr>
              <w:t xml:space="preserve">Amount with </w:t>
            </w:r>
            <w:r w:rsidR="00170013" w:rsidRPr="004E5748">
              <w:rPr>
                <w:lang w:val="en-GB"/>
              </w:rPr>
              <w:t>Long Term Guarantee</w:t>
            </w:r>
            <w:r w:rsidR="00170013" w:rsidRPr="004E5748" w:rsidDel="00AC7566">
              <w:rPr>
                <w:lang w:val="en-GB"/>
              </w:rPr>
              <w:t xml:space="preserve"> </w:t>
            </w:r>
            <w:r w:rsidRPr="004E5748">
              <w:rPr>
                <w:lang w:val="en-GB"/>
              </w:rPr>
              <w:t xml:space="preserve">measures and </w:t>
            </w:r>
            <w:proofErr w:type="spellStart"/>
            <w:r w:rsidRPr="004E5748">
              <w:rPr>
                <w:lang w:val="en-GB"/>
              </w:rPr>
              <w:t>transitionals</w:t>
            </w:r>
            <w:proofErr w:type="spellEnd"/>
            <w:r w:rsidRPr="004E5748">
              <w:rPr>
                <w:lang w:val="en-GB"/>
              </w:rPr>
              <w:t xml:space="preserve"> — Eligible own funds to meet </w:t>
            </w:r>
            <w:r w:rsidR="00170013" w:rsidRPr="004E5748">
              <w:rPr>
                <w:lang w:val="en-GB"/>
              </w:rPr>
              <w:t>Solvency Capital Requirement</w:t>
            </w:r>
          </w:p>
        </w:tc>
        <w:tc>
          <w:tcPr>
            <w:tcW w:w="5943" w:type="dxa"/>
            <w:tcBorders>
              <w:top w:val="single" w:sz="2" w:space="0" w:color="auto"/>
              <w:left w:val="single" w:sz="2" w:space="0" w:color="auto"/>
              <w:bottom w:val="single" w:sz="2" w:space="0" w:color="auto"/>
              <w:right w:val="single" w:sz="2" w:space="0" w:color="auto"/>
            </w:tcBorders>
          </w:tcPr>
          <w:p w14:paraId="4721DC53" w14:textId="7E2E5CAF" w:rsidR="00FF5BA6" w:rsidRPr="004E5748" w:rsidRDefault="00FF5BA6" w:rsidP="00FF0B3F">
            <w:pPr>
              <w:pStyle w:val="NormalLeft"/>
              <w:rPr>
                <w:lang w:val="en-GB"/>
              </w:rPr>
            </w:pPr>
            <w:r w:rsidRPr="004E5748">
              <w:rPr>
                <w:lang w:val="en-GB"/>
              </w:rPr>
              <w:t xml:space="preserve">Total amount of eligible own funds to meet SCR calculated considering technical provisions including the adjustments due to the </w:t>
            </w:r>
            <w:ins w:id="320" w:author="Author">
              <w:r w:rsidR="000D5A6A">
                <w:rPr>
                  <w:lang w:val="en-GB"/>
                </w:rPr>
                <w:t>LTG</w:t>
              </w:r>
              <w:r w:rsidR="00A312E5">
                <w:rPr>
                  <w:lang w:val="en-GB"/>
                </w:rPr>
                <w:t xml:space="preserve"> </w:t>
              </w:r>
            </w:ins>
            <w:del w:id="321" w:author="Author">
              <w:r w:rsidRPr="004E5748" w:rsidDel="000D5A6A">
                <w:rPr>
                  <w:lang w:val="en-GB"/>
                </w:rPr>
                <w:delText xml:space="preserve">long term guarantee </w:delText>
              </w:r>
            </w:del>
            <w:r w:rsidRPr="004E5748">
              <w:rPr>
                <w:lang w:val="en-GB"/>
              </w:rPr>
              <w:t>measures and transitional measures.</w:t>
            </w:r>
          </w:p>
        </w:tc>
      </w:tr>
      <w:tr w:rsidR="00251357" w:rsidRPr="00846C12" w14:paraId="0126BBFD" w14:textId="77777777" w:rsidTr="00ED4170">
        <w:trPr>
          <w:ins w:id="322" w:author="Author"/>
        </w:trPr>
        <w:tc>
          <w:tcPr>
            <w:tcW w:w="1671" w:type="dxa"/>
            <w:tcBorders>
              <w:top w:val="single" w:sz="2" w:space="0" w:color="auto"/>
              <w:left w:val="single" w:sz="2" w:space="0" w:color="auto"/>
              <w:bottom w:val="single" w:sz="2" w:space="0" w:color="auto"/>
              <w:right w:val="single" w:sz="2" w:space="0" w:color="auto"/>
            </w:tcBorders>
          </w:tcPr>
          <w:p w14:paraId="19BEEF63" w14:textId="556A6CBB" w:rsidR="00251357" w:rsidRPr="004E5748" w:rsidRDefault="00251357" w:rsidP="00251357">
            <w:pPr>
              <w:pStyle w:val="NormalLeft"/>
              <w:rPr>
                <w:ins w:id="323" w:author="Author"/>
                <w:lang w:val="en-GB"/>
              </w:rPr>
            </w:pPr>
            <w:ins w:id="324" w:author="Author">
              <w:r w:rsidRPr="001669F9">
                <w:rPr>
                  <w:lang w:val="en-GB"/>
                </w:rPr>
                <w:t>C0014/R0050</w:t>
              </w:r>
            </w:ins>
          </w:p>
        </w:tc>
        <w:tc>
          <w:tcPr>
            <w:tcW w:w="1672" w:type="dxa"/>
            <w:tcBorders>
              <w:top w:val="single" w:sz="2" w:space="0" w:color="auto"/>
              <w:left w:val="single" w:sz="2" w:space="0" w:color="auto"/>
              <w:bottom w:val="single" w:sz="2" w:space="0" w:color="auto"/>
              <w:right w:val="single" w:sz="2" w:space="0" w:color="auto"/>
            </w:tcBorders>
          </w:tcPr>
          <w:p w14:paraId="4CF25A1E" w14:textId="6EDA3732" w:rsidR="00251357" w:rsidRPr="004E5748" w:rsidRDefault="00251357" w:rsidP="00251357">
            <w:pPr>
              <w:pStyle w:val="NormalLeft"/>
              <w:rPr>
                <w:ins w:id="325" w:author="Author"/>
                <w:lang w:val="en-GB"/>
              </w:rPr>
            </w:pPr>
            <w:ins w:id="326" w:author="Author">
              <w:r w:rsidRPr="001669F9">
                <w:rPr>
                  <w:lang w:val="en-GB"/>
                </w:rPr>
                <w:t>Impact of phasing-in mechanism for extrapolation — Eligible own funds to meet Solvency Capital Requirement</w:t>
              </w:r>
            </w:ins>
          </w:p>
        </w:tc>
        <w:tc>
          <w:tcPr>
            <w:tcW w:w="5943" w:type="dxa"/>
            <w:tcBorders>
              <w:top w:val="single" w:sz="2" w:space="0" w:color="auto"/>
              <w:left w:val="single" w:sz="2" w:space="0" w:color="auto"/>
              <w:bottom w:val="single" w:sz="2" w:space="0" w:color="auto"/>
              <w:right w:val="single" w:sz="2" w:space="0" w:color="auto"/>
            </w:tcBorders>
          </w:tcPr>
          <w:p w14:paraId="44845D45" w14:textId="77777777" w:rsidR="00251357" w:rsidRPr="001669F9" w:rsidRDefault="00251357" w:rsidP="00251357">
            <w:pPr>
              <w:pStyle w:val="NormalLeft"/>
              <w:rPr>
                <w:ins w:id="327" w:author="Author"/>
                <w:lang w:val="en-GB"/>
              </w:rPr>
            </w:pPr>
            <w:ins w:id="328" w:author="Author">
              <w:r w:rsidRPr="001669F9">
                <w:rPr>
                  <w:lang w:val="en-GB"/>
                </w:rPr>
                <w:t xml:space="preserve">Amount of the adjustment to the </w:t>
              </w:r>
              <w:r>
                <w:rPr>
                  <w:lang w:val="en-GB"/>
                </w:rPr>
                <w:t xml:space="preserve">position of </w:t>
              </w:r>
              <w:r w:rsidRPr="001669F9">
                <w:rPr>
                  <w:lang w:val="en-GB"/>
                </w:rPr>
                <w:t>eligible own funds to meet SCR due to the application of the phasing-in mechanism for extrapolation.</w:t>
              </w:r>
            </w:ins>
          </w:p>
          <w:p w14:paraId="087810BC" w14:textId="24FAED52" w:rsidR="00251357" w:rsidRPr="004E5748" w:rsidRDefault="00251357" w:rsidP="00251357">
            <w:pPr>
              <w:pStyle w:val="NormalLeft"/>
              <w:rPr>
                <w:ins w:id="329" w:author="Author"/>
                <w:lang w:val="en-GB"/>
              </w:rPr>
            </w:pPr>
            <w:ins w:id="330" w:author="Author">
              <w:r>
                <w:rPr>
                  <w:lang w:val="en-GB"/>
                </w:rPr>
                <w:t>T</w:t>
              </w:r>
              <w:r>
                <w:t>he calculation of this amount shall be performed in accordance with the instructions set out in C0014/R0010.</w:t>
              </w:r>
              <w:r w:rsidRPr="001669F9">
                <w:rPr>
                  <w:lang w:val="en-GB"/>
                </w:rPr>
                <w:t xml:space="preserve"> </w:t>
              </w:r>
            </w:ins>
          </w:p>
        </w:tc>
      </w:tr>
      <w:tr w:rsidR="00F672D2" w:rsidRPr="00846C12" w14:paraId="3A2BB8FB" w14:textId="77777777" w:rsidTr="00ED4170">
        <w:tc>
          <w:tcPr>
            <w:tcW w:w="1671" w:type="dxa"/>
            <w:tcBorders>
              <w:top w:val="single" w:sz="2" w:space="0" w:color="auto"/>
              <w:left w:val="single" w:sz="2" w:space="0" w:color="auto"/>
              <w:bottom w:val="single" w:sz="2" w:space="0" w:color="auto"/>
              <w:right w:val="single" w:sz="2" w:space="0" w:color="auto"/>
            </w:tcBorders>
          </w:tcPr>
          <w:p w14:paraId="31F7DA69" w14:textId="77777777" w:rsidR="00FF5BA6" w:rsidRPr="004E5748" w:rsidRDefault="00FF5BA6" w:rsidP="00FF0B3F">
            <w:pPr>
              <w:pStyle w:val="NormalLeft"/>
              <w:rPr>
                <w:lang w:val="en-GB"/>
              </w:rPr>
            </w:pPr>
            <w:r w:rsidRPr="004E5748">
              <w:rPr>
                <w:lang w:val="en-GB"/>
              </w:rPr>
              <w:t>C0030/R0050</w:t>
            </w:r>
          </w:p>
        </w:tc>
        <w:tc>
          <w:tcPr>
            <w:tcW w:w="1672" w:type="dxa"/>
            <w:tcBorders>
              <w:top w:val="single" w:sz="2" w:space="0" w:color="auto"/>
              <w:left w:val="single" w:sz="2" w:space="0" w:color="auto"/>
              <w:bottom w:val="single" w:sz="2" w:space="0" w:color="auto"/>
              <w:right w:val="single" w:sz="2" w:space="0" w:color="auto"/>
            </w:tcBorders>
          </w:tcPr>
          <w:p w14:paraId="0C82C417" w14:textId="5A2BEC82" w:rsidR="00FF5BA6" w:rsidRPr="004E5748" w:rsidRDefault="00FF5BA6" w:rsidP="00FF0B3F">
            <w:pPr>
              <w:pStyle w:val="NormalLeft"/>
              <w:rPr>
                <w:lang w:val="en-GB"/>
              </w:rPr>
            </w:pPr>
            <w:r w:rsidRPr="004E5748">
              <w:rPr>
                <w:lang w:val="en-GB"/>
              </w:rPr>
              <w:t xml:space="preserve">Impact of transitional on technical provisions — Eligible own funds to meet </w:t>
            </w:r>
            <w:r w:rsidR="00170013" w:rsidRPr="004E5748">
              <w:rPr>
                <w:lang w:val="en-GB"/>
              </w:rPr>
              <w:t>Solvency Capital Requirement</w:t>
            </w:r>
          </w:p>
        </w:tc>
        <w:tc>
          <w:tcPr>
            <w:tcW w:w="5943" w:type="dxa"/>
            <w:tcBorders>
              <w:top w:val="single" w:sz="2" w:space="0" w:color="auto"/>
              <w:left w:val="single" w:sz="2" w:space="0" w:color="auto"/>
              <w:bottom w:val="single" w:sz="2" w:space="0" w:color="auto"/>
              <w:right w:val="single" w:sz="2" w:space="0" w:color="auto"/>
            </w:tcBorders>
          </w:tcPr>
          <w:p w14:paraId="0FA966F2" w14:textId="71ED2235" w:rsidR="00FF5BA6" w:rsidRPr="004E5748" w:rsidRDefault="00FF5BA6" w:rsidP="00FF0B3F">
            <w:pPr>
              <w:pStyle w:val="NormalLeft"/>
              <w:rPr>
                <w:lang w:val="en-GB"/>
              </w:rPr>
            </w:pPr>
            <w:r w:rsidRPr="004E5748">
              <w:rPr>
                <w:lang w:val="en-GB"/>
              </w:rPr>
              <w:t xml:space="preserve">Amount of the adjustment to the </w:t>
            </w:r>
            <w:ins w:id="331" w:author="Author">
              <w:r w:rsidR="000D5A6A">
                <w:rPr>
                  <w:lang w:val="en-GB"/>
                </w:rPr>
                <w:t xml:space="preserve">position of </w:t>
              </w:r>
            </w:ins>
            <w:r w:rsidRPr="004E5748">
              <w:rPr>
                <w:lang w:val="en-GB"/>
              </w:rPr>
              <w:t>eligible own funds to meet SCR due to the application of the transitional deduction to technical provisions.</w:t>
            </w:r>
          </w:p>
          <w:p w14:paraId="70DF1B6B" w14:textId="6F054DDC" w:rsidR="00FF5BA6" w:rsidRPr="004E5748" w:rsidRDefault="000D5A6A" w:rsidP="00FF0B3F">
            <w:pPr>
              <w:pStyle w:val="NormalLeft"/>
              <w:rPr>
                <w:lang w:val="en-GB"/>
              </w:rPr>
            </w:pPr>
            <w:ins w:id="332" w:author="Author">
              <w:r>
                <w:rPr>
                  <w:lang w:val="en-GB"/>
                </w:rPr>
                <w:t>T</w:t>
              </w:r>
              <w:r>
                <w:t>he calculation of this amount shall be performed in accordance with the instructions set out in C0030/R0010.</w:t>
              </w:r>
            </w:ins>
            <w:del w:id="333" w:author="Author">
              <w:r w:rsidR="00FF5BA6" w:rsidRPr="004E5748" w:rsidDel="000D5A6A">
                <w:rPr>
                  <w:lang w:val="en-GB"/>
                </w:rPr>
                <w:delText xml:space="preserve">It shall be the difference between the eligible own funds to meet SCR calculated considering technical provisions without transitional deduction to technical provisions and </w:delText>
              </w:r>
              <w:r w:rsidR="000C7CC5" w:rsidDel="000D5A6A">
                <w:rPr>
                  <w:lang w:val="en-GB"/>
                </w:rPr>
                <w:delText xml:space="preserve">the eligible own funds to meet the SCR calculated </w:delText>
              </w:r>
              <w:r w:rsidR="00FF5BA6" w:rsidRPr="004E5748" w:rsidDel="000D5A6A">
                <w:rPr>
                  <w:lang w:val="en-GB"/>
                </w:rPr>
                <w:delText>considering technical provisions with LTG and transitional measures.</w:delText>
              </w:r>
            </w:del>
          </w:p>
        </w:tc>
      </w:tr>
      <w:tr w:rsidR="00F672D2" w:rsidRPr="00846C12" w14:paraId="3CC47C6C" w14:textId="77777777" w:rsidTr="00ED4170">
        <w:tc>
          <w:tcPr>
            <w:tcW w:w="1671" w:type="dxa"/>
            <w:tcBorders>
              <w:top w:val="single" w:sz="2" w:space="0" w:color="auto"/>
              <w:left w:val="single" w:sz="2" w:space="0" w:color="auto"/>
              <w:bottom w:val="single" w:sz="2" w:space="0" w:color="auto"/>
              <w:right w:val="single" w:sz="2" w:space="0" w:color="auto"/>
            </w:tcBorders>
          </w:tcPr>
          <w:p w14:paraId="3A64383F" w14:textId="07C47342" w:rsidR="00FF5BA6" w:rsidRPr="004E5748" w:rsidRDefault="00FF5BA6" w:rsidP="00FF0B3F">
            <w:pPr>
              <w:pStyle w:val="NormalLeft"/>
              <w:rPr>
                <w:lang w:val="en-GB"/>
              </w:rPr>
            </w:pPr>
            <w:r w:rsidRPr="004E5748">
              <w:rPr>
                <w:lang w:val="en-GB"/>
              </w:rPr>
              <w:t>C0050/R0050 </w:t>
            </w:r>
            <w:r w:rsidR="00FF0B3F" w:rsidRPr="004E5748">
              <w:rPr>
                <w:lang w:val="en-GB"/>
              </w:rPr>
              <w:t xml:space="preserve"> </w:t>
            </w:r>
          </w:p>
        </w:tc>
        <w:tc>
          <w:tcPr>
            <w:tcW w:w="1672" w:type="dxa"/>
            <w:tcBorders>
              <w:top w:val="single" w:sz="2" w:space="0" w:color="auto"/>
              <w:left w:val="single" w:sz="2" w:space="0" w:color="auto"/>
              <w:bottom w:val="single" w:sz="2" w:space="0" w:color="auto"/>
              <w:right w:val="single" w:sz="2" w:space="0" w:color="auto"/>
            </w:tcBorders>
          </w:tcPr>
          <w:p w14:paraId="31CE922B" w14:textId="13FE7E7E" w:rsidR="00FF5BA6" w:rsidRPr="004E5748" w:rsidRDefault="00FF5BA6" w:rsidP="00FF0B3F">
            <w:pPr>
              <w:pStyle w:val="NormalLeft"/>
              <w:rPr>
                <w:lang w:val="en-GB"/>
              </w:rPr>
            </w:pPr>
            <w:r w:rsidRPr="004E5748">
              <w:rPr>
                <w:lang w:val="en-GB"/>
              </w:rPr>
              <w:t xml:space="preserve">Impact of transitional on interest rate — Eligible own funds to meet </w:t>
            </w:r>
            <w:r w:rsidR="00170013" w:rsidRPr="004E5748">
              <w:rPr>
                <w:lang w:val="en-GB"/>
              </w:rPr>
              <w:t>Solvency Capital Requirement</w:t>
            </w:r>
          </w:p>
        </w:tc>
        <w:tc>
          <w:tcPr>
            <w:tcW w:w="5943" w:type="dxa"/>
            <w:tcBorders>
              <w:top w:val="single" w:sz="2" w:space="0" w:color="auto"/>
              <w:left w:val="single" w:sz="2" w:space="0" w:color="auto"/>
              <w:bottom w:val="single" w:sz="2" w:space="0" w:color="auto"/>
              <w:right w:val="single" w:sz="2" w:space="0" w:color="auto"/>
            </w:tcBorders>
          </w:tcPr>
          <w:p w14:paraId="5CCA47D2" w14:textId="50796145" w:rsidR="00FF5BA6" w:rsidRPr="004E5748" w:rsidRDefault="00FF5BA6" w:rsidP="00FF0B3F">
            <w:pPr>
              <w:pStyle w:val="NormalLeft"/>
              <w:rPr>
                <w:lang w:val="en-GB"/>
              </w:rPr>
            </w:pPr>
            <w:r w:rsidRPr="004E5748">
              <w:rPr>
                <w:lang w:val="en-GB"/>
              </w:rPr>
              <w:t xml:space="preserve">Amount of the adjustment to the </w:t>
            </w:r>
            <w:ins w:id="334" w:author="Author">
              <w:r w:rsidR="000D5A6A">
                <w:rPr>
                  <w:lang w:val="en-GB"/>
                </w:rPr>
                <w:t xml:space="preserve">position of </w:t>
              </w:r>
            </w:ins>
            <w:r w:rsidRPr="004E5748">
              <w:rPr>
                <w:lang w:val="en-GB"/>
              </w:rPr>
              <w:t>eligible own funds to meet SCR due to the application of the transitional adjustment to the relevant risk-free interest rate term structure.</w:t>
            </w:r>
          </w:p>
          <w:p w14:paraId="57323913" w14:textId="4518D245" w:rsidR="00FF5BA6" w:rsidRPr="004E5748" w:rsidRDefault="000D5A6A" w:rsidP="00FF0B3F">
            <w:pPr>
              <w:pStyle w:val="NormalLeft"/>
              <w:rPr>
                <w:lang w:val="en-GB"/>
              </w:rPr>
            </w:pPr>
            <w:ins w:id="335" w:author="Author">
              <w:r>
                <w:rPr>
                  <w:lang w:val="en-GB"/>
                </w:rPr>
                <w:t>T</w:t>
              </w:r>
              <w:r>
                <w:t>he calculation of this amount shall be performed in accordance with the instructions set out in C0050/R0010.</w:t>
              </w:r>
            </w:ins>
            <w:del w:id="336" w:author="Author">
              <w:r w:rsidR="00FF5BA6" w:rsidRPr="004E5748" w:rsidDel="000D5A6A">
                <w:rPr>
                  <w:lang w:val="en-GB"/>
                </w:rPr>
                <w:delText>It shall be the difference between the eligible own funds to meet SCR calculated considering the technical provisions without transitional adjustment to the relevant risk-free interest rate term structure and the eligible own funds to meet SCR calculated considering the technical provisions without transitional on technical provisions. </w:delText>
              </w:r>
              <w:r w:rsidR="00FF0B3F" w:rsidRPr="004E5748" w:rsidDel="000D5A6A">
                <w:rPr>
                  <w:lang w:val="en-GB"/>
                </w:rPr>
                <w:delText xml:space="preserve"> </w:delText>
              </w:r>
            </w:del>
          </w:p>
        </w:tc>
      </w:tr>
      <w:tr w:rsidR="00251357" w:rsidRPr="00846C12" w14:paraId="7DE8E5D5" w14:textId="77777777" w:rsidTr="00ED4170">
        <w:trPr>
          <w:ins w:id="337" w:author="Author"/>
        </w:trPr>
        <w:tc>
          <w:tcPr>
            <w:tcW w:w="1671" w:type="dxa"/>
            <w:tcBorders>
              <w:top w:val="single" w:sz="2" w:space="0" w:color="auto"/>
              <w:left w:val="single" w:sz="2" w:space="0" w:color="auto"/>
              <w:bottom w:val="single" w:sz="2" w:space="0" w:color="auto"/>
              <w:right w:val="single" w:sz="2" w:space="0" w:color="auto"/>
            </w:tcBorders>
          </w:tcPr>
          <w:p w14:paraId="761A257B" w14:textId="6637A3A4" w:rsidR="00251357" w:rsidRPr="004E5748" w:rsidRDefault="00251357" w:rsidP="00251357">
            <w:pPr>
              <w:pStyle w:val="NormalLeft"/>
              <w:rPr>
                <w:ins w:id="338" w:author="Author"/>
                <w:lang w:val="en-GB"/>
              </w:rPr>
            </w:pPr>
            <w:ins w:id="339" w:author="Author">
              <w:r w:rsidRPr="001669F9">
                <w:rPr>
                  <w:lang w:val="en-GB"/>
                </w:rPr>
                <w:lastRenderedPageBreak/>
                <w:t>C005</w:t>
              </w:r>
              <w:r>
                <w:rPr>
                  <w:lang w:val="en-GB"/>
                </w:rPr>
                <w:t>4</w:t>
              </w:r>
              <w:r w:rsidRPr="001669F9">
                <w:rPr>
                  <w:lang w:val="en-GB"/>
                </w:rPr>
                <w:t>/R0050</w:t>
              </w:r>
            </w:ins>
          </w:p>
        </w:tc>
        <w:tc>
          <w:tcPr>
            <w:tcW w:w="1672" w:type="dxa"/>
            <w:tcBorders>
              <w:top w:val="single" w:sz="2" w:space="0" w:color="auto"/>
              <w:left w:val="single" w:sz="2" w:space="0" w:color="auto"/>
              <w:bottom w:val="single" w:sz="2" w:space="0" w:color="auto"/>
              <w:right w:val="single" w:sz="2" w:space="0" w:color="auto"/>
            </w:tcBorders>
          </w:tcPr>
          <w:p w14:paraId="641CE8CD" w14:textId="7F8DBE1D" w:rsidR="00251357" w:rsidRPr="004E5748" w:rsidRDefault="00251357" w:rsidP="00251357">
            <w:pPr>
              <w:pStyle w:val="NormalLeft"/>
              <w:rPr>
                <w:ins w:id="340" w:author="Author"/>
                <w:lang w:val="en-GB"/>
              </w:rPr>
            </w:pPr>
            <w:ins w:id="341" w:author="Author">
              <w:r w:rsidRPr="001669F9">
                <w:rPr>
                  <w:lang w:val="en-GB"/>
                </w:rPr>
                <w:t xml:space="preserve">Impact of all </w:t>
              </w:r>
              <w:proofErr w:type="spellStart"/>
              <w:r w:rsidRPr="001669F9">
                <w:rPr>
                  <w:lang w:val="en-GB"/>
                </w:rPr>
                <w:t>transitionals</w:t>
              </w:r>
              <w:proofErr w:type="spellEnd"/>
              <w:r w:rsidRPr="001669F9">
                <w:rPr>
                  <w:lang w:val="en-GB"/>
                </w:rPr>
                <w:t xml:space="preserve"> — Eligible own funds to meet Solvency Capital Requirement</w:t>
              </w:r>
            </w:ins>
          </w:p>
        </w:tc>
        <w:tc>
          <w:tcPr>
            <w:tcW w:w="5943" w:type="dxa"/>
            <w:tcBorders>
              <w:top w:val="single" w:sz="2" w:space="0" w:color="auto"/>
              <w:left w:val="single" w:sz="2" w:space="0" w:color="auto"/>
              <w:bottom w:val="single" w:sz="2" w:space="0" w:color="auto"/>
              <w:right w:val="single" w:sz="2" w:space="0" w:color="auto"/>
            </w:tcBorders>
          </w:tcPr>
          <w:p w14:paraId="7BC3622E" w14:textId="77777777" w:rsidR="00251357" w:rsidRPr="001669F9" w:rsidRDefault="00251357" w:rsidP="00251357">
            <w:pPr>
              <w:pStyle w:val="NormalLeft"/>
              <w:rPr>
                <w:ins w:id="342" w:author="Author"/>
                <w:lang w:val="en-GB"/>
              </w:rPr>
            </w:pPr>
            <w:ins w:id="343" w:author="Author">
              <w:r w:rsidRPr="001669F9">
                <w:rPr>
                  <w:lang w:val="en-GB"/>
                </w:rPr>
                <w:t>Amount of the adjustment to the</w:t>
              </w:r>
              <w:r>
                <w:rPr>
                  <w:lang w:val="en-GB"/>
                </w:rPr>
                <w:t xml:space="preserve"> position of</w:t>
              </w:r>
              <w:r w:rsidRPr="001669F9">
                <w:rPr>
                  <w:lang w:val="en-GB"/>
                </w:rPr>
                <w:t xml:space="preserve"> eligible own funds to meet SCR due to the application of all </w:t>
              </w:r>
              <w:proofErr w:type="spellStart"/>
              <w:r w:rsidRPr="001669F9">
                <w:rPr>
                  <w:lang w:val="en-GB"/>
                </w:rPr>
                <w:t>transitionals</w:t>
              </w:r>
              <w:proofErr w:type="spellEnd"/>
              <w:r w:rsidRPr="001669F9">
                <w:rPr>
                  <w:lang w:val="en-GB"/>
                </w:rPr>
                <w:t xml:space="preserve"> including the phasing-in mechanism for extrapolation. </w:t>
              </w:r>
            </w:ins>
          </w:p>
          <w:p w14:paraId="441BE9E6" w14:textId="119A8476" w:rsidR="00251357" w:rsidRPr="004E5748" w:rsidRDefault="00251357" w:rsidP="00251357">
            <w:pPr>
              <w:pStyle w:val="NormalLeft"/>
              <w:rPr>
                <w:ins w:id="344" w:author="Author"/>
                <w:lang w:val="en-GB"/>
              </w:rPr>
            </w:pPr>
            <w:ins w:id="345" w:author="Author">
              <w:r>
                <w:rPr>
                  <w:lang w:val="en-GB"/>
                </w:rPr>
                <w:t>T</w:t>
              </w:r>
              <w:r>
                <w:t>he calculation of this amount shall be performed in accordance with the instructions set out in C0054/R0010.</w:t>
              </w:r>
            </w:ins>
          </w:p>
        </w:tc>
      </w:tr>
      <w:tr w:rsidR="00F672D2" w:rsidRPr="00846C12" w14:paraId="2AC3AA28" w14:textId="77777777" w:rsidTr="00ED4170">
        <w:tc>
          <w:tcPr>
            <w:tcW w:w="1671" w:type="dxa"/>
            <w:tcBorders>
              <w:top w:val="single" w:sz="2" w:space="0" w:color="auto"/>
              <w:left w:val="single" w:sz="2" w:space="0" w:color="auto"/>
              <w:bottom w:val="single" w:sz="2" w:space="0" w:color="auto"/>
              <w:right w:val="single" w:sz="2" w:space="0" w:color="auto"/>
            </w:tcBorders>
          </w:tcPr>
          <w:p w14:paraId="58E61200" w14:textId="7C677F86" w:rsidR="00FF5BA6" w:rsidRPr="004E5748" w:rsidRDefault="00FF5BA6" w:rsidP="00FF0B3F">
            <w:pPr>
              <w:pStyle w:val="NormalLeft"/>
              <w:rPr>
                <w:lang w:val="en-GB"/>
              </w:rPr>
            </w:pPr>
            <w:r w:rsidRPr="004E5748">
              <w:rPr>
                <w:lang w:val="en-GB"/>
              </w:rPr>
              <w:t>C0070/R0050 </w:t>
            </w:r>
            <w:r w:rsidR="00FF0B3F" w:rsidRPr="004E5748">
              <w:rPr>
                <w:lang w:val="en-GB"/>
              </w:rPr>
              <w:t xml:space="preserve"> </w:t>
            </w:r>
          </w:p>
        </w:tc>
        <w:tc>
          <w:tcPr>
            <w:tcW w:w="1672" w:type="dxa"/>
            <w:tcBorders>
              <w:top w:val="single" w:sz="2" w:space="0" w:color="auto"/>
              <w:left w:val="single" w:sz="2" w:space="0" w:color="auto"/>
              <w:bottom w:val="single" w:sz="2" w:space="0" w:color="auto"/>
              <w:right w:val="single" w:sz="2" w:space="0" w:color="auto"/>
            </w:tcBorders>
          </w:tcPr>
          <w:p w14:paraId="0D4D70E1" w14:textId="3E564E7B" w:rsidR="00FF5BA6" w:rsidRPr="004E5748" w:rsidRDefault="00FF5BA6" w:rsidP="00FF0B3F">
            <w:pPr>
              <w:pStyle w:val="NormalLeft"/>
              <w:rPr>
                <w:lang w:val="en-GB"/>
              </w:rPr>
            </w:pPr>
            <w:r w:rsidRPr="004E5748">
              <w:rPr>
                <w:lang w:val="en-GB"/>
              </w:rPr>
              <w:t xml:space="preserve">Impact of volatility adjustment set to zero — Eligible own funds to meet </w:t>
            </w:r>
            <w:r w:rsidR="00170013" w:rsidRPr="004E5748">
              <w:rPr>
                <w:lang w:val="en-GB"/>
              </w:rPr>
              <w:t>Solvency Capital Requirement</w:t>
            </w:r>
          </w:p>
        </w:tc>
        <w:tc>
          <w:tcPr>
            <w:tcW w:w="5943" w:type="dxa"/>
            <w:tcBorders>
              <w:top w:val="single" w:sz="2" w:space="0" w:color="auto"/>
              <w:left w:val="single" w:sz="2" w:space="0" w:color="auto"/>
              <w:bottom w:val="single" w:sz="2" w:space="0" w:color="auto"/>
              <w:right w:val="single" w:sz="2" w:space="0" w:color="auto"/>
            </w:tcBorders>
          </w:tcPr>
          <w:p w14:paraId="6EF02A46" w14:textId="749434A5" w:rsidR="00FF5BA6" w:rsidRPr="004E5748" w:rsidRDefault="00FF5BA6" w:rsidP="00FF0B3F">
            <w:pPr>
              <w:pStyle w:val="NormalLeft"/>
              <w:rPr>
                <w:lang w:val="en-GB"/>
              </w:rPr>
            </w:pPr>
            <w:r w:rsidRPr="004E5748">
              <w:rPr>
                <w:lang w:val="en-GB"/>
              </w:rPr>
              <w:t xml:space="preserve">Amount of the adjustment to the </w:t>
            </w:r>
            <w:ins w:id="346" w:author="Author">
              <w:r w:rsidR="000D5A6A">
                <w:rPr>
                  <w:lang w:val="en-GB"/>
                </w:rPr>
                <w:t xml:space="preserve">position of </w:t>
              </w:r>
            </w:ins>
            <w:r w:rsidRPr="004E5748">
              <w:rPr>
                <w:lang w:val="en-GB"/>
              </w:rPr>
              <w:t>eligible own funds to meet SCR due to the application of the volatility adjustment. It shall reflect the impact of setting the volatility adjustment to zero.</w:t>
            </w:r>
          </w:p>
          <w:p w14:paraId="0E92A4A9" w14:textId="14A09119" w:rsidR="00FF5BA6" w:rsidRPr="004E5748" w:rsidRDefault="000D5A6A" w:rsidP="00FF0B3F">
            <w:pPr>
              <w:pStyle w:val="NormalLeft"/>
              <w:rPr>
                <w:lang w:val="en-GB"/>
              </w:rPr>
            </w:pPr>
            <w:ins w:id="347" w:author="Author">
              <w:r>
                <w:rPr>
                  <w:lang w:val="en-GB"/>
                </w:rPr>
                <w:t>T</w:t>
              </w:r>
              <w:r>
                <w:t>he calculation of this amount shall be performed in accordance with the instructions set out in C0070/R0010.</w:t>
              </w:r>
            </w:ins>
            <w:del w:id="348" w:author="Author">
              <w:r w:rsidR="00FF5BA6" w:rsidRPr="004E5748" w:rsidDel="000D5A6A">
                <w:rPr>
                  <w:lang w:val="en-GB"/>
                </w:rPr>
                <w:delText>It shall be the difference between the eligible own funds to meet SCR considering technical provisions without volatility adjustment and without other transitional measures and the eligible own funds to meet SCR considering technical provisions without transitional adjustment to the relevant risk free interest rate term structure. </w:delText>
              </w:r>
              <w:r w:rsidR="00FF0B3F" w:rsidRPr="004E5748" w:rsidDel="000D5A6A">
                <w:rPr>
                  <w:lang w:val="en-GB"/>
                </w:rPr>
                <w:delText xml:space="preserve"> </w:delText>
              </w:r>
            </w:del>
          </w:p>
        </w:tc>
      </w:tr>
      <w:tr w:rsidR="00F672D2" w:rsidRPr="00846C12" w14:paraId="2E3D6A5F" w14:textId="77777777" w:rsidTr="00ED4170">
        <w:tc>
          <w:tcPr>
            <w:tcW w:w="1671" w:type="dxa"/>
            <w:tcBorders>
              <w:top w:val="single" w:sz="2" w:space="0" w:color="auto"/>
              <w:left w:val="single" w:sz="2" w:space="0" w:color="auto"/>
              <w:bottom w:val="single" w:sz="2" w:space="0" w:color="auto"/>
              <w:right w:val="single" w:sz="2" w:space="0" w:color="auto"/>
            </w:tcBorders>
          </w:tcPr>
          <w:p w14:paraId="2F63944D" w14:textId="1DBC2155" w:rsidR="00FF5BA6" w:rsidRPr="004E5748" w:rsidRDefault="00FF5BA6" w:rsidP="00FF0B3F">
            <w:pPr>
              <w:pStyle w:val="NormalLeft"/>
              <w:rPr>
                <w:lang w:val="en-GB"/>
              </w:rPr>
            </w:pPr>
            <w:r w:rsidRPr="004E5748">
              <w:rPr>
                <w:lang w:val="en-GB"/>
              </w:rPr>
              <w:t>C0090/R0050 </w:t>
            </w:r>
            <w:r w:rsidR="00FF0B3F" w:rsidRPr="004E5748">
              <w:rPr>
                <w:lang w:val="en-GB"/>
              </w:rPr>
              <w:t xml:space="preserve"> </w:t>
            </w:r>
          </w:p>
        </w:tc>
        <w:tc>
          <w:tcPr>
            <w:tcW w:w="1672" w:type="dxa"/>
            <w:tcBorders>
              <w:top w:val="single" w:sz="2" w:space="0" w:color="auto"/>
              <w:left w:val="single" w:sz="2" w:space="0" w:color="auto"/>
              <w:bottom w:val="single" w:sz="2" w:space="0" w:color="auto"/>
              <w:right w:val="single" w:sz="2" w:space="0" w:color="auto"/>
            </w:tcBorders>
          </w:tcPr>
          <w:p w14:paraId="1A3D2AA9" w14:textId="765EE2A6" w:rsidR="00FF5BA6" w:rsidRPr="004E5748" w:rsidRDefault="00FF5BA6" w:rsidP="00FF0B3F">
            <w:pPr>
              <w:pStyle w:val="NormalLeft"/>
              <w:rPr>
                <w:lang w:val="en-GB"/>
              </w:rPr>
            </w:pPr>
            <w:r w:rsidRPr="004E5748">
              <w:rPr>
                <w:lang w:val="en-GB"/>
              </w:rPr>
              <w:t xml:space="preserve">Impact of matching adjustment set to zero — Eligible own funds to meet </w:t>
            </w:r>
            <w:r w:rsidR="00170013" w:rsidRPr="004E5748">
              <w:rPr>
                <w:lang w:val="en-GB"/>
              </w:rPr>
              <w:t>Solvency Capital Requirement</w:t>
            </w:r>
          </w:p>
        </w:tc>
        <w:tc>
          <w:tcPr>
            <w:tcW w:w="5943" w:type="dxa"/>
            <w:tcBorders>
              <w:top w:val="single" w:sz="2" w:space="0" w:color="auto"/>
              <w:left w:val="single" w:sz="2" w:space="0" w:color="auto"/>
              <w:bottom w:val="single" w:sz="2" w:space="0" w:color="auto"/>
              <w:right w:val="single" w:sz="2" w:space="0" w:color="auto"/>
            </w:tcBorders>
          </w:tcPr>
          <w:p w14:paraId="379A6352" w14:textId="7C8E2D3B" w:rsidR="00FF5BA6" w:rsidRPr="004E5748" w:rsidRDefault="00FF5BA6" w:rsidP="00FF0B3F">
            <w:pPr>
              <w:pStyle w:val="NormalLeft"/>
              <w:rPr>
                <w:lang w:val="en-GB"/>
              </w:rPr>
            </w:pPr>
            <w:r w:rsidRPr="004E5748">
              <w:rPr>
                <w:lang w:val="en-GB"/>
              </w:rPr>
              <w:t xml:space="preserve">Amount of the adjustment to the </w:t>
            </w:r>
            <w:ins w:id="349" w:author="Author">
              <w:r w:rsidR="000D5A6A">
                <w:rPr>
                  <w:lang w:val="en-GB"/>
                </w:rPr>
                <w:t xml:space="preserve">position of </w:t>
              </w:r>
            </w:ins>
            <w:r w:rsidRPr="004E5748">
              <w:rPr>
                <w:lang w:val="en-GB"/>
              </w:rPr>
              <w:t>eligible own funds to meet SCR due to the application of the matching adjustment. It shall include the impact of setting the volatility adjustment and the matching adjustment to zero.</w:t>
            </w:r>
          </w:p>
          <w:p w14:paraId="38E11708" w14:textId="361D8BD7" w:rsidR="00FF5BA6" w:rsidRPr="004E5748" w:rsidRDefault="000D5A6A" w:rsidP="00FF0B3F">
            <w:pPr>
              <w:pStyle w:val="NormalLeft"/>
              <w:rPr>
                <w:lang w:val="en-GB"/>
              </w:rPr>
            </w:pPr>
            <w:ins w:id="350" w:author="Author">
              <w:r>
                <w:rPr>
                  <w:lang w:val="en-GB"/>
                </w:rPr>
                <w:t>T</w:t>
              </w:r>
              <w:r>
                <w:t>he calculation of this amount shall be performed in accordance with the instructions set out in C0090/R0010.</w:t>
              </w:r>
            </w:ins>
            <w:del w:id="351" w:author="Author">
              <w:r w:rsidR="00FF5BA6" w:rsidRPr="004E5748" w:rsidDel="000D5A6A">
                <w:rPr>
                  <w:lang w:val="en-GB"/>
                </w:rPr>
                <w:delText>It shall be the difference between the eligible own funds to meet SCR calculated considering technical provisions without matching adjustment and without all the other transitional measures and eligible own funds to meet SCR considering technical provisions without volatility adjustment and without other transitional measures. </w:delText>
              </w:r>
              <w:r w:rsidR="00FF0B3F" w:rsidRPr="004E5748" w:rsidDel="000D5A6A">
                <w:rPr>
                  <w:lang w:val="en-GB"/>
                </w:rPr>
                <w:delText xml:space="preserve"> </w:delText>
              </w:r>
            </w:del>
          </w:p>
        </w:tc>
      </w:tr>
      <w:tr w:rsidR="00F672D2" w:rsidRPr="00846C12" w14:paraId="3C914C8C" w14:textId="77777777" w:rsidTr="00ED4170">
        <w:tc>
          <w:tcPr>
            <w:tcW w:w="1671" w:type="dxa"/>
            <w:tcBorders>
              <w:top w:val="single" w:sz="2" w:space="0" w:color="auto"/>
              <w:left w:val="single" w:sz="2" w:space="0" w:color="auto"/>
              <w:bottom w:val="single" w:sz="2" w:space="0" w:color="auto"/>
              <w:right w:val="single" w:sz="2" w:space="0" w:color="auto"/>
            </w:tcBorders>
          </w:tcPr>
          <w:p w14:paraId="05267789" w14:textId="77777777" w:rsidR="00FF5BA6" w:rsidRPr="004E5748" w:rsidRDefault="00FF5BA6" w:rsidP="00FF0B3F">
            <w:pPr>
              <w:pStyle w:val="NormalLeft"/>
              <w:rPr>
                <w:lang w:val="en-GB"/>
              </w:rPr>
            </w:pPr>
            <w:r w:rsidRPr="004E5748">
              <w:rPr>
                <w:lang w:val="en-GB"/>
              </w:rPr>
              <w:t>C0010/R0090</w:t>
            </w:r>
          </w:p>
        </w:tc>
        <w:tc>
          <w:tcPr>
            <w:tcW w:w="1672" w:type="dxa"/>
            <w:tcBorders>
              <w:top w:val="single" w:sz="2" w:space="0" w:color="auto"/>
              <w:left w:val="single" w:sz="2" w:space="0" w:color="auto"/>
              <w:bottom w:val="single" w:sz="2" w:space="0" w:color="auto"/>
              <w:right w:val="single" w:sz="2" w:space="0" w:color="auto"/>
            </w:tcBorders>
          </w:tcPr>
          <w:p w14:paraId="2FC47F03" w14:textId="3217836D" w:rsidR="00FF5BA6" w:rsidRPr="004E5748" w:rsidRDefault="00FF5BA6" w:rsidP="00FF0B3F">
            <w:pPr>
              <w:pStyle w:val="NormalLeft"/>
              <w:rPr>
                <w:lang w:val="en-GB"/>
              </w:rPr>
            </w:pPr>
            <w:r w:rsidRPr="004E5748">
              <w:rPr>
                <w:lang w:val="en-GB"/>
              </w:rPr>
              <w:t xml:space="preserve">Amount with </w:t>
            </w:r>
            <w:r w:rsidR="00170013" w:rsidRPr="004E5748">
              <w:rPr>
                <w:lang w:val="en-GB"/>
              </w:rPr>
              <w:t>Long Term Guarantee</w:t>
            </w:r>
            <w:r w:rsidR="00170013" w:rsidRPr="004E5748" w:rsidDel="00AC7566">
              <w:rPr>
                <w:lang w:val="en-GB"/>
              </w:rPr>
              <w:t xml:space="preserve"> </w:t>
            </w:r>
            <w:r w:rsidRPr="004E5748">
              <w:rPr>
                <w:lang w:val="en-GB"/>
              </w:rPr>
              <w:t xml:space="preserve">measures and </w:t>
            </w:r>
            <w:proofErr w:type="spellStart"/>
            <w:r w:rsidRPr="004E5748">
              <w:rPr>
                <w:lang w:val="en-GB"/>
              </w:rPr>
              <w:t>transitionals</w:t>
            </w:r>
            <w:proofErr w:type="spellEnd"/>
            <w:r w:rsidRPr="004E5748">
              <w:rPr>
                <w:lang w:val="en-GB"/>
              </w:rPr>
              <w:t xml:space="preserve"> — </w:t>
            </w:r>
            <w:r w:rsidR="00170013" w:rsidRPr="004E5748">
              <w:rPr>
                <w:lang w:val="en-GB"/>
              </w:rPr>
              <w:t>Solvency Capital Requirement</w:t>
            </w:r>
          </w:p>
        </w:tc>
        <w:tc>
          <w:tcPr>
            <w:tcW w:w="5943" w:type="dxa"/>
            <w:tcBorders>
              <w:top w:val="single" w:sz="2" w:space="0" w:color="auto"/>
              <w:left w:val="single" w:sz="2" w:space="0" w:color="auto"/>
              <w:bottom w:val="single" w:sz="2" w:space="0" w:color="auto"/>
              <w:right w:val="single" w:sz="2" w:space="0" w:color="auto"/>
            </w:tcBorders>
          </w:tcPr>
          <w:p w14:paraId="2049716E" w14:textId="5505D259" w:rsidR="00FF5BA6" w:rsidRPr="004E5748" w:rsidRDefault="00FF5BA6" w:rsidP="00FF0B3F">
            <w:pPr>
              <w:pStyle w:val="NormalLeft"/>
              <w:rPr>
                <w:lang w:val="en-GB"/>
              </w:rPr>
            </w:pPr>
            <w:r w:rsidRPr="004E5748">
              <w:rPr>
                <w:lang w:val="en-GB"/>
              </w:rPr>
              <w:t xml:space="preserve">Total amount of SCR calculated considering technical provisions including the adjustments due to the </w:t>
            </w:r>
            <w:ins w:id="352" w:author="Author">
              <w:r w:rsidR="000D5A6A">
                <w:rPr>
                  <w:lang w:val="en-GB"/>
                </w:rPr>
                <w:t>LTG</w:t>
              </w:r>
            </w:ins>
            <w:del w:id="353" w:author="Author">
              <w:r w:rsidRPr="004E5748" w:rsidDel="000D5A6A">
                <w:rPr>
                  <w:lang w:val="en-GB"/>
                </w:rPr>
                <w:delText xml:space="preserve">long term guarantee </w:delText>
              </w:r>
            </w:del>
            <w:ins w:id="354" w:author="Author">
              <w:r w:rsidR="000D5A6A">
                <w:rPr>
                  <w:lang w:val="en-GB"/>
                </w:rPr>
                <w:t xml:space="preserve"> </w:t>
              </w:r>
            </w:ins>
            <w:r w:rsidRPr="004E5748">
              <w:rPr>
                <w:lang w:val="en-GB"/>
              </w:rPr>
              <w:t>measures and transitional measures</w:t>
            </w:r>
          </w:p>
        </w:tc>
      </w:tr>
      <w:tr w:rsidR="00251357" w:rsidRPr="00846C12" w14:paraId="4DFD305E" w14:textId="77777777" w:rsidTr="00ED4170">
        <w:trPr>
          <w:ins w:id="355" w:author="Author"/>
        </w:trPr>
        <w:tc>
          <w:tcPr>
            <w:tcW w:w="1671" w:type="dxa"/>
            <w:tcBorders>
              <w:top w:val="single" w:sz="2" w:space="0" w:color="auto"/>
              <w:left w:val="single" w:sz="2" w:space="0" w:color="auto"/>
              <w:bottom w:val="single" w:sz="2" w:space="0" w:color="auto"/>
              <w:right w:val="single" w:sz="2" w:space="0" w:color="auto"/>
            </w:tcBorders>
          </w:tcPr>
          <w:p w14:paraId="439689A0" w14:textId="35F1205A" w:rsidR="00251357" w:rsidRPr="004E5748" w:rsidRDefault="00251357" w:rsidP="00251357">
            <w:pPr>
              <w:pStyle w:val="NormalLeft"/>
              <w:rPr>
                <w:ins w:id="356" w:author="Author"/>
                <w:lang w:val="en-GB"/>
              </w:rPr>
            </w:pPr>
            <w:ins w:id="357" w:author="Author">
              <w:r w:rsidRPr="001669F9">
                <w:rPr>
                  <w:lang w:val="en-GB"/>
                </w:rPr>
                <w:t>C0014/R0090</w:t>
              </w:r>
            </w:ins>
          </w:p>
        </w:tc>
        <w:tc>
          <w:tcPr>
            <w:tcW w:w="1672" w:type="dxa"/>
            <w:tcBorders>
              <w:top w:val="single" w:sz="2" w:space="0" w:color="auto"/>
              <w:left w:val="single" w:sz="2" w:space="0" w:color="auto"/>
              <w:bottom w:val="single" w:sz="2" w:space="0" w:color="auto"/>
              <w:right w:val="single" w:sz="2" w:space="0" w:color="auto"/>
            </w:tcBorders>
          </w:tcPr>
          <w:p w14:paraId="012A9479" w14:textId="7E72DFFA" w:rsidR="00251357" w:rsidRPr="004E5748" w:rsidRDefault="00251357" w:rsidP="00251357">
            <w:pPr>
              <w:pStyle w:val="NormalLeft"/>
              <w:rPr>
                <w:ins w:id="358" w:author="Author"/>
                <w:lang w:val="en-GB"/>
              </w:rPr>
            </w:pPr>
            <w:ins w:id="359" w:author="Author">
              <w:r w:rsidRPr="001669F9">
                <w:rPr>
                  <w:lang w:val="en-GB"/>
                </w:rPr>
                <w:t xml:space="preserve">Impact of phasing-in mechanism for </w:t>
              </w:r>
              <w:r w:rsidRPr="001669F9">
                <w:rPr>
                  <w:lang w:val="en-GB"/>
                </w:rPr>
                <w:lastRenderedPageBreak/>
                <w:t>extrapolation — Solvency Capital Requirement</w:t>
              </w:r>
            </w:ins>
          </w:p>
        </w:tc>
        <w:tc>
          <w:tcPr>
            <w:tcW w:w="5943" w:type="dxa"/>
            <w:tcBorders>
              <w:top w:val="single" w:sz="2" w:space="0" w:color="auto"/>
              <w:left w:val="single" w:sz="2" w:space="0" w:color="auto"/>
              <w:bottom w:val="single" w:sz="2" w:space="0" w:color="auto"/>
              <w:right w:val="single" w:sz="2" w:space="0" w:color="auto"/>
            </w:tcBorders>
          </w:tcPr>
          <w:p w14:paraId="18077E5F" w14:textId="77777777" w:rsidR="00251357" w:rsidRPr="001669F9" w:rsidRDefault="00251357" w:rsidP="00251357">
            <w:pPr>
              <w:pStyle w:val="NormalLeft"/>
              <w:rPr>
                <w:ins w:id="360" w:author="Author"/>
                <w:lang w:val="en-GB"/>
              </w:rPr>
            </w:pPr>
            <w:ins w:id="361" w:author="Author">
              <w:r w:rsidRPr="001669F9">
                <w:rPr>
                  <w:lang w:val="en-GB"/>
                </w:rPr>
                <w:lastRenderedPageBreak/>
                <w:t xml:space="preserve">Amount of the adjustment to the </w:t>
              </w:r>
              <w:r>
                <w:rPr>
                  <w:lang w:val="en-GB"/>
                </w:rPr>
                <w:t xml:space="preserve">position of </w:t>
              </w:r>
              <w:r w:rsidRPr="001669F9">
                <w:rPr>
                  <w:lang w:val="en-GB"/>
                </w:rPr>
                <w:t>SCR due to the application of the phasing-in mechanism for extrapolation.</w:t>
              </w:r>
            </w:ins>
          </w:p>
          <w:p w14:paraId="598E9529" w14:textId="7287C26C" w:rsidR="00251357" w:rsidRPr="004E5748" w:rsidRDefault="00251357" w:rsidP="00251357">
            <w:pPr>
              <w:pStyle w:val="NormalLeft"/>
              <w:rPr>
                <w:ins w:id="362" w:author="Author"/>
                <w:lang w:val="en-GB"/>
              </w:rPr>
            </w:pPr>
            <w:ins w:id="363" w:author="Author">
              <w:r>
                <w:rPr>
                  <w:lang w:val="en-GB"/>
                </w:rPr>
                <w:lastRenderedPageBreak/>
                <w:t>T</w:t>
              </w:r>
              <w:r>
                <w:t>he calculation of this amount shall be performed in accordance with the instructions set out in C0014/R0010.</w:t>
              </w:r>
            </w:ins>
          </w:p>
        </w:tc>
      </w:tr>
      <w:tr w:rsidR="00F672D2" w:rsidRPr="00846C12" w14:paraId="6A357094" w14:textId="77777777" w:rsidTr="00ED4170">
        <w:tc>
          <w:tcPr>
            <w:tcW w:w="1671" w:type="dxa"/>
            <w:tcBorders>
              <w:top w:val="single" w:sz="2" w:space="0" w:color="auto"/>
              <w:left w:val="single" w:sz="2" w:space="0" w:color="auto"/>
              <w:bottom w:val="single" w:sz="2" w:space="0" w:color="auto"/>
              <w:right w:val="single" w:sz="2" w:space="0" w:color="auto"/>
            </w:tcBorders>
          </w:tcPr>
          <w:p w14:paraId="2D326A8E" w14:textId="77777777" w:rsidR="00FF5BA6" w:rsidRPr="004E5748" w:rsidRDefault="00FF5BA6" w:rsidP="00FF0B3F">
            <w:pPr>
              <w:pStyle w:val="NormalLeft"/>
              <w:rPr>
                <w:lang w:val="en-GB"/>
              </w:rPr>
            </w:pPr>
            <w:r w:rsidRPr="004E5748">
              <w:rPr>
                <w:lang w:val="en-GB"/>
              </w:rPr>
              <w:lastRenderedPageBreak/>
              <w:t>C0030/R0090</w:t>
            </w:r>
          </w:p>
        </w:tc>
        <w:tc>
          <w:tcPr>
            <w:tcW w:w="1672" w:type="dxa"/>
            <w:tcBorders>
              <w:top w:val="single" w:sz="2" w:space="0" w:color="auto"/>
              <w:left w:val="single" w:sz="2" w:space="0" w:color="auto"/>
              <w:bottom w:val="single" w:sz="2" w:space="0" w:color="auto"/>
              <w:right w:val="single" w:sz="2" w:space="0" w:color="auto"/>
            </w:tcBorders>
          </w:tcPr>
          <w:p w14:paraId="022E9F4F" w14:textId="4B19BCC5" w:rsidR="00FF5BA6" w:rsidRPr="004E5748" w:rsidRDefault="00FF5BA6" w:rsidP="00FF0B3F">
            <w:pPr>
              <w:pStyle w:val="NormalLeft"/>
              <w:rPr>
                <w:lang w:val="en-GB"/>
              </w:rPr>
            </w:pPr>
            <w:r w:rsidRPr="004E5748">
              <w:rPr>
                <w:lang w:val="en-GB"/>
              </w:rPr>
              <w:t xml:space="preserve">Impact of transitional on technical provisions — </w:t>
            </w:r>
            <w:r w:rsidR="00170013" w:rsidRPr="004E5748">
              <w:rPr>
                <w:lang w:val="en-GB"/>
              </w:rPr>
              <w:t>Solvency Capital Requirement</w:t>
            </w:r>
          </w:p>
        </w:tc>
        <w:tc>
          <w:tcPr>
            <w:tcW w:w="5943" w:type="dxa"/>
            <w:tcBorders>
              <w:top w:val="single" w:sz="2" w:space="0" w:color="auto"/>
              <w:left w:val="single" w:sz="2" w:space="0" w:color="auto"/>
              <w:bottom w:val="single" w:sz="2" w:space="0" w:color="auto"/>
              <w:right w:val="single" w:sz="2" w:space="0" w:color="auto"/>
            </w:tcBorders>
          </w:tcPr>
          <w:p w14:paraId="51A24562" w14:textId="06C840C0" w:rsidR="00FF5BA6" w:rsidRPr="004E5748" w:rsidRDefault="00FF5BA6" w:rsidP="00FF0B3F">
            <w:pPr>
              <w:pStyle w:val="NormalLeft"/>
              <w:rPr>
                <w:lang w:val="en-GB"/>
              </w:rPr>
            </w:pPr>
            <w:r w:rsidRPr="004E5748">
              <w:rPr>
                <w:lang w:val="en-GB"/>
              </w:rPr>
              <w:t xml:space="preserve">Amount of the adjustment to the </w:t>
            </w:r>
            <w:ins w:id="364" w:author="Author">
              <w:r w:rsidR="000D5A6A">
                <w:rPr>
                  <w:lang w:val="en-GB"/>
                </w:rPr>
                <w:t xml:space="preserve">position of </w:t>
              </w:r>
            </w:ins>
            <w:r w:rsidRPr="004E5748">
              <w:rPr>
                <w:lang w:val="en-GB"/>
              </w:rPr>
              <w:t>SCR due to the application of the transitional deduction to technical provisions.</w:t>
            </w:r>
          </w:p>
          <w:p w14:paraId="594C9678" w14:textId="331FFAE5" w:rsidR="00FF5BA6" w:rsidRPr="004E5748" w:rsidRDefault="000D5A6A" w:rsidP="00FF0B3F">
            <w:pPr>
              <w:pStyle w:val="NormalLeft"/>
              <w:rPr>
                <w:lang w:val="en-GB"/>
              </w:rPr>
            </w:pPr>
            <w:ins w:id="365" w:author="Author">
              <w:r>
                <w:rPr>
                  <w:lang w:val="en-GB"/>
                </w:rPr>
                <w:t>T</w:t>
              </w:r>
              <w:r>
                <w:t>he calculation of this amount shall be performed in accordance with the instructions set out in C0030/R0010.</w:t>
              </w:r>
            </w:ins>
            <w:del w:id="366" w:author="Author">
              <w:r w:rsidR="00FF5BA6" w:rsidRPr="004E5748" w:rsidDel="000D5A6A">
                <w:rPr>
                  <w:lang w:val="en-GB"/>
                </w:rPr>
                <w:delText xml:space="preserve">It shall be the difference between the SCR calculated considering technical provisions without transitional deduction to technical provisions and </w:delText>
              </w:r>
              <w:r w:rsidR="009A5711" w:rsidDel="000D5A6A">
                <w:rPr>
                  <w:lang w:val="en-GB"/>
                </w:rPr>
                <w:delText>t</w:delText>
              </w:r>
              <w:r w:rsidR="009A5711" w:rsidRPr="004E5748" w:rsidDel="000D5A6A">
                <w:rPr>
                  <w:lang w:val="en-GB"/>
                </w:rPr>
                <w:delText>he SCR calculated</w:delText>
              </w:r>
              <w:r w:rsidR="00FF5BA6" w:rsidRPr="004E5748" w:rsidDel="000D5A6A">
                <w:rPr>
                  <w:lang w:val="en-GB"/>
                </w:rPr>
                <w:delText>considering technical provisions with LTG and transitional measures.</w:delText>
              </w:r>
            </w:del>
          </w:p>
        </w:tc>
      </w:tr>
      <w:tr w:rsidR="00F672D2" w:rsidRPr="00846C12" w14:paraId="41D5615F" w14:textId="77777777" w:rsidTr="00ED4170">
        <w:tc>
          <w:tcPr>
            <w:tcW w:w="1671" w:type="dxa"/>
            <w:tcBorders>
              <w:top w:val="single" w:sz="2" w:space="0" w:color="auto"/>
              <w:left w:val="single" w:sz="2" w:space="0" w:color="auto"/>
              <w:bottom w:val="single" w:sz="2" w:space="0" w:color="auto"/>
              <w:right w:val="single" w:sz="2" w:space="0" w:color="auto"/>
            </w:tcBorders>
          </w:tcPr>
          <w:p w14:paraId="1F2CC8B1" w14:textId="75F76227" w:rsidR="00FF5BA6" w:rsidRPr="004E5748" w:rsidRDefault="00FF5BA6" w:rsidP="00FF0B3F">
            <w:pPr>
              <w:pStyle w:val="NormalLeft"/>
              <w:rPr>
                <w:lang w:val="en-GB"/>
              </w:rPr>
            </w:pPr>
            <w:r w:rsidRPr="004E5748">
              <w:rPr>
                <w:lang w:val="en-GB"/>
              </w:rPr>
              <w:t>C0050/R0090 </w:t>
            </w:r>
            <w:r w:rsidR="00FF0B3F" w:rsidRPr="004E5748">
              <w:rPr>
                <w:lang w:val="en-GB"/>
              </w:rPr>
              <w:t xml:space="preserve"> </w:t>
            </w:r>
          </w:p>
        </w:tc>
        <w:tc>
          <w:tcPr>
            <w:tcW w:w="1672" w:type="dxa"/>
            <w:tcBorders>
              <w:top w:val="single" w:sz="2" w:space="0" w:color="auto"/>
              <w:left w:val="single" w:sz="2" w:space="0" w:color="auto"/>
              <w:bottom w:val="single" w:sz="2" w:space="0" w:color="auto"/>
              <w:right w:val="single" w:sz="2" w:space="0" w:color="auto"/>
            </w:tcBorders>
          </w:tcPr>
          <w:p w14:paraId="141BE97F" w14:textId="00A6AEEC" w:rsidR="00FF5BA6" w:rsidRPr="004E5748" w:rsidRDefault="00FF5BA6" w:rsidP="00FF0B3F">
            <w:pPr>
              <w:pStyle w:val="NormalLeft"/>
              <w:rPr>
                <w:lang w:val="en-GB"/>
              </w:rPr>
            </w:pPr>
            <w:r w:rsidRPr="004E5748">
              <w:rPr>
                <w:lang w:val="en-GB"/>
              </w:rPr>
              <w:t xml:space="preserve">Impact of transitional on interest rate — </w:t>
            </w:r>
            <w:r w:rsidR="00170013" w:rsidRPr="004E5748">
              <w:rPr>
                <w:lang w:val="en-GB"/>
              </w:rPr>
              <w:t>Solvency Capital Requirement</w:t>
            </w:r>
          </w:p>
        </w:tc>
        <w:tc>
          <w:tcPr>
            <w:tcW w:w="5943" w:type="dxa"/>
            <w:tcBorders>
              <w:top w:val="single" w:sz="2" w:space="0" w:color="auto"/>
              <w:left w:val="single" w:sz="2" w:space="0" w:color="auto"/>
              <w:bottom w:val="single" w:sz="2" w:space="0" w:color="auto"/>
              <w:right w:val="single" w:sz="2" w:space="0" w:color="auto"/>
            </w:tcBorders>
          </w:tcPr>
          <w:p w14:paraId="0DD973A6" w14:textId="33754FCD" w:rsidR="00FF5BA6" w:rsidRPr="004E5748" w:rsidRDefault="00FF5BA6" w:rsidP="00FF0B3F">
            <w:pPr>
              <w:pStyle w:val="NormalLeft"/>
              <w:rPr>
                <w:lang w:val="en-GB"/>
              </w:rPr>
            </w:pPr>
            <w:r w:rsidRPr="004E5748">
              <w:rPr>
                <w:lang w:val="en-GB"/>
              </w:rPr>
              <w:t xml:space="preserve">Amount of the adjustment to the </w:t>
            </w:r>
            <w:ins w:id="367" w:author="Author">
              <w:r w:rsidR="000D5A6A">
                <w:rPr>
                  <w:lang w:val="en-GB"/>
                </w:rPr>
                <w:t xml:space="preserve">position of </w:t>
              </w:r>
            </w:ins>
            <w:r w:rsidRPr="004E5748">
              <w:rPr>
                <w:lang w:val="en-GB"/>
              </w:rPr>
              <w:t>SCR due to the application of the transitional adjustment to the relevant risk-free interest rate term structure.</w:t>
            </w:r>
          </w:p>
          <w:p w14:paraId="6A3657DB" w14:textId="2C25EB80" w:rsidR="00FF5BA6" w:rsidRPr="004E5748" w:rsidRDefault="000D5A6A" w:rsidP="00FF0B3F">
            <w:pPr>
              <w:pStyle w:val="NormalLeft"/>
              <w:rPr>
                <w:lang w:val="en-GB"/>
              </w:rPr>
            </w:pPr>
            <w:ins w:id="368" w:author="Author">
              <w:r>
                <w:rPr>
                  <w:lang w:val="en-GB"/>
                </w:rPr>
                <w:t>T</w:t>
              </w:r>
              <w:r>
                <w:t>he calculation of this amount shall be performed in accordance with the instructions set out in C0050/R0010.</w:t>
              </w:r>
            </w:ins>
            <w:del w:id="369" w:author="Author">
              <w:r w:rsidR="00FF5BA6" w:rsidRPr="004E5748" w:rsidDel="000D5A6A">
                <w:rPr>
                  <w:lang w:val="en-GB"/>
                </w:rPr>
                <w:delText>It shall be the difference between the SCR calculated considering the technical provisions without transitional adjustment to the relevant risk-free interest rate term structure and the SCR calculated with the technical provisions without transitional on technical provisions. </w:delText>
              </w:r>
              <w:r w:rsidR="00FF0B3F" w:rsidRPr="004E5748" w:rsidDel="000D5A6A">
                <w:rPr>
                  <w:lang w:val="en-GB"/>
                </w:rPr>
                <w:delText xml:space="preserve"> </w:delText>
              </w:r>
            </w:del>
          </w:p>
        </w:tc>
      </w:tr>
      <w:tr w:rsidR="00251357" w:rsidRPr="00846C12" w14:paraId="45AD9114" w14:textId="77777777" w:rsidTr="00ED4170">
        <w:trPr>
          <w:ins w:id="370" w:author="Author"/>
        </w:trPr>
        <w:tc>
          <w:tcPr>
            <w:tcW w:w="1671" w:type="dxa"/>
            <w:tcBorders>
              <w:top w:val="single" w:sz="2" w:space="0" w:color="auto"/>
              <w:left w:val="single" w:sz="2" w:space="0" w:color="auto"/>
              <w:bottom w:val="single" w:sz="2" w:space="0" w:color="auto"/>
              <w:right w:val="single" w:sz="2" w:space="0" w:color="auto"/>
            </w:tcBorders>
          </w:tcPr>
          <w:p w14:paraId="638AB8E8" w14:textId="65FADE44" w:rsidR="00251357" w:rsidRPr="004E5748" w:rsidRDefault="00251357" w:rsidP="00251357">
            <w:pPr>
              <w:pStyle w:val="NormalLeft"/>
              <w:rPr>
                <w:ins w:id="371" w:author="Author"/>
                <w:lang w:val="en-GB"/>
              </w:rPr>
            </w:pPr>
            <w:ins w:id="372" w:author="Author">
              <w:r w:rsidRPr="001669F9">
                <w:rPr>
                  <w:lang w:val="en-GB"/>
                </w:rPr>
                <w:t>C00</w:t>
              </w:r>
              <w:r>
                <w:rPr>
                  <w:lang w:val="en-GB"/>
                </w:rPr>
                <w:t>54</w:t>
              </w:r>
              <w:r w:rsidRPr="001669F9">
                <w:rPr>
                  <w:lang w:val="en-GB"/>
                </w:rPr>
                <w:t>/R0090</w:t>
              </w:r>
            </w:ins>
          </w:p>
        </w:tc>
        <w:tc>
          <w:tcPr>
            <w:tcW w:w="1672" w:type="dxa"/>
            <w:tcBorders>
              <w:top w:val="single" w:sz="2" w:space="0" w:color="auto"/>
              <w:left w:val="single" w:sz="2" w:space="0" w:color="auto"/>
              <w:bottom w:val="single" w:sz="2" w:space="0" w:color="auto"/>
              <w:right w:val="single" w:sz="2" w:space="0" w:color="auto"/>
            </w:tcBorders>
          </w:tcPr>
          <w:p w14:paraId="5BE4833B" w14:textId="642DBA48" w:rsidR="00251357" w:rsidRPr="004E5748" w:rsidRDefault="00251357" w:rsidP="00251357">
            <w:pPr>
              <w:pStyle w:val="NormalLeft"/>
              <w:rPr>
                <w:ins w:id="373" w:author="Author"/>
                <w:lang w:val="en-GB"/>
              </w:rPr>
            </w:pPr>
            <w:ins w:id="374" w:author="Author">
              <w:r w:rsidRPr="001669F9">
                <w:rPr>
                  <w:lang w:val="en-GB"/>
                </w:rPr>
                <w:t xml:space="preserve">Impact of all </w:t>
              </w:r>
              <w:proofErr w:type="spellStart"/>
              <w:r w:rsidRPr="001669F9">
                <w:rPr>
                  <w:lang w:val="en-GB"/>
                </w:rPr>
                <w:t>transitionals</w:t>
              </w:r>
              <w:proofErr w:type="spellEnd"/>
              <w:r w:rsidRPr="001669F9">
                <w:rPr>
                  <w:lang w:val="en-GB"/>
                </w:rPr>
                <w:t xml:space="preserve"> — Solvency Capital Requirement</w:t>
              </w:r>
            </w:ins>
          </w:p>
        </w:tc>
        <w:tc>
          <w:tcPr>
            <w:tcW w:w="5943" w:type="dxa"/>
            <w:tcBorders>
              <w:top w:val="single" w:sz="2" w:space="0" w:color="auto"/>
              <w:left w:val="single" w:sz="2" w:space="0" w:color="auto"/>
              <w:bottom w:val="single" w:sz="2" w:space="0" w:color="auto"/>
              <w:right w:val="single" w:sz="2" w:space="0" w:color="auto"/>
            </w:tcBorders>
          </w:tcPr>
          <w:p w14:paraId="4950455B" w14:textId="77777777" w:rsidR="00251357" w:rsidRPr="001669F9" w:rsidRDefault="00251357" w:rsidP="00251357">
            <w:pPr>
              <w:pStyle w:val="NormalLeft"/>
              <w:rPr>
                <w:ins w:id="375" w:author="Author"/>
                <w:lang w:val="en-GB"/>
              </w:rPr>
            </w:pPr>
            <w:ins w:id="376" w:author="Author">
              <w:r w:rsidRPr="001669F9">
                <w:rPr>
                  <w:lang w:val="en-GB"/>
                </w:rPr>
                <w:t xml:space="preserve">Amount of the adjustment to the </w:t>
              </w:r>
              <w:r>
                <w:rPr>
                  <w:lang w:val="en-GB"/>
                </w:rPr>
                <w:t xml:space="preserve">position of </w:t>
              </w:r>
              <w:r w:rsidRPr="001669F9">
                <w:rPr>
                  <w:lang w:val="en-GB"/>
                </w:rPr>
                <w:t>SCR due to the application of all transitional measures including the phasing-in mechanism for extrapolation.</w:t>
              </w:r>
            </w:ins>
          </w:p>
          <w:p w14:paraId="688B5E4D" w14:textId="27818ECC" w:rsidR="00251357" w:rsidRPr="004E5748" w:rsidRDefault="00251357" w:rsidP="00251357">
            <w:pPr>
              <w:pStyle w:val="NormalLeft"/>
              <w:rPr>
                <w:ins w:id="377" w:author="Author"/>
                <w:lang w:val="en-GB"/>
              </w:rPr>
            </w:pPr>
            <w:ins w:id="378" w:author="Author">
              <w:r>
                <w:rPr>
                  <w:lang w:val="en-GB"/>
                </w:rPr>
                <w:t>T</w:t>
              </w:r>
              <w:r>
                <w:t>he calculation of this amount shall be performed in accordance with the instructions set out in C0054/R0010.</w:t>
              </w:r>
            </w:ins>
          </w:p>
        </w:tc>
      </w:tr>
      <w:tr w:rsidR="00F672D2" w:rsidRPr="00846C12" w14:paraId="7EA31FC0" w14:textId="77777777" w:rsidTr="00ED4170">
        <w:tc>
          <w:tcPr>
            <w:tcW w:w="1671" w:type="dxa"/>
            <w:tcBorders>
              <w:top w:val="single" w:sz="2" w:space="0" w:color="auto"/>
              <w:left w:val="single" w:sz="2" w:space="0" w:color="auto"/>
              <w:bottom w:val="single" w:sz="2" w:space="0" w:color="auto"/>
              <w:right w:val="single" w:sz="2" w:space="0" w:color="auto"/>
            </w:tcBorders>
          </w:tcPr>
          <w:p w14:paraId="32055A2C" w14:textId="237B310C" w:rsidR="00FF5BA6" w:rsidRPr="004E5748" w:rsidRDefault="00FF5BA6" w:rsidP="00FF0B3F">
            <w:pPr>
              <w:pStyle w:val="NormalLeft"/>
              <w:rPr>
                <w:lang w:val="en-GB"/>
              </w:rPr>
            </w:pPr>
            <w:r w:rsidRPr="004E5748">
              <w:rPr>
                <w:lang w:val="en-GB"/>
              </w:rPr>
              <w:t>C0070/R0090 </w:t>
            </w:r>
            <w:r w:rsidR="00FF0B3F" w:rsidRPr="004E5748">
              <w:rPr>
                <w:lang w:val="en-GB"/>
              </w:rPr>
              <w:t xml:space="preserve"> </w:t>
            </w:r>
          </w:p>
        </w:tc>
        <w:tc>
          <w:tcPr>
            <w:tcW w:w="1672" w:type="dxa"/>
            <w:tcBorders>
              <w:top w:val="single" w:sz="2" w:space="0" w:color="auto"/>
              <w:left w:val="single" w:sz="2" w:space="0" w:color="auto"/>
              <w:bottom w:val="single" w:sz="2" w:space="0" w:color="auto"/>
              <w:right w:val="single" w:sz="2" w:space="0" w:color="auto"/>
            </w:tcBorders>
          </w:tcPr>
          <w:p w14:paraId="1261099A" w14:textId="7E29D988" w:rsidR="00FF5BA6" w:rsidRPr="004E5748" w:rsidRDefault="00FF5BA6" w:rsidP="00FF0B3F">
            <w:pPr>
              <w:pStyle w:val="NormalLeft"/>
              <w:rPr>
                <w:lang w:val="en-GB"/>
              </w:rPr>
            </w:pPr>
            <w:r w:rsidRPr="004E5748">
              <w:rPr>
                <w:lang w:val="en-GB"/>
              </w:rPr>
              <w:t xml:space="preserve">Impact of volatility adjustment set to zero — </w:t>
            </w:r>
            <w:r w:rsidR="00170013" w:rsidRPr="004E5748">
              <w:rPr>
                <w:lang w:val="en-GB"/>
              </w:rPr>
              <w:t>Solvency Capital Requirement</w:t>
            </w:r>
          </w:p>
        </w:tc>
        <w:tc>
          <w:tcPr>
            <w:tcW w:w="5943" w:type="dxa"/>
            <w:tcBorders>
              <w:top w:val="single" w:sz="2" w:space="0" w:color="auto"/>
              <w:left w:val="single" w:sz="2" w:space="0" w:color="auto"/>
              <w:bottom w:val="single" w:sz="2" w:space="0" w:color="auto"/>
              <w:right w:val="single" w:sz="2" w:space="0" w:color="auto"/>
            </w:tcBorders>
          </w:tcPr>
          <w:p w14:paraId="2FBA1497" w14:textId="5C36E2DD" w:rsidR="00FF5BA6" w:rsidRPr="004E5748" w:rsidRDefault="00FF5BA6" w:rsidP="00FF0B3F">
            <w:pPr>
              <w:pStyle w:val="NormalLeft"/>
              <w:rPr>
                <w:lang w:val="en-GB"/>
              </w:rPr>
            </w:pPr>
            <w:r w:rsidRPr="004E5748">
              <w:rPr>
                <w:lang w:val="en-GB"/>
              </w:rPr>
              <w:t xml:space="preserve">Amount of the adjustment to the </w:t>
            </w:r>
            <w:ins w:id="379" w:author="Author">
              <w:r w:rsidR="000D5A6A">
                <w:rPr>
                  <w:lang w:val="en-GB"/>
                </w:rPr>
                <w:t xml:space="preserve">position of </w:t>
              </w:r>
            </w:ins>
            <w:r w:rsidRPr="004E5748">
              <w:rPr>
                <w:lang w:val="en-GB"/>
              </w:rPr>
              <w:t>SCR due to the application of the volatility adjustment. It shall reflect the impact of setting the volatility adjustment to zero.</w:t>
            </w:r>
          </w:p>
          <w:p w14:paraId="10B4AED0" w14:textId="69F00737" w:rsidR="00FF5BA6" w:rsidRPr="004E5748" w:rsidRDefault="000D5A6A" w:rsidP="00FF0B3F">
            <w:pPr>
              <w:pStyle w:val="NormalLeft"/>
              <w:rPr>
                <w:lang w:val="en-GB"/>
              </w:rPr>
            </w:pPr>
            <w:ins w:id="380" w:author="Author">
              <w:r>
                <w:rPr>
                  <w:lang w:val="en-GB"/>
                </w:rPr>
                <w:t>T</w:t>
              </w:r>
              <w:r>
                <w:t>he calculation of this amount shall be performed in accordance with the instructions set out in C0070/R0010.</w:t>
              </w:r>
            </w:ins>
            <w:del w:id="381" w:author="Author">
              <w:r w:rsidR="00FF5BA6" w:rsidRPr="004E5748" w:rsidDel="000D5A6A">
                <w:rPr>
                  <w:lang w:val="en-GB"/>
                </w:rPr>
                <w:delText>It shall be the difference between the SCR considering technical provisions without volatility adjustment and without other transitional measures and the SCR considering technical provisions without transitional adjustment to the relevant risk free interest rate term structure. </w:delText>
              </w:r>
              <w:r w:rsidR="00FF0B3F" w:rsidRPr="004E5748" w:rsidDel="000D5A6A">
                <w:rPr>
                  <w:lang w:val="en-GB"/>
                </w:rPr>
                <w:delText xml:space="preserve"> </w:delText>
              </w:r>
            </w:del>
          </w:p>
        </w:tc>
      </w:tr>
      <w:tr w:rsidR="00F672D2" w:rsidRPr="00846C12" w14:paraId="29017717" w14:textId="77777777" w:rsidTr="00ED4170">
        <w:tc>
          <w:tcPr>
            <w:tcW w:w="1671" w:type="dxa"/>
            <w:tcBorders>
              <w:top w:val="single" w:sz="2" w:space="0" w:color="auto"/>
              <w:left w:val="single" w:sz="2" w:space="0" w:color="auto"/>
              <w:bottom w:val="single" w:sz="2" w:space="0" w:color="auto"/>
              <w:right w:val="single" w:sz="2" w:space="0" w:color="auto"/>
            </w:tcBorders>
          </w:tcPr>
          <w:p w14:paraId="5305FFCF" w14:textId="1AF3BE7E" w:rsidR="00FF5BA6" w:rsidRPr="004E5748" w:rsidRDefault="00FF5BA6" w:rsidP="00FF0B3F">
            <w:pPr>
              <w:pStyle w:val="NormalLeft"/>
              <w:rPr>
                <w:lang w:val="en-GB"/>
              </w:rPr>
            </w:pPr>
            <w:r w:rsidRPr="004E5748">
              <w:rPr>
                <w:lang w:val="en-GB"/>
              </w:rPr>
              <w:t>C0090/R0090 </w:t>
            </w:r>
            <w:r w:rsidR="00FF0B3F" w:rsidRPr="004E5748">
              <w:rPr>
                <w:lang w:val="en-GB"/>
              </w:rPr>
              <w:t xml:space="preserve"> </w:t>
            </w:r>
          </w:p>
        </w:tc>
        <w:tc>
          <w:tcPr>
            <w:tcW w:w="1672" w:type="dxa"/>
            <w:tcBorders>
              <w:top w:val="single" w:sz="2" w:space="0" w:color="auto"/>
              <w:left w:val="single" w:sz="2" w:space="0" w:color="auto"/>
              <w:bottom w:val="single" w:sz="2" w:space="0" w:color="auto"/>
              <w:right w:val="single" w:sz="2" w:space="0" w:color="auto"/>
            </w:tcBorders>
          </w:tcPr>
          <w:p w14:paraId="28339A2B" w14:textId="268B3F44" w:rsidR="00FF5BA6" w:rsidRPr="004E5748" w:rsidRDefault="00FF5BA6" w:rsidP="00FF0B3F">
            <w:pPr>
              <w:pStyle w:val="NormalLeft"/>
              <w:rPr>
                <w:lang w:val="en-GB"/>
              </w:rPr>
            </w:pPr>
            <w:r w:rsidRPr="004E5748">
              <w:rPr>
                <w:lang w:val="en-GB"/>
              </w:rPr>
              <w:t xml:space="preserve">Impact of matching </w:t>
            </w:r>
            <w:r w:rsidRPr="004E5748">
              <w:rPr>
                <w:lang w:val="en-GB"/>
              </w:rPr>
              <w:lastRenderedPageBreak/>
              <w:t>adj</w:t>
            </w:r>
            <w:r w:rsidR="00FF0B3F" w:rsidRPr="004E5748">
              <w:rPr>
                <w:lang w:val="en-GB"/>
              </w:rPr>
              <w:t xml:space="preserve">ustment set to zero — </w:t>
            </w:r>
            <w:r w:rsidR="00170013" w:rsidRPr="004E5748">
              <w:rPr>
                <w:lang w:val="en-GB"/>
              </w:rPr>
              <w:t>Solvency Capital Requirement</w:t>
            </w:r>
          </w:p>
        </w:tc>
        <w:tc>
          <w:tcPr>
            <w:tcW w:w="5943" w:type="dxa"/>
            <w:tcBorders>
              <w:top w:val="single" w:sz="2" w:space="0" w:color="auto"/>
              <w:left w:val="single" w:sz="2" w:space="0" w:color="auto"/>
              <w:bottom w:val="single" w:sz="2" w:space="0" w:color="auto"/>
              <w:right w:val="single" w:sz="2" w:space="0" w:color="auto"/>
            </w:tcBorders>
          </w:tcPr>
          <w:p w14:paraId="5EAE21A9" w14:textId="457CF844" w:rsidR="00FF5BA6" w:rsidRPr="004E5748" w:rsidRDefault="00FF5BA6" w:rsidP="00FF0B3F">
            <w:pPr>
              <w:pStyle w:val="NormalLeft"/>
              <w:rPr>
                <w:lang w:val="en-GB"/>
              </w:rPr>
            </w:pPr>
            <w:r w:rsidRPr="004E5748">
              <w:rPr>
                <w:lang w:val="en-GB"/>
              </w:rPr>
              <w:lastRenderedPageBreak/>
              <w:t xml:space="preserve">Amount of the adjustment to the </w:t>
            </w:r>
            <w:ins w:id="382" w:author="Author">
              <w:r w:rsidR="000D5A6A">
                <w:rPr>
                  <w:lang w:val="en-GB"/>
                </w:rPr>
                <w:t xml:space="preserve">position of </w:t>
              </w:r>
            </w:ins>
            <w:r w:rsidRPr="004E5748">
              <w:rPr>
                <w:lang w:val="en-GB"/>
              </w:rPr>
              <w:t xml:space="preserve">SCR due to the application of the matching adjustment. It shall include the </w:t>
            </w:r>
            <w:r w:rsidRPr="004E5748">
              <w:rPr>
                <w:lang w:val="en-GB"/>
              </w:rPr>
              <w:lastRenderedPageBreak/>
              <w:t>impact of setting the volatility adjustment and the matching adjustment to zero.</w:t>
            </w:r>
          </w:p>
          <w:p w14:paraId="594E3985" w14:textId="714FFF6F" w:rsidR="00FF5BA6" w:rsidRPr="004E5748" w:rsidRDefault="000D5A6A" w:rsidP="00FF0B3F">
            <w:pPr>
              <w:pStyle w:val="NormalLeft"/>
              <w:rPr>
                <w:lang w:val="en-GB"/>
              </w:rPr>
            </w:pPr>
            <w:ins w:id="383" w:author="Author">
              <w:r>
                <w:rPr>
                  <w:lang w:val="en-GB"/>
                </w:rPr>
                <w:t>T</w:t>
              </w:r>
              <w:r>
                <w:t>he calculation of this amount shall be performed in accordance with the instructions set out in C0090/R0010.</w:t>
              </w:r>
            </w:ins>
            <w:del w:id="384" w:author="Author">
              <w:r w:rsidR="00FF5BA6" w:rsidRPr="004E5748" w:rsidDel="000D5A6A">
                <w:rPr>
                  <w:lang w:val="en-GB"/>
                </w:rPr>
                <w:delText>It shall be the difference between the SCR calculated considering technical provisions without matching adjustment and without all the other transitional measures and the SCR considering technical provisions without volatility adjustment and without other transitional measures. </w:delText>
              </w:r>
              <w:r w:rsidR="00FF0B3F" w:rsidRPr="004E5748" w:rsidDel="000D5A6A">
                <w:rPr>
                  <w:lang w:val="en-GB"/>
                </w:rPr>
                <w:delText xml:space="preserve"> </w:delText>
              </w:r>
            </w:del>
          </w:p>
        </w:tc>
      </w:tr>
      <w:tr w:rsidR="00F672D2" w:rsidRPr="00846C12" w14:paraId="14026F78" w14:textId="77777777" w:rsidTr="00ED4170">
        <w:tc>
          <w:tcPr>
            <w:tcW w:w="1671" w:type="dxa"/>
            <w:tcBorders>
              <w:top w:val="single" w:sz="2" w:space="0" w:color="auto"/>
              <w:left w:val="single" w:sz="2" w:space="0" w:color="auto"/>
              <w:bottom w:val="single" w:sz="2" w:space="0" w:color="auto"/>
              <w:right w:val="single" w:sz="2" w:space="0" w:color="auto"/>
            </w:tcBorders>
          </w:tcPr>
          <w:p w14:paraId="384263AE" w14:textId="77777777" w:rsidR="00FF5BA6" w:rsidRPr="004E5748" w:rsidRDefault="00FF5BA6" w:rsidP="00FF0B3F">
            <w:pPr>
              <w:pStyle w:val="NormalLeft"/>
              <w:rPr>
                <w:lang w:val="en-GB"/>
              </w:rPr>
            </w:pPr>
            <w:r w:rsidRPr="004E5748">
              <w:rPr>
                <w:lang w:val="en-GB"/>
              </w:rPr>
              <w:lastRenderedPageBreak/>
              <w:t>C0010/R0100</w:t>
            </w:r>
          </w:p>
        </w:tc>
        <w:tc>
          <w:tcPr>
            <w:tcW w:w="1672" w:type="dxa"/>
            <w:tcBorders>
              <w:top w:val="single" w:sz="2" w:space="0" w:color="auto"/>
              <w:left w:val="single" w:sz="2" w:space="0" w:color="auto"/>
              <w:bottom w:val="single" w:sz="2" w:space="0" w:color="auto"/>
              <w:right w:val="single" w:sz="2" w:space="0" w:color="auto"/>
            </w:tcBorders>
          </w:tcPr>
          <w:p w14:paraId="65F6D822" w14:textId="6BA0AF89" w:rsidR="00FF5BA6" w:rsidRPr="004E5748" w:rsidRDefault="00FF5BA6" w:rsidP="00FF0B3F">
            <w:pPr>
              <w:pStyle w:val="NormalLeft"/>
              <w:rPr>
                <w:lang w:val="en-GB"/>
              </w:rPr>
            </w:pPr>
            <w:r w:rsidRPr="004E5748">
              <w:rPr>
                <w:lang w:val="en-GB"/>
              </w:rPr>
              <w:t xml:space="preserve">Amount with </w:t>
            </w:r>
            <w:r w:rsidR="00170013" w:rsidRPr="004E5748">
              <w:rPr>
                <w:lang w:val="en-GB"/>
              </w:rPr>
              <w:t>Long Term Guarantee</w:t>
            </w:r>
            <w:r w:rsidR="00170013" w:rsidRPr="004E5748" w:rsidDel="00AC7566">
              <w:rPr>
                <w:lang w:val="en-GB"/>
              </w:rPr>
              <w:t xml:space="preserve"> </w:t>
            </w:r>
            <w:r w:rsidRPr="004E5748">
              <w:rPr>
                <w:lang w:val="en-GB"/>
              </w:rPr>
              <w:t xml:space="preserve">measures and </w:t>
            </w:r>
            <w:proofErr w:type="spellStart"/>
            <w:r w:rsidRPr="004E5748">
              <w:rPr>
                <w:lang w:val="en-GB"/>
              </w:rPr>
              <w:t>transitionals</w:t>
            </w:r>
            <w:proofErr w:type="spellEnd"/>
            <w:r w:rsidRPr="004E5748">
              <w:rPr>
                <w:lang w:val="en-GB"/>
              </w:rPr>
              <w:t xml:space="preserve"> — Eligible own funds to meet </w:t>
            </w:r>
            <w:r w:rsidR="00170013" w:rsidRPr="004E5748">
              <w:rPr>
                <w:lang w:val="en-GB"/>
              </w:rPr>
              <w:t>Minimum Capital Requirement</w:t>
            </w:r>
          </w:p>
        </w:tc>
        <w:tc>
          <w:tcPr>
            <w:tcW w:w="5943" w:type="dxa"/>
            <w:tcBorders>
              <w:top w:val="single" w:sz="2" w:space="0" w:color="auto"/>
              <w:left w:val="single" w:sz="2" w:space="0" w:color="auto"/>
              <w:bottom w:val="single" w:sz="2" w:space="0" w:color="auto"/>
              <w:right w:val="single" w:sz="2" w:space="0" w:color="auto"/>
            </w:tcBorders>
          </w:tcPr>
          <w:p w14:paraId="49CE8CF5" w14:textId="05B1566F" w:rsidR="00FF5BA6" w:rsidRPr="004E5748" w:rsidRDefault="00FF5BA6" w:rsidP="00FF0B3F">
            <w:pPr>
              <w:pStyle w:val="NormalLeft"/>
              <w:rPr>
                <w:lang w:val="en-GB"/>
              </w:rPr>
            </w:pPr>
            <w:r w:rsidRPr="004E5748">
              <w:rPr>
                <w:lang w:val="en-GB"/>
              </w:rPr>
              <w:t xml:space="preserve">Total amount of eligible own funds to meet MCR calculated considering technical provisions including the adjustments due to the </w:t>
            </w:r>
            <w:ins w:id="385" w:author="Author">
              <w:r w:rsidR="000D5A6A">
                <w:rPr>
                  <w:lang w:val="en-GB"/>
                </w:rPr>
                <w:t>LTG</w:t>
              </w:r>
              <w:r w:rsidR="00A312E5">
                <w:rPr>
                  <w:lang w:val="en-GB"/>
                </w:rPr>
                <w:t xml:space="preserve"> </w:t>
              </w:r>
            </w:ins>
            <w:del w:id="386" w:author="Author">
              <w:r w:rsidRPr="004E5748" w:rsidDel="000D5A6A">
                <w:rPr>
                  <w:lang w:val="en-GB"/>
                </w:rPr>
                <w:delText xml:space="preserve">long term guarantee </w:delText>
              </w:r>
            </w:del>
            <w:r w:rsidRPr="004E5748">
              <w:rPr>
                <w:lang w:val="en-GB"/>
              </w:rPr>
              <w:t>measures and transitional measures.</w:t>
            </w:r>
          </w:p>
        </w:tc>
      </w:tr>
      <w:tr w:rsidR="00251357" w:rsidRPr="00846C12" w14:paraId="16F21B69" w14:textId="77777777" w:rsidTr="00ED4170">
        <w:trPr>
          <w:ins w:id="387" w:author="Author"/>
        </w:trPr>
        <w:tc>
          <w:tcPr>
            <w:tcW w:w="1671" w:type="dxa"/>
            <w:tcBorders>
              <w:top w:val="single" w:sz="2" w:space="0" w:color="auto"/>
              <w:left w:val="single" w:sz="2" w:space="0" w:color="auto"/>
              <w:bottom w:val="single" w:sz="2" w:space="0" w:color="auto"/>
              <w:right w:val="single" w:sz="2" w:space="0" w:color="auto"/>
            </w:tcBorders>
          </w:tcPr>
          <w:p w14:paraId="19AA4826" w14:textId="11EF1AAE" w:rsidR="00251357" w:rsidRPr="004E5748" w:rsidRDefault="00251357" w:rsidP="00251357">
            <w:pPr>
              <w:pStyle w:val="NormalLeft"/>
              <w:rPr>
                <w:ins w:id="388" w:author="Author"/>
                <w:lang w:val="en-GB"/>
              </w:rPr>
            </w:pPr>
            <w:ins w:id="389" w:author="Author">
              <w:r w:rsidRPr="001669F9">
                <w:rPr>
                  <w:lang w:val="en-GB"/>
                </w:rPr>
                <w:t>C0014/R0100</w:t>
              </w:r>
            </w:ins>
          </w:p>
        </w:tc>
        <w:tc>
          <w:tcPr>
            <w:tcW w:w="1672" w:type="dxa"/>
            <w:tcBorders>
              <w:top w:val="single" w:sz="2" w:space="0" w:color="auto"/>
              <w:left w:val="single" w:sz="2" w:space="0" w:color="auto"/>
              <w:bottom w:val="single" w:sz="2" w:space="0" w:color="auto"/>
              <w:right w:val="single" w:sz="2" w:space="0" w:color="auto"/>
            </w:tcBorders>
          </w:tcPr>
          <w:p w14:paraId="349E9214" w14:textId="1CDF4979" w:rsidR="00251357" w:rsidRPr="004E5748" w:rsidRDefault="00251357" w:rsidP="00251357">
            <w:pPr>
              <w:pStyle w:val="NormalLeft"/>
              <w:rPr>
                <w:ins w:id="390" w:author="Author"/>
                <w:lang w:val="en-GB"/>
              </w:rPr>
            </w:pPr>
            <w:ins w:id="391" w:author="Author">
              <w:r w:rsidRPr="001669F9">
                <w:rPr>
                  <w:lang w:val="en-GB"/>
                </w:rPr>
                <w:t>Impact of phasing-in mechanism for extrapolation — Eligible own funds to meet Minimum Capital Requirement</w:t>
              </w:r>
            </w:ins>
          </w:p>
        </w:tc>
        <w:tc>
          <w:tcPr>
            <w:tcW w:w="5943" w:type="dxa"/>
            <w:tcBorders>
              <w:top w:val="single" w:sz="2" w:space="0" w:color="auto"/>
              <w:left w:val="single" w:sz="2" w:space="0" w:color="auto"/>
              <w:bottom w:val="single" w:sz="2" w:space="0" w:color="auto"/>
              <w:right w:val="single" w:sz="2" w:space="0" w:color="auto"/>
            </w:tcBorders>
          </w:tcPr>
          <w:p w14:paraId="3D126CA4" w14:textId="77777777" w:rsidR="00251357" w:rsidRPr="001669F9" w:rsidRDefault="00251357" w:rsidP="00251357">
            <w:pPr>
              <w:pStyle w:val="NormalLeft"/>
              <w:rPr>
                <w:ins w:id="392" w:author="Author"/>
                <w:lang w:val="en-GB"/>
              </w:rPr>
            </w:pPr>
            <w:ins w:id="393" w:author="Author">
              <w:r w:rsidRPr="001669F9">
                <w:rPr>
                  <w:lang w:val="en-GB"/>
                </w:rPr>
                <w:t xml:space="preserve">Amount of the adjustment to the </w:t>
              </w:r>
              <w:r>
                <w:rPr>
                  <w:lang w:val="en-GB"/>
                </w:rPr>
                <w:t xml:space="preserve">position of </w:t>
              </w:r>
              <w:r w:rsidRPr="001669F9">
                <w:rPr>
                  <w:lang w:val="en-GB"/>
                </w:rPr>
                <w:t>eligible own funds to meet MCR due to the application of the phasing-in mechanism for extrapolation.</w:t>
              </w:r>
            </w:ins>
          </w:p>
          <w:p w14:paraId="4256CC8D" w14:textId="06DEA693" w:rsidR="00251357" w:rsidRPr="004E5748" w:rsidRDefault="00251357" w:rsidP="00251357">
            <w:pPr>
              <w:pStyle w:val="NormalLeft"/>
              <w:rPr>
                <w:ins w:id="394" w:author="Author"/>
                <w:lang w:val="en-GB"/>
              </w:rPr>
            </w:pPr>
            <w:ins w:id="395" w:author="Author">
              <w:r>
                <w:rPr>
                  <w:lang w:val="en-GB"/>
                </w:rPr>
                <w:t>T</w:t>
              </w:r>
              <w:r>
                <w:t>he calculation of this amount shall be performed in accordance with the instructions set out in C0014/R0010.</w:t>
              </w:r>
            </w:ins>
          </w:p>
        </w:tc>
      </w:tr>
      <w:tr w:rsidR="00F672D2" w:rsidRPr="00846C12" w14:paraId="64547EB2" w14:textId="77777777" w:rsidTr="00ED4170">
        <w:tc>
          <w:tcPr>
            <w:tcW w:w="1671" w:type="dxa"/>
            <w:tcBorders>
              <w:top w:val="single" w:sz="2" w:space="0" w:color="auto"/>
              <w:left w:val="single" w:sz="2" w:space="0" w:color="auto"/>
              <w:bottom w:val="single" w:sz="2" w:space="0" w:color="auto"/>
              <w:right w:val="single" w:sz="2" w:space="0" w:color="auto"/>
            </w:tcBorders>
          </w:tcPr>
          <w:p w14:paraId="3C7B079D" w14:textId="77777777" w:rsidR="00FF5BA6" w:rsidRPr="004E5748" w:rsidRDefault="00FF5BA6" w:rsidP="00FF0B3F">
            <w:pPr>
              <w:pStyle w:val="NormalLeft"/>
              <w:rPr>
                <w:lang w:val="en-GB"/>
              </w:rPr>
            </w:pPr>
            <w:r w:rsidRPr="004E5748">
              <w:rPr>
                <w:lang w:val="en-GB"/>
              </w:rPr>
              <w:t>C0030/R0100</w:t>
            </w:r>
          </w:p>
        </w:tc>
        <w:tc>
          <w:tcPr>
            <w:tcW w:w="1672" w:type="dxa"/>
            <w:tcBorders>
              <w:top w:val="single" w:sz="2" w:space="0" w:color="auto"/>
              <w:left w:val="single" w:sz="2" w:space="0" w:color="auto"/>
              <w:bottom w:val="single" w:sz="2" w:space="0" w:color="auto"/>
              <w:right w:val="single" w:sz="2" w:space="0" w:color="auto"/>
            </w:tcBorders>
          </w:tcPr>
          <w:p w14:paraId="56DFF4A4" w14:textId="0E7AFAE8" w:rsidR="00FF5BA6" w:rsidRPr="004E5748" w:rsidRDefault="00FF5BA6" w:rsidP="00FF0B3F">
            <w:pPr>
              <w:pStyle w:val="NormalLeft"/>
              <w:rPr>
                <w:lang w:val="en-GB"/>
              </w:rPr>
            </w:pPr>
            <w:r w:rsidRPr="004E5748">
              <w:rPr>
                <w:lang w:val="en-GB"/>
              </w:rPr>
              <w:t xml:space="preserve">Impact of transitional on technical provisions — Eligible own funds to meet </w:t>
            </w:r>
            <w:r w:rsidR="00170013" w:rsidRPr="004E5748">
              <w:rPr>
                <w:lang w:val="en-GB"/>
              </w:rPr>
              <w:t>Minimum Capital Requirement</w:t>
            </w:r>
          </w:p>
        </w:tc>
        <w:tc>
          <w:tcPr>
            <w:tcW w:w="5943" w:type="dxa"/>
            <w:tcBorders>
              <w:top w:val="single" w:sz="2" w:space="0" w:color="auto"/>
              <w:left w:val="single" w:sz="2" w:space="0" w:color="auto"/>
              <w:bottom w:val="single" w:sz="2" w:space="0" w:color="auto"/>
              <w:right w:val="single" w:sz="2" w:space="0" w:color="auto"/>
            </w:tcBorders>
          </w:tcPr>
          <w:p w14:paraId="68B912EA" w14:textId="71D88BD1" w:rsidR="00FF5BA6" w:rsidRPr="004E5748" w:rsidRDefault="00FF5BA6" w:rsidP="00FF0B3F">
            <w:pPr>
              <w:pStyle w:val="NormalLeft"/>
              <w:rPr>
                <w:lang w:val="en-GB"/>
              </w:rPr>
            </w:pPr>
            <w:r w:rsidRPr="004E5748">
              <w:rPr>
                <w:lang w:val="en-GB"/>
              </w:rPr>
              <w:t xml:space="preserve">Amount of the adjustment to the </w:t>
            </w:r>
            <w:ins w:id="396" w:author="Author">
              <w:r w:rsidR="000D5A6A">
                <w:rPr>
                  <w:lang w:val="en-GB"/>
                </w:rPr>
                <w:t xml:space="preserve">position of </w:t>
              </w:r>
            </w:ins>
            <w:r w:rsidRPr="004E5748">
              <w:rPr>
                <w:lang w:val="en-GB"/>
              </w:rPr>
              <w:t>eligible own funds to meet MCR due to the application of the transitional deduction to technical provisions.</w:t>
            </w:r>
          </w:p>
          <w:p w14:paraId="1F1784F5" w14:textId="539C07CF" w:rsidR="00FF5BA6" w:rsidRPr="004E5748" w:rsidRDefault="000D5A6A" w:rsidP="00FF0B3F">
            <w:pPr>
              <w:pStyle w:val="NormalLeft"/>
              <w:rPr>
                <w:lang w:val="en-GB"/>
              </w:rPr>
            </w:pPr>
            <w:ins w:id="397" w:author="Author">
              <w:r>
                <w:rPr>
                  <w:lang w:val="en-GB"/>
                </w:rPr>
                <w:t>T</w:t>
              </w:r>
              <w:r>
                <w:t>he calculation of this amount shall be performed in accordance with the instructions set out in C0030/R0010.</w:t>
              </w:r>
            </w:ins>
            <w:del w:id="398" w:author="Author">
              <w:r w:rsidR="00FF5BA6" w:rsidRPr="004E5748" w:rsidDel="000D5A6A">
                <w:rPr>
                  <w:lang w:val="en-GB"/>
                </w:rPr>
                <w:delText>It shall be the difference between the eligible own funds to meet MCR calculated considering technical provisions without transitional deduction to technical provisions and considering technical provisions with LTG and transitional measures.</w:delText>
              </w:r>
            </w:del>
          </w:p>
        </w:tc>
      </w:tr>
      <w:tr w:rsidR="00F672D2" w:rsidRPr="00846C12" w14:paraId="433822A5" w14:textId="77777777" w:rsidTr="00ED4170">
        <w:tc>
          <w:tcPr>
            <w:tcW w:w="1671" w:type="dxa"/>
            <w:tcBorders>
              <w:top w:val="single" w:sz="2" w:space="0" w:color="auto"/>
              <w:left w:val="single" w:sz="2" w:space="0" w:color="auto"/>
              <w:bottom w:val="single" w:sz="2" w:space="0" w:color="auto"/>
              <w:right w:val="single" w:sz="2" w:space="0" w:color="auto"/>
            </w:tcBorders>
          </w:tcPr>
          <w:p w14:paraId="188D6EBF" w14:textId="0C87784F" w:rsidR="00FF5BA6" w:rsidRPr="004E5748" w:rsidRDefault="00FF5BA6" w:rsidP="00FF0B3F">
            <w:pPr>
              <w:pStyle w:val="NormalLeft"/>
              <w:rPr>
                <w:lang w:val="en-GB"/>
              </w:rPr>
            </w:pPr>
            <w:r w:rsidRPr="004E5748">
              <w:rPr>
                <w:lang w:val="en-GB"/>
              </w:rPr>
              <w:t>C0050/R0100 </w:t>
            </w:r>
            <w:r w:rsidR="00FF0B3F" w:rsidRPr="004E5748">
              <w:rPr>
                <w:lang w:val="en-GB"/>
              </w:rPr>
              <w:t xml:space="preserve"> </w:t>
            </w:r>
          </w:p>
        </w:tc>
        <w:tc>
          <w:tcPr>
            <w:tcW w:w="1672" w:type="dxa"/>
            <w:tcBorders>
              <w:top w:val="single" w:sz="2" w:space="0" w:color="auto"/>
              <w:left w:val="single" w:sz="2" w:space="0" w:color="auto"/>
              <w:bottom w:val="single" w:sz="2" w:space="0" w:color="auto"/>
              <w:right w:val="single" w:sz="2" w:space="0" w:color="auto"/>
            </w:tcBorders>
          </w:tcPr>
          <w:p w14:paraId="04DE6770" w14:textId="3677660C" w:rsidR="00FF5BA6" w:rsidRPr="004E5748" w:rsidRDefault="00FF5BA6" w:rsidP="00FF0B3F">
            <w:pPr>
              <w:pStyle w:val="NormalLeft"/>
              <w:rPr>
                <w:lang w:val="en-GB"/>
              </w:rPr>
            </w:pPr>
            <w:r w:rsidRPr="004E5748">
              <w:rPr>
                <w:lang w:val="en-GB"/>
              </w:rPr>
              <w:t xml:space="preserve">Impact of transitional on interest rate — </w:t>
            </w:r>
            <w:r w:rsidRPr="004E5748">
              <w:rPr>
                <w:lang w:val="en-GB"/>
              </w:rPr>
              <w:lastRenderedPageBreak/>
              <w:t xml:space="preserve">Eligible own funds to meet </w:t>
            </w:r>
            <w:r w:rsidR="00170013" w:rsidRPr="004E5748">
              <w:rPr>
                <w:lang w:val="en-GB"/>
              </w:rPr>
              <w:t>Minimum Capital Requirement</w:t>
            </w:r>
          </w:p>
        </w:tc>
        <w:tc>
          <w:tcPr>
            <w:tcW w:w="5943" w:type="dxa"/>
            <w:tcBorders>
              <w:top w:val="single" w:sz="2" w:space="0" w:color="auto"/>
              <w:left w:val="single" w:sz="2" w:space="0" w:color="auto"/>
              <w:bottom w:val="single" w:sz="2" w:space="0" w:color="auto"/>
              <w:right w:val="single" w:sz="2" w:space="0" w:color="auto"/>
            </w:tcBorders>
          </w:tcPr>
          <w:p w14:paraId="6332E331" w14:textId="737639E3" w:rsidR="00FF5BA6" w:rsidRPr="004E5748" w:rsidRDefault="00FF5BA6" w:rsidP="00FF0B3F">
            <w:pPr>
              <w:pStyle w:val="NormalLeft"/>
              <w:rPr>
                <w:lang w:val="en-GB"/>
              </w:rPr>
            </w:pPr>
            <w:r w:rsidRPr="004E5748">
              <w:rPr>
                <w:lang w:val="en-GB"/>
              </w:rPr>
              <w:lastRenderedPageBreak/>
              <w:t xml:space="preserve">Amount of the adjustment to the </w:t>
            </w:r>
            <w:ins w:id="399" w:author="Author">
              <w:r w:rsidR="000D5A6A">
                <w:rPr>
                  <w:lang w:val="en-GB"/>
                </w:rPr>
                <w:t>position of e</w:t>
              </w:r>
            </w:ins>
            <w:del w:id="400" w:author="Author">
              <w:r w:rsidRPr="004E5748" w:rsidDel="000D5A6A">
                <w:rPr>
                  <w:lang w:val="en-GB"/>
                </w:rPr>
                <w:delText>E</w:delText>
              </w:r>
            </w:del>
            <w:r w:rsidRPr="004E5748">
              <w:rPr>
                <w:lang w:val="en-GB"/>
              </w:rPr>
              <w:t xml:space="preserve">ligible own funds to meet MCR due to the application of the </w:t>
            </w:r>
            <w:r w:rsidRPr="004E5748">
              <w:rPr>
                <w:lang w:val="en-GB"/>
              </w:rPr>
              <w:lastRenderedPageBreak/>
              <w:t>transitional adjustment to the relevant risk-free interest rate term structure.</w:t>
            </w:r>
          </w:p>
          <w:p w14:paraId="3242AEC9" w14:textId="49D81D40" w:rsidR="00FF5BA6" w:rsidRPr="004E5748" w:rsidRDefault="000D5A6A" w:rsidP="00FF0B3F">
            <w:pPr>
              <w:pStyle w:val="NormalLeft"/>
              <w:rPr>
                <w:lang w:val="en-GB"/>
              </w:rPr>
            </w:pPr>
            <w:ins w:id="401" w:author="Author">
              <w:r>
                <w:rPr>
                  <w:lang w:val="en-GB"/>
                </w:rPr>
                <w:t>T</w:t>
              </w:r>
              <w:r>
                <w:t>he calculation of this amount shall be performed in accordance with the instructions set out in C0050/R0010.</w:t>
              </w:r>
            </w:ins>
            <w:del w:id="402" w:author="Author">
              <w:r w:rsidR="00FF5BA6" w:rsidRPr="004E5748" w:rsidDel="000D5A6A">
                <w:rPr>
                  <w:lang w:val="en-GB"/>
                </w:rPr>
                <w:delText>It shall be the difference between the eligible own funds to meet MCR calculated considering the technical provisions without transitional adjustment to the relevant risk-free interest rate term structure and the eligible own funds to meet MCR calculated with the technical provisions without transitional on technical provisions. </w:delText>
              </w:r>
              <w:r w:rsidR="00FF0B3F" w:rsidRPr="004E5748" w:rsidDel="000D5A6A">
                <w:rPr>
                  <w:lang w:val="en-GB"/>
                </w:rPr>
                <w:delText xml:space="preserve"> </w:delText>
              </w:r>
            </w:del>
          </w:p>
        </w:tc>
      </w:tr>
      <w:tr w:rsidR="00251357" w:rsidRPr="00846C12" w14:paraId="6BE53BCA" w14:textId="77777777" w:rsidTr="00ED4170">
        <w:trPr>
          <w:ins w:id="403" w:author="Author"/>
        </w:trPr>
        <w:tc>
          <w:tcPr>
            <w:tcW w:w="1671" w:type="dxa"/>
            <w:tcBorders>
              <w:top w:val="single" w:sz="2" w:space="0" w:color="auto"/>
              <w:left w:val="single" w:sz="2" w:space="0" w:color="auto"/>
              <w:bottom w:val="single" w:sz="2" w:space="0" w:color="auto"/>
              <w:right w:val="single" w:sz="2" w:space="0" w:color="auto"/>
            </w:tcBorders>
          </w:tcPr>
          <w:p w14:paraId="4EDEB402" w14:textId="10280A70" w:rsidR="00251357" w:rsidRPr="004E5748" w:rsidRDefault="00251357" w:rsidP="00251357">
            <w:pPr>
              <w:pStyle w:val="NormalLeft"/>
              <w:rPr>
                <w:ins w:id="404" w:author="Author"/>
                <w:lang w:val="en-GB"/>
              </w:rPr>
            </w:pPr>
            <w:ins w:id="405" w:author="Author">
              <w:r w:rsidRPr="001669F9">
                <w:rPr>
                  <w:lang w:val="en-GB"/>
                </w:rPr>
                <w:lastRenderedPageBreak/>
                <w:t>C005</w:t>
              </w:r>
              <w:r>
                <w:rPr>
                  <w:lang w:val="en-GB"/>
                </w:rPr>
                <w:t>4</w:t>
              </w:r>
              <w:r w:rsidRPr="001669F9">
                <w:rPr>
                  <w:lang w:val="en-GB"/>
                </w:rPr>
                <w:t>/R0100</w:t>
              </w:r>
            </w:ins>
          </w:p>
        </w:tc>
        <w:tc>
          <w:tcPr>
            <w:tcW w:w="1672" w:type="dxa"/>
            <w:tcBorders>
              <w:top w:val="single" w:sz="2" w:space="0" w:color="auto"/>
              <w:left w:val="single" w:sz="2" w:space="0" w:color="auto"/>
              <w:bottom w:val="single" w:sz="2" w:space="0" w:color="auto"/>
              <w:right w:val="single" w:sz="2" w:space="0" w:color="auto"/>
            </w:tcBorders>
          </w:tcPr>
          <w:p w14:paraId="50AC96DA" w14:textId="6B25146C" w:rsidR="00251357" w:rsidRPr="004E5748" w:rsidRDefault="00251357" w:rsidP="00251357">
            <w:pPr>
              <w:pStyle w:val="NormalLeft"/>
              <w:rPr>
                <w:ins w:id="406" w:author="Author"/>
                <w:lang w:val="en-GB"/>
              </w:rPr>
            </w:pPr>
            <w:ins w:id="407" w:author="Author">
              <w:r w:rsidRPr="001669F9">
                <w:rPr>
                  <w:lang w:val="en-GB"/>
                </w:rPr>
                <w:t xml:space="preserve">Impact of all </w:t>
              </w:r>
              <w:proofErr w:type="spellStart"/>
              <w:r w:rsidRPr="001669F9">
                <w:rPr>
                  <w:lang w:val="en-GB"/>
                </w:rPr>
                <w:t>transitionals</w:t>
              </w:r>
              <w:proofErr w:type="spellEnd"/>
              <w:r w:rsidRPr="001669F9">
                <w:rPr>
                  <w:lang w:val="en-GB"/>
                </w:rPr>
                <w:t xml:space="preserve"> — Eligible own funds to meet Minimum Capital Requirement</w:t>
              </w:r>
            </w:ins>
          </w:p>
        </w:tc>
        <w:tc>
          <w:tcPr>
            <w:tcW w:w="5943" w:type="dxa"/>
            <w:tcBorders>
              <w:top w:val="single" w:sz="2" w:space="0" w:color="auto"/>
              <w:left w:val="single" w:sz="2" w:space="0" w:color="auto"/>
              <w:bottom w:val="single" w:sz="2" w:space="0" w:color="auto"/>
              <w:right w:val="single" w:sz="2" w:space="0" w:color="auto"/>
            </w:tcBorders>
          </w:tcPr>
          <w:p w14:paraId="088D53BF" w14:textId="77777777" w:rsidR="00251357" w:rsidRPr="001669F9" w:rsidRDefault="00251357" w:rsidP="00251357">
            <w:pPr>
              <w:pStyle w:val="NormalLeft"/>
              <w:rPr>
                <w:ins w:id="408" w:author="Author"/>
                <w:lang w:val="en-GB"/>
              </w:rPr>
            </w:pPr>
            <w:ins w:id="409" w:author="Author">
              <w:r w:rsidRPr="001669F9">
                <w:rPr>
                  <w:lang w:val="en-GB"/>
                </w:rPr>
                <w:t xml:space="preserve">Amount of the adjustment to the </w:t>
              </w:r>
              <w:r>
                <w:rPr>
                  <w:lang w:val="en-GB"/>
                </w:rPr>
                <w:t>e</w:t>
              </w:r>
              <w:r w:rsidRPr="001669F9">
                <w:rPr>
                  <w:lang w:val="en-GB"/>
                </w:rPr>
                <w:t>ligible own funds to meet MCR due to the application of all transitional measures including the phasing-in mechanism for extrapolation.</w:t>
              </w:r>
            </w:ins>
          </w:p>
          <w:p w14:paraId="08241924" w14:textId="30D27811" w:rsidR="00251357" w:rsidRPr="004E5748" w:rsidRDefault="00251357" w:rsidP="00251357">
            <w:pPr>
              <w:pStyle w:val="NormalLeft"/>
              <w:rPr>
                <w:ins w:id="410" w:author="Author"/>
                <w:lang w:val="en-GB"/>
              </w:rPr>
            </w:pPr>
            <w:ins w:id="411" w:author="Author">
              <w:r>
                <w:rPr>
                  <w:lang w:val="en-GB"/>
                </w:rPr>
                <w:t>T</w:t>
              </w:r>
              <w:r>
                <w:t>he calculation of this amount shall be performed in accordance with the instructions set out in C0054/R0010.</w:t>
              </w:r>
            </w:ins>
          </w:p>
        </w:tc>
      </w:tr>
      <w:tr w:rsidR="00F672D2" w:rsidRPr="00846C12" w14:paraId="77344CEC" w14:textId="77777777" w:rsidTr="00ED4170">
        <w:tc>
          <w:tcPr>
            <w:tcW w:w="1671" w:type="dxa"/>
            <w:tcBorders>
              <w:top w:val="single" w:sz="2" w:space="0" w:color="auto"/>
              <w:left w:val="single" w:sz="2" w:space="0" w:color="auto"/>
              <w:bottom w:val="single" w:sz="2" w:space="0" w:color="auto"/>
              <w:right w:val="single" w:sz="2" w:space="0" w:color="auto"/>
            </w:tcBorders>
          </w:tcPr>
          <w:p w14:paraId="5B95F4AC" w14:textId="463ED50B" w:rsidR="00FF5BA6" w:rsidRPr="004E5748" w:rsidRDefault="00FF5BA6" w:rsidP="00FF0B3F">
            <w:pPr>
              <w:pStyle w:val="NormalLeft"/>
              <w:rPr>
                <w:lang w:val="en-GB"/>
              </w:rPr>
            </w:pPr>
            <w:r w:rsidRPr="004E5748">
              <w:rPr>
                <w:lang w:val="en-GB"/>
              </w:rPr>
              <w:t>C0070/R0100 </w:t>
            </w:r>
            <w:r w:rsidR="00FF0B3F" w:rsidRPr="004E5748">
              <w:rPr>
                <w:lang w:val="en-GB"/>
              </w:rPr>
              <w:t xml:space="preserve"> </w:t>
            </w:r>
          </w:p>
        </w:tc>
        <w:tc>
          <w:tcPr>
            <w:tcW w:w="1672" w:type="dxa"/>
            <w:tcBorders>
              <w:top w:val="single" w:sz="2" w:space="0" w:color="auto"/>
              <w:left w:val="single" w:sz="2" w:space="0" w:color="auto"/>
              <w:bottom w:val="single" w:sz="2" w:space="0" w:color="auto"/>
              <w:right w:val="single" w:sz="2" w:space="0" w:color="auto"/>
            </w:tcBorders>
          </w:tcPr>
          <w:p w14:paraId="22D8576F" w14:textId="1CB3C142" w:rsidR="00FF5BA6" w:rsidRPr="004E5748" w:rsidRDefault="00FF5BA6" w:rsidP="00FF0B3F">
            <w:pPr>
              <w:pStyle w:val="NormalLeft"/>
              <w:rPr>
                <w:lang w:val="en-GB"/>
              </w:rPr>
            </w:pPr>
            <w:r w:rsidRPr="004E5748">
              <w:rPr>
                <w:lang w:val="en-GB"/>
              </w:rPr>
              <w:t xml:space="preserve">Impact of volatility adjustment set to zero — Eligible own funds to meet </w:t>
            </w:r>
            <w:r w:rsidR="00170013" w:rsidRPr="004E5748">
              <w:rPr>
                <w:lang w:val="en-GB"/>
              </w:rPr>
              <w:t>Minimum Capital Requirement</w:t>
            </w:r>
          </w:p>
        </w:tc>
        <w:tc>
          <w:tcPr>
            <w:tcW w:w="5943" w:type="dxa"/>
            <w:tcBorders>
              <w:top w:val="single" w:sz="2" w:space="0" w:color="auto"/>
              <w:left w:val="single" w:sz="2" w:space="0" w:color="auto"/>
              <w:bottom w:val="single" w:sz="2" w:space="0" w:color="auto"/>
              <w:right w:val="single" w:sz="2" w:space="0" w:color="auto"/>
            </w:tcBorders>
          </w:tcPr>
          <w:p w14:paraId="609EF4D8" w14:textId="41EB7686" w:rsidR="00FF5BA6" w:rsidRPr="004E5748" w:rsidRDefault="00FF5BA6" w:rsidP="00FF0B3F">
            <w:pPr>
              <w:pStyle w:val="NormalLeft"/>
              <w:rPr>
                <w:lang w:val="en-GB"/>
              </w:rPr>
            </w:pPr>
            <w:r w:rsidRPr="004E5748">
              <w:rPr>
                <w:lang w:val="en-GB"/>
              </w:rPr>
              <w:t>Amount of the adjustment to the</w:t>
            </w:r>
            <w:ins w:id="412" w:author="Author">
              <w:r w:rsidR="000D5A6A">
                <w:rPr>
                  <w:lang w:val="en-GB"/>
                </w:rPr>
                <w:t xml:space="preserve"> position of</w:t>
              </w:r>
            </w:ins>
            <w:r w:rsidRPr="004E5748">
              <w:rPr>
                <w:lang w:val="en-GB"/>
              </w:rPr>
              <w:t xml:space="preserve"> </w:t>
            </w:r>
            <w:ins w:id="413" w:author="Author">
              <w:r w:rsidR="000D5A6A">
                <w:rPr>
                  <w:lang w:val="en-GB"/>
                </w:rPr>
                <w:t>e</w:t>
              </w:r>
            </w:ins>
            <w:del w:id="414" w:author="Author">
              <w:r w:rsidRPr="004E5748" w:rsidDel="000D5A6A">
                <w:rPr>
                  <w:lang w:val="en-GB"/>
                </w:rPr>
                <w:delText>E</w:delText>
              </w:r>
            </w:del>
            <w:r w:rsidRPr="004E5748">
              <w:rPr>
                <w:lang w:val="en-GB"/>
              </w:rPr>
              <w:t>ligible own funds to meet MCR due to the application of the volatility adjustment. It shall reflect the impact of setting the volatility adjustment to zero</w:t>
            </w:r>
          </w:p>
          <w:p w14:paraId="4D23F329" w14:textId="47F316FC" w:rsidR="00FF5BA6" w:rsidRPr="004E5748" w:rsidRDefault="000D5A6A" w:rsidP="00FF0B3F">
            <w:pPr>
              <w:pStyle w:val="NormalLeft"/>
              <w:rPr>
                <w:lang w:val="en-GB"/>
              </w:rPr>
            </w:pPr>
            <w:ins w:id="415" w:author="Author">
              <w:r>
                <w:rPr>
                  <w:lang w:val="en-GB"/>
                </w:rPr>
                <w:t>T</w:t>
              </w:r>
              <w:r>
                <w:t>he calculation of this amount shall be performed in accordance with the instructions set out in C0070/R0010.</w:t>
              </w:r>
            </w:ins>
            <w:del w:id="416" w:author="Author">
              <w:r w:rsidR="00FF5BA6" w:rsidRPr="004E5748" w:rsidDel="000D5A6A">
                <w:rPr>
                  <w:lang w:val="en-GB"/>
                </w:rPr>
                <w:delText>It shall be the difference between the eligible own funds to meet MCR considering technical provisions without volatility adjustment and without other transitional measures and the eligible own funds to meet MCR considering technical provisions without transitional adjustment to the relevant risk free interest rate term structure. </w:delText>
              </w:r>
              <w:r w:rsidR="00FF0B3F" w:rsidRPr="004E5748" w:rsidDel="000D5A6A">
                <w:rPr>
                  <w:lang w:val="en-GB"/>
                </w:rPr>
                <w:delText xml:space="preserve"> </w:delText>
              </w:r>
            </w:del>
          </w:p>
        </w:tc>
      </w:tr>
      <w:tr w:rsidR="00F672D2" w:rsidRPr="00846C12" w14:paraId="6AB04B79" w14:textId="77777777" w:rsidTr="00ED4170">
        <w:tc>
          <w:tcPr>
            <w:tcW w:w="1671" w:type="dxa"/>
            <w:tcBorders>
              <w:top w:val="single" w:sz="2" w:space="0" w:color="auto"/>
              <w:left w:val="single" w:sz="2" w:space="0" w:color="auto"/>
              <w:bottom w:val="single" w:sz="2" w:space="0" w:color="auto"/>
              <w:right w:val="single" w:sz="2" w:space="0" w:color="auto"/>
            </w:tcBorders>
          </w:tcPr>
          <w:p w14:paraId="2C78028E" w14:textId="137A051B" w:rsidR="00FF5BA6" w:rsidRPr="004E5748" w:rsidRDefault="00FF5BA6" w:rsidP="00FF0B3F">
            <w:pPr>
              <w:pStyle w:val="NormalLeft"/>
              <w:rPr>
                <w:lang w:val="en-GB"/>
              </w:rPr>
            </w:pPr>
            <w:r w:rsidRPr="004E5748">
              <w:rPr>
                <w:lang w:val="en-GB"/>
              </w:rPr>
              <w:t>C0090/R0100 </w:t>
            </w:r>
            <w:r w:rsidR="00FF0B3F" w:rsidRPr="004E5748">
              <w:rPr>
                <w:lang w:val="en-GB"/>
              </w:rPr>
              <w:t xml:space="preserve"> </w:t>
            </w:r>
          </w:p>
        </w:tc>
        <w:tc>
          <w:tcPr>
            <w:tcW w:w="1672" w:type="dxa"/>
            <w:tcBorders>
              <w:top w:val="single" w:sz="2" w:space="0" w:color="auto"/>
              <w:left w:val="single" w:sz="2" w:space="0" w:color="auto"/>
              <w:bottom w:val="single" w:sz="2" w:space="0" w:color="auto"/>
              <w:right w:val="single" w:sz="2" w:space="0" w:color="auto"/>
            </w:tcBorders>
          </w:tcPr>
          <w:p w14:paraId="1306CF24" w14:textId="0CD4FB5D" w:rsidR="00FF5BA6" w:rsidRPr="004E5748" w:rsidRDefault="00FF5BA6" w:rsidP="00FF0B3F">
            <w:pPr>
              <w:pStyle w:val="NormalLeft"/>
              <w:rPr>
                <w:lang w:val="en-GB"/>
              </w:rPr>
            </w:pPr>
            <w:r w:rsidRPr="004E5748">
              <w:rPr>
                <w:lang w:val="en-GB"/>
              </w:rPr>
              <w:t xml:space="preserve">Impact of matching adjustment set to zero — Eligible own funds to meet </w:t>
            </w:r>
            <w:r w:rsidR="00170013" w:rsidRPr="004E5748">
              <w:rPr>
                <w:lang w:val="en-GB"/>
              </w:rPr>
              <w:t>Minimum Capital Requirement</w:t>
            </w:r>
          </w:p>
        </w:tc>
        <w:tc>
          <w:tcPr>
            <w:tcW w:w="5943" w:type="dxa"/>
            <w:tcBorders>
              <w:top w:val="single" w:sz="2" w:space="0" w:color="auto"/>
              <w:left w:val="single" w:sz="2" w:space="0" w:color="auto"/>
              <w:bottom w:val="single" w:sz="2" w:space="0" w:color="auto"/>
              <w:right w:val="single" w:sz="2" w:space="0" w:color="auto"/>
            </w:tcBorders>
          </w:tcPr>
          <w:p w14:paraId="07454B7C" w14:textId="02D5A0F6" w:rsidR="00FF5BA6" w:rsidRPr="004E5748" w:rsidRDefault="00FF5BA6" w:rsidP="00FF0B3F">
            <w:pPr>
              <w:pStyle w:val="NormalLeft"/>
              <w:rPr>
                <w:lang w:val="en-GB"/>
              </w:rPr>
            </w:pPr>
            <w:r w:rsidRPr="004E5748">
              <w:rPr>
                <w:lang w:val="en-GB"/>
              </w:rPr>
              <w:t xml:space="preserve">Amount of the adjustment to the </w:t>
            </w:r>
            <w:ins w:id="417" w:author="Author">
              <w:r w:rsidR="000D5A6A">
                <w:rPr>
                  <w:lang w:val="en-GB"/>
                </w:rPr>
                <w:t>position of e</w:t>
              </w:r>
            </w:ins>
            <w:del w:id="418" w:author="Author">
              <w:r w:rsidRPr="004E5748" w:rsidDel="000D5A6A">
                <w:rPr>
                  <w:lang w:val="en-GB"/>
                </w:rPr>
                <w:delText>E</w:delText>
              </w:r>
            </w:del>
            <w:r w:rsidRPr="004E5748">
              <w:rPr>
                <w:lang w:val="en-GB"/>
              </w:rPr>
              <w:t>ligible own funds to meet MCR due to the application of the matching adjustment. It shall include the impact of setting the volatility adjustment and the matching adjustment to zero.</w:t>
            </w:r>
          </w:p>
          <w:p w14:paraId="086D7864" w14:textId="6B896EEA" w:rsidR="00FF5BA6" w:rsidRPr="004E5748" w:rsidRDefault="000D5A6A" w:rsidP="00FF0B3F">
            <w:pPr>
              <w:pStyle w:val="NormalLeft"/>
              <w:rPr>
                <w:lang w:val="en-GB"/>
              </w:rPr>
            </w:pPr>
            <w:ins w:id="419" w:author="Author">
              <w:r>
                <w:rPr>
                  <w:lang w:val="en-GB"/>
                </w:rPr>
                <w:t>T</w:t>
              </w:r>
              <w:r>
                <w:t>he calculation of this amount shall be performed in accordance with the instructions set out in C0090/R0010.</w:t>
              </w:r>
            </w:ins>
            <w:del w:id="420" w:author="Author">
              <w:r w:rsidR="00FF5BA6" w:rsidRPr="004E5748" w:rsidDel="000D5A6A">
                <w:rPr>
                  <w:lang w:val="en-GB"/>
                </w:rPr>
                <w:delText>It shall be the difference between the eligible own funds to meet MCR calculated considering technical provisions without matching adjustment and without all the other transitional measures and the eligible own funds to meet MCR considering technical provisions without volatility adjustment and without other transitional measures. </w:delText>
              </w:r>
              <w:r w:rsidR="00FF0B3F" w:rsidRPr="004E5748" w:rsidDel="000D5A6A">
                <w:rPr>
                  <w:lang w:val="en-GB"/>
                </w:rPr>
                <w:delText xml:space="preserve"> </w:delText>
              </w:r>
            </w:del>
          </w:p>
        </w:tc>
      </w:tr>
      <w:tr w:rsidR="00F672D2" w:rsidRPr="00846C12" w14:paraId="1CAC0909" w14:textId="77777777" w:rsidTr="00ED4170">
        <w:tc>
          <w:tcPr>
            <w:tcW w:w="1671" w:type="dxa"/>
            <w:tcBorders>
              <w:top w:val="single" w:sz="2" w:space="0" w:color="auto"/>
              <w:left w:val="single" w:sz="2" w:space="0" w:color="auto"/>
              <w:bottom w:val="single" w:sz="2" w:space="0" w:color="auto"/>
              <w:right w:val="single" w:sz="2" w:space="0" w:color="auto"/>
            </w:tcBorders>
          </w:tcPr>
          <w:p w14:paraId="084C552D" w14:textId="77777777" w:rsidR="00FF5BA6" w:rsidRPr="004E5748" w:rsidRDefault="00FF5BA6" w:rsidP="00FF0B3F">
            <w:pPr>
              <w:pStyle w:val="NormalLeft"/>
              <w:rPr>
                <w:lang w:val="en-GB"/>
              </w:rPr>
            </w:pPr>
            <w:r w:rsidRPr="004E5748">
              <w:rPr>
                <w:lang w:val="en-GB"/>
              </w:rPr>
              <w:lastRenderedPageBreak/>
              <w:t>C0010/R0110</w:t>
            </w:r>
          </w:p>
        </w:tc>
        <w:tc>
          <w:tcPr>
            <w:tcW w:w="1672" w:type="dxa"/>
            <w:tcBorders>
              <w:top w:val="single" w:sz="2" w:space="0" w:color="auto"/>
              <w:left w:val="single" w:sz="2" w:space="0" w:color="auto"/>
              <w:bottom w:val="single" w:sz="2" w:space="0" w:color="auto"/>
              <w:right w:val="single" w:sz="2" w:space="0" w:color="auto"/>
            </w:tcBorders>
          </w:tcPr>
          <w:p w14:paraId="736C4841" w14:textId="61BBDFE5" w:rsidR="00FF5BA6" w:rsidRPr="004E5748" w:rsidRDefault="00FF5BA6" w:rsidP="00FF0B3F">
            <w:pPr>
              <w:pStyle w:val="NormalLeft"/>
              <w:rPr>
                <w:lang w:val="en-GB"/>
              </w:rPr>
            </w:pPr>
            <w:r w:rsidRPr="004E5748">
              <w:rPr>
                <w:lang w:val="en-GB"/>
              </w:rPr>
              <w:t xml:space="preserve">Amount with </w:t>
            </w:r>
            <w:r w:rsidR="00170013" w:rsidRPr="004E5748">
              <w:rPr>
                <w:lang w:val="en-GB"/>
              </w:rPr>
              <w:t>Long Term Guarantee</w:t>
            </w:r>
            <w:r w:rsidR="00170013" w:rsidRPr="004E5748" w:rsidDel="00AC7566">
              <w:rPr>
                <w:lang w:val="en-GB"/>
              </w:rPr>
              <w:t xml:space="preserve"> </w:t>
            </w:r>
            <w:r w:rsidRPr="004E5748">
              <w:rPr>
                <w:lang w:val="en-GB"/>
              </w:rPr>
              <w:t xml:space="preserve">measures and </w:t>
            </w:r>
            <w:proofErr w:type="spellStart"/>
            <w:r w:rsidRPr="004E5748">
              <w:rPr>
                <w:lang w:val="en-GB"/>
              </w:rPr>
              <w:t>transitionals</w:t>
            </w:r>
            <w:proofErr w:type="spellEnd"/>
            <w:r w:rsidRPr="004E5748">
              <w:rPr>
                <w:lang w:val="en-GB"/>
              </w:rPr>
              <w:t xml:space="preserve"> — Minimum Capital Requirement</w:t>
            </w:r>
          </w:p>
        </w:tc>
        <w:tc>
          <w:tcPr>
            <w:tcW w:w="5943" w:type="dxa"/>
            <w:tcBorders>
              <w:top w:val="single" w:sz="2" w:space="0" w:color="auto"/>
              <w:left w:val="single" w:sz="2" w:space="0" w:color="auto"/>
              <w:bottom w:val="single" w:sz="2" w:space="0" w:color="auto"/>
              <w:right w:val="single" w:sz="2" w:space="0" w:color="auto"/>
            </w:tcBorders>
          </w:tcPr>
          <w:p w14:paraId="1C1CEC90" w14:textId="235E251B" w:rsidR="00FF5BA6" w:rsidRPr="004E5748" w:rsidRDefault="00FF5BA6" w:rsidP="00FF0B3F">
            <w:pPr>
              <w:pStyle w:val="NormalLeft"/>
              <w:rPr>
                <w:lang w:val="en-GB"/>
              </w:rPr>
            </w:pPr>
            <w:r w:rsidRPr="004E5748">
              <w:rPr>
                <w:lang w:val="en-GB"/>
              </w:rPr>
              <w:t xml:space="preserve">Total amount of MCR calculated considering technical provisions including the adjustments due to the </w:t>
            </w:r>
            <w:ins w:id="421" w:author="Author">
              <w:r w:rsidR="000D5A6A">
                <w:rPr>
                  <w:lang w:val="en-GB"/>
                </w:rPr>
                <w:t>LTG</w:t>
              </w:r>
            </w:ins>
            <w:del w:id="422" w:author="Author">
              <w:r w:rsidRPr="004E5748" w:rsidDel="000D5A6A">
                <w:rPr>
                  <w:lang w:val="en-GB"/>
                </w:rPr>
                <w:delText>long term guarantee</w:delText>
              </w:r>
            </w:del>
            <w:r w:rsidRPr="004E5748">
              <w:rPr>
                <w:lang w:val="en-GB"/>
              </w:rPr>
              <w:t xml:space="preserve"> measures and transitional measures.</w:t>
            </w:r>
          </w:p>
        </w:tc>
      </w:tr>
      <w:tr w:rsidR="00251357" w:rsidRPr="00846C12" w14:paraId="05DE95EF" w14:textId="77777777" w:rsidTr="00ED4170">
        <w:trPr>
          <w:ins w:id="423" w:author="Author"/>
        </w:trPr>
        <w:tc>
          <w:tcPr>
            <w:tcW w:w="1671" w:type="dxa"/>
            <w:tcBorders>
              <w:top w:val="single" w:sz="2" w:space="0" w:color="auto"/>
              <w:left w:val="single" w:sz="2" w:space="0" w:color="auto"/>
              <w:bottom w:val="single" w:sz="2" w:space="0" w:color="auto"/>
              <w:right w:val="single" w:sz="2" w:space="0" w:color="auto"/>
            </w:tcBorders>
          </w:tcPr>
          <w:p w14:paraId="5FA6E621" w14:textId="3E1A8BE2" w:rsidR="00251357" w:rsidRPr="004E5748" w:rsidRDefault="00251357" w:rsidP="00251357">
            <w:pPr>
              <w:pStyle w:val="NormalLeft"/>
              <w:rPr>
                <w:ins w:id="424" w:author="Author"/>
                <w:lang w:val="en-GB"/>
              </w:rPr>
            </w:pPr>
            <w:ins w:id="425" w:author="Author">
              <w:r w:rsidRPr="001669F9">
                <w:rPr>
                  <w:lang w:val="en-GB"/>
                </w:rPr>
                <w:t>C0014/R0110</w:t>
              </w:r>
            </w:ins>
          </w:p>
        </w:tc>
        <w:tc>
          <w:tcPr>
            <w:tcW w:w="1672" w:type="dxa"/>
            <w:tcBorders>
              <w:top w:val="single" w:sz="2" w:space="0" w:color="auto"/>
              <w:left w:val="single" w:sz="2" w:space="0" w:color="auto"/>
              <w:bottom w:val="single" w:sz="2" w:space="0" w:color="auto"/>
              <w:right w:val="single" w:sz="2" w:space="0" w:color="auto"/>
            </w:tcBorders>
          </w:tcPr>
          <w:p w14:paraId="20D76EA9" w14:textId="1B75251C" w:rsidR="00251357" w:rsidRPr="004E5748" w:rsidRDefault="00251357" w:rsidP="00251357">
            <w:pPr>
              <w:pStyle w:val="NormalLeft"/>
              <w:rPr>
                <w:ins w:id="426" w:author="Author"/>
                <w:lang w:val="en-GB"/>
              </w:rPr>
            </w:pPr>
            <w:ins w:id="427" w:author="Author">
              <w:r w:rsidRPr="001669F9">
                <w:rPr>
                  <w:lang w:val="en-GB"/>
                </w:rPr>
                <w:t>Impact of phasing-in mechanism for extrapolation — Minimum Capital Requirement</w:t>
              </w:r>
            </w:ins>
          </w:p>
        </w:tc>
        <w:tc>
          <w:tcPr>
            <w:tcW w:w="5943" w:type="dxa"/>
            <w:tcBorders>
              <w:top w:val="single" w:sz="2" w:space="0" w:color="auto"/>
              <w:left w:val="single" w:sz="2" w:space="0" w:color="auto"/>
              <w:bottom w:val="single" w:sz="2" w:space="0" w:color="auto"/>
              <w:right w:val="single" w:sz="2" w:space="0" w:color="auto"/>
            </w:tcBorders>
          </w:tcPr>
          <w:p w14:paraId="781D6C00" w14:textId="77777777" w:rsidR="00251357" w:rsidRPr="001669F9" w:rsidRDefault="00251357" w:rsidP="00251357">
            <w:pPr>
              <w:pStyle w:val="NormalLeft"/>
              <w:rPr>
                <w:ins w:id="428" w:author="Author"/>
                <w:lang w:val="en-GB"/>
              </w:rPr>
            </w:pPr>
            <w:ins w:id="429" w:author="Author">
              <w:r w:rsidRPr="001669F9">
                <w:rPr>
                  <w:lang w:val="en-GB"/>
                </w:rPr>
                <w:t xml:space="preserve">Amount of the adjustment to the </w:t>
              </w:r>
              <w:r>
                <w:rPr>
                  <w:lang w:val="en-GB"/>
                </w:rPr>
                <w:t xml:space="preserve">position of </w:t>
              </w:r>
              <w:r w:rsidRPr="001669F9">
                <w:rPr>
                  <w:lang w:val="en-GB"/>
                </w:rPr>
                <w:t>MCR due to the application of the phasing-in mechanism for extrapolation.</w:t>
              </w:r>
            </w:ins>
          </w:p>
          <w:p w14:paraId="03BD07BD" w14:textId="1BC52B1F" w:rsidR="00251357" w:rsidRPr="004E5748" w:rsidRDefault="00251357" w:rsidP="00251357">
            <w:pPr>
              <w:pStyle w:val="NormalLeft"/>
              <w:rPr>
                <w:ins w:id="430" w:author="Author"/>
                <w:lang w:val="en-GB"/>
              </w:rPr>
            </w:pPr>
            <w:ins w:id="431" w:author="Author">
              <w:r>
                <w:rPr>
                  <w:lang w:val="en-GB"/>
                </w:rPr>
                <w:t>T</w:t>
              </w:r>
              <w:r>
                <w:t>he calculation of this amount shall be performed in accordance with the instructions set out in C0014/R0010.</w:t>
              </w:r>
            </w:ins>
          </w:p>
        </w:tc>
      </w:tr>
      <w:tr w:rsidR="00F672D2" w:rsidRPr="00846C12" w14:paraId="64A61A76" w14:textId="77777777" w:rsidTr="00ED4170">
        <w:tc>
          <w:tcPr>
            <w:tcW w:w="1671" w:type="dxa"/>
            <w:tcBorders>
              <w:top w:val="single" w:sz="2" w:space="0" w:color="auto"/>
              <w:left w:val="single" w:sz="2" w:space="0" w:color="auto"/>
              <w:bottom w:val="single" w:sz="2" w:space="0" w:color="auto"/>
              <w:right w:val="single" w:sz="2" w:space="0" w:color="auto"/>
            </w:tcBorders>
          </w:tcPr>
          <w:p w14:paraId="0EE36501" w14:textId="77777777" w:rsidR="00FF5BA6" w:rsidRPr="004E5748" w:rsidRDefault="00FF5BA6" w:rsidP="00FF0B3F">
            <w:pPr>
              <w:pStyle w:val="NormalLeft"/>
              <w:rPr>
                <w:lang w:val="en-GB"/>
              </w:rPr>
            </w:pPr>
            <w:r w:rsidRPr="004E5748">
              <w:rPr>
                <w:lang w:val="en-GB"/>
              </w:rPr>
              <w:t>C0030/R0110</w:t>
            </w:r>
          </w:p>
        </w:tc>
        <w:tc>
          <w:tcPr>
            <w:tcW w:w="1672" w:type="dxa"/>
            <w:tcBorders>
              <w:top w:val="single" w:sz="2" w:space="0" w:color="auto"/>
              <w:left w:val="single" w:sz="2" w:space="0" w:color="auto"/>
              <w:bottom w:val="single" w:sz="2" w:space="0" w:color="auto"/>
              <w:right w:val="single" w:sz="2" w:space="0" w:color="auto"/>
            </w:tcBorders>
          </w:tcPr>
          <w:p w14:paraId="44A69CD2" w14:textId="77777777" w:rsidR="00FF5BA6" w:rsidRPr="004E5748" w:rsidRDefault="00FF5BA6" w:rsidP="00FF0B3F">
            <w:pPr>
              <w:pStyle w:val="NormalLeft"/>
              <w:rPr>
                <w:lang w:val="en-GB"/>
              </w:rPr>
            </w:pPr>
            <w:r w:rsidRPr="004E5748">
              <w:rPr>
                <w:lang w:val="en-GB"/>
              </w:rPr>
              <w:t>Impact of transitional on technical provisions — Minimum Capital Requirement</w:t>
            </w:r>
          </w:p>
        </w:tc>
        <w:tc>
          <w:tcPr>
            <w:tcW w:w="5943" w:type="dxa"/>
            <w:tcBorders>
              <w:top w:val="single" w:sz="2" w:space="0" w:color="auto"/>
              <w:left w:val="single" w:sz="2" w:space="0" w:color="auto"/>
              <w:bottom w:val="single" w:sz="2" w:space="0" w:color="auto"/>
              <w:right w:val="single" w:sz="2" w:space="0" w:color="auto"/>
            </w:tcBorders>
          </w:tcPr>
          <w:p w14:paraId="46DB0CBD" w14:textId="1E203C6F" w:rsidR="00FF5BA6" w:rsidRPr="004E5748" w:rsidRDefault="00FF5BA6" w:rsidP="00FF0B3F">
            <w:pPr>
              <w:pStyle w:val="NormalLeft"/>
              <w:rPr>
                <w:lang w:val="en-GB"/>
              </w:rPr>
            </w:pPr>
            <w:r w:rsidRPr="004E5748">
              <w:rPr>
                <w:lang w:val="en-GB"/>
              </w:rPr>
              <w:t xml:space="preserve">Amount of the adjustment to the </w:t>
            </w:r>
            <w:ins w:id="432" w:author="Author">
              <w:r w:rsidR="000D5A6A">
                <w:rPr>
                  <w:lang w:val="en-GB"/>
                </w:rPr>
                <w:t xml:space="preserve">position of </w:t>
              </w:r>
            </w:ins>
            <w:r w:rsidRPr="004E5748">
              <w:rPr>
                <w:lang w:val="en-GB"/>
              </w:rPr>
              <w:t>MCR due to the application of the transitional deduction to technical provisions.</w:t>
            </w:r>
          </w:p>
          <w:p w14:paraId="5C849071" w14:textId="4674D804" w:rsidR="00FF5BA6" w:rsidRPr="004E5748" w:rsidRDefault="000D5A6A" w:rsidP="00FF0B3F">
            <w:pPr>
              <w:pStyle w:val="NormalLeft"/>
              <w:rPr>
                <w:lang w:val="en-GB"/>
              </w:rPr>
            </w:pPr>
            <w:ins w:id="433" w:author="Author">
              <w:r>
                <w:rPr>
                  <w:lang w:val="en-GB"/>
                </w:rPr>
                <w:t>T</w:t>
              </w:r>
              <w:r>
                <w:t>he calculation of this amount shall be performed in accordance with the instructions set out in C0030/R0010.</w:t>
              </w:r>
            </w:ins>
            <w:del w:id="434" w:author="Author">
              <w:r w:rsidR="00FF5BA6" w:rsidRPr="004E5748" w:rsidDel="000D5A6A">
                <w:rPr>
                  <w:lang w:val="en-GB"/>
                </w:rPr>
                <w:delText>It shall be the difference between the MCR calculated considering technical provisions without transitional deduction to technical provisions and considering technical provisions with LTG and transitional measures.</w:delText>
              </w:r>
            </w:del>
          </w:p>
        </w:tc>
      </w:tr>
      <w:tr w:rsidR="00F672D2" w:rsidRPr="00846C12" w14:paraId="44C3ED1E" w14:textId="77777777" w:rsidTr="00ED4170">
        <w:tc>
          <w:tcPr>
            <w:tcW w:w="1671" w:type="dxa"/>
            <w:tcBorders>
              <w:top w:val="single" w:sz="2" w:space="0" w:color="auto"/>
              <w:left w:val="single" w:sz="2" w:space="0" w:color="auto"/>
              <w:bottom w:val="single" w:sz="2" w:space="0" w:color="auto"/>
              <w:right w:val="single" w:sz="2" w:space="0" w:color="auto"/>
            </w:tcBorders>
          </w:tcPr>
          <w:p w14:paraId="535211C9" w14:textId="797AF676" w:rsidR="00FF5BA6" w:rsidRPr="004E5748" w:rsidRDefault="00FF5BA6" w:rsidP="00FF0B3F">
            <w:pPr>
              <w:pStyle w:val="NormalLeft"/>
              <w:rPr>
                <w:lang w:val="en-GB"/>
              </w:rPr>
            </w:pPr>
            <w:r w:rsidRPr="004E5748">
              <w:rPr>
                <w:lang w:val="en-GB"/>
              </w:rPr>
              <w:t> C0050/R0110</w:t>
            </w:r>
          </w:p>
        </w:tc>
        <w:tc>
          <w:tcPr>
            <w:tcW w:w="1672" w:type="dxa"/>
            <w:tcBorders>
              <w:top w:val="single" w:sz="2" w:space="0" w:color="auto"/>
              <w:left w:val="single" w:sz="2" w:space="0" w:color="auto"/>
              <w:bottom w:val="single" w:sz="2" w:space="0" w:color="auto"/>
              <w:right w:val="single" w:sz="2" w:space="0" w:color="auto"/>
            </w:tcBorders>
          </w:tcPr>
          <w:p w14:paraId="0E811B99" w14:textId="440A0EF2" w:rsidR="00FF5BA6" w:rsidRPr="004E5748" w:rsidRDefault="00FF5BA6" w:rsidP="00FF0B3F">
            <w:pPr>
              <w:pStyle w:val="NormalLeft"/>
              <w:rPr>
                <w:lang w:val="en-GB"/>
              </w:rPr>
            </w:pPr>
            <w:r w:rsidRPr="004E5748">
              <w:rPr>
                <w:lang w:val="en-GB"/>
              </w:rPr>
              <w:t>Impact of transitional on interest rate — Minimum Capital Requirement </w:t>
            </w:r>
            <w:r w:rsidR="00FF0B3F" w:rsidRPr="004E5748">
              <w:rPr>
                <w:lang w:val="en-GB"/>
              </w:rPr>
              <w:t xml:space="preserve"> </w:t>
            </w:r>
          </w:p>
        </w:tc>
        <w:tc>
          <w:tcPr>
            <w:tcW w:w="5943" w:type="dxa"/>
            <w:tcBorders>
              <w:top w:val="single" w:sz="2" w:space="0" w:color="auto"/>
              <w:left w:val="single" w:sz="2" w:space="0" w:color="auto"/>
              <w:bottom w:val="single" w:sz="2" w:space="0" w:color="auto"/>
              <w:right w:val="single" w:sz="2" w:space="0" w:color="auto"/>
            </w:tcBorders>
          </w:tcPr>
          <w:p w14:paraId="0A0C6C51" w14:textId="7CB09313" w:rsidR="00FF5BA6" w:rsidRPr="004E5748" w:rsidRDefault="00FF5BA6" w:rsidP="00FF0B3F">
            <w:pPr>
              <w:pStyle w:val="NormalLeft"/>
              <w:rPr>
                <w:lang w:val="en-GB"/>
              </w:rPr>
            </w:pPr>
            <w:r w:rsidRPr="004E5748">
              <w:rPr>
                <w:lang w:val="en-GB"/>
              </w:rPr>
              <w:t xml:space="preserve">Amount of the adjustment to the </w:t>
            </w:r>
            <w:ins w:id="435" w:author="Author">
              <w:r w:rsidR="000D5A6A">
                <w:rPr>
                  <w:lang w:val="en-GB"/>
                </w:rPr>
                <w:t xml:space="preserve">position of </w:t>
              </w:r>
            </w:ins>
            <w:r w:rsidRPr="004E5748">
              <w:rPr>
                <w:lang w:val="en-GB"/>
              </w:rPr>
              <w:t>MCR due to the application of the transitional adjustment to the relevant risk-free interest rate term structure.</w:t>
            </w:r>
          </w:p>
          <w:p w14:paraId="19A40797" w14:textId="47740BAC" w:rsidR="00FF5BA6" w:rsidRPr="004E5748" w:rsidRDefault="000D5A6A" w:rsidP="00FF0B3F">
            <w:pPr>
              <w:pStyle w:val="NormalLeft"/>
              <w:rPr>
                <w:lang w:val="en-GB"/>
              </w:rPr>
            </w:pPr>
            <w:ins w:id="436" w:author="Author">
              <w:r>
                <w:rPr>
                  <w:lang w:val="en-GB"/>
                </w:rPr>
                <w:t>T</w:t>
              </w:r>
              <w:r>
                <w:t>he calculation of this amount shall be performed in accordance with the instructions set out in C0050/R0010.</w:t>
              </w:r>
            </w:ins>
            <w:del w:id="437" w:author="Author">
              <w:r w:rsidR="00FF5BA6" w:rsidRPr="004E5748" w:rsidDel="000D5A6A">
                <w:rPr>
                  <w:lang w:val="en-GB"/>
                </w:rPr>
                <w:delText>It shall be the difference between the MCR calculated considering the technical provisions without transitional adjustment to the relevant risk-free interest rate term structure and MCR calculated with the technical provisions without transitional on technical provisions. </w:delText>
              </w:r>
              <w:r w:rsidR="00FF0B3F" w:rsidRPr="004E5748" w:rsidDel="000D5A6A">
                <w:rPr>
                  <w:lang w:val="en-GB"/>
                </w:rPr>
                <w:delText xml:space="preserve"> </w:delText>
              </w:r>
            </w:del>
          </w:p>
        </w:tc>
      </w:tr>
      <w:tr w:rsidR="00251357" w:rsidRPr="00846C12" w14:paraId="561BDBF6" w14:textId="77777777" w:rsidTr="00ED4170">
        <w:trPr>
          <w:ins w:id="438" w:author="Author"/>
        </w:trPr>
        <w:tc>
          <w:tcPr>
            <w:tcW w:w="1671" w:type="dxa"/>
            <w:tcBorders>
              <w:top w:val="single" w:sz="2" w:space="0" w:color="auto"/>
              <w:left w:val="single" w:sz="2" w:space="0" w:color="auto"/>
              <w:bottom w:val="single" w:sz="2" w:space="0" w:color="auto"/>
              <w:right w:val="single" w:sz="2" w:space="0" w:color="auto"/>
            </w:tcBorders>
          </w:tcPr>
          <w:p w14:paraId="3BCD1159" w14:textId="41E8F005" w:rsidR="00251357" w:rsidRPr="004E5748" w:rsidRDefault="00251357" w:rsidP="00251357">
            <w:pPr>
              <w:pStyle w:val="NormalLeft"/>
              <w:rPr>
                <w:ins w:id="439" w:author="Author"/>
                <w:lang w:val="en-GB"/>
              </w:rPr>
            </w:pPr>
            <w:ins w:id="440" w:author="Author">
              <w:r w:rsidRPr="001669F9">
                <w:rPr>
                  <w:lang w:val="en-GB"/>
                </w:rPr>
                <w:t>C005</w:t>
              </w:r>
              <w:r>
                <w:rPr>
                  <w:lang w:val="en-GB"/>
                </w:rPr>
                <w:t>4</w:t>
              </w:r>
              <w:r w:rsidRPr="001669F9">
                <w:rPr>
                  <w:lang w:val="en-GB"/>
                </w:rPr>
                <w:t>/R0110</w:t>
              </w:r>
            </w:ins>
          </w:p>
        </w:tc>
        <w:tc>
          <w:tcPr>
            <w:tcW w:w="1672" w:type="dxa"/>
            <w:tcBorders>
              <w:top w:val="single" w:sz="2" w:space="0" w:color="auto"/>
              <w:left w:val="single" w:sz="2" w:space="0" w:color="auto"/>
              <w:bottom w:val="single" w:sz="2" w:space="0" w:color="auto"/>
              <w:right w:val="single" w:sz="2" w:space="0" w:color="auto"/>
            </w:tcBorders>
          </w:tcPr>
          <w:p w14:paraId="451F4FFC" w14:textId="204CCE74" w:rsidR="00251357" w:rsidRPr="004E5748" w:rsidRDefault="00251357" w:rsidP="00251357">
            <w:pPr>
              <w:pStyle w:val="NormalLeft"/>
              <w:rPr>
                <w:ins w:id="441" w:author="Author"/>
                <w:lang w:val="en-GB"/>
              </w:rPr>
            </w:pPr>
            <w:ins w:id="442" w:author="Author">
              <w:r w:rsidRPr="001669F9">
                <w:rPr>
                  <w:lang w:val="en-GB"/>
                </w:rPr>
                <w:t xml:space="preserve">Impact of all </w:t>
              </w:r>
              <w:proofErr w:type="spellStart"/>
              <w:r w:rsidRPr="001669F9">
                <w:rPr>
                  <w:lang w:val="en-GB"/>
                </w:rPr>
                <w:t>transitionals</w:t>
              </w:r>
              <w:proofErr w:type="spellEnd"/>
              <w:r w:rsidRPr="001669F9">
                <w:rPr>
                  <w:lang w:val="en-GB"/>
                </w:rPr>
                <w:t xml:space="preserve"> — Minimum Capital Requirement</w:t>
              </w:r>
            </w:ins>
          </w:p>
        </w:tc>
        <w:tc>
          <w:tcPr>
            <w:tcW w:w="5943" w:type="dxa"/>
            <w:tcBorders>
              <w:top w:val="single" w:sz="2" w:space="0" w:color="auto"/>
              <w:left w:val="single" w:sz="2" w:space="0" w:color="auto"/>
              <w:bottom w:val="single" w:sz="2" w:space="0" w:color="auto"/>
              <w:right w:val="single" w:sz="2" w:space="0" w:color="auto"/>
            </w:tcBorders>
          </w:tcPr>
          <w:p w14:paraId="3D98FB6D" w14:textId="77777777" w:rsidR="00251357" w:rsidRPr="001669F9" w:rsidRDefault="00251357" w:rsidP="00251357">
            <w:pPr>
              <w:pStyle w:val="NormalLeft"/>
              <w:rPr>
                <w:ins w:id="443" w:author="Author"/>
                <w:lang w:val="en-GB"/>
              </w:rPr>
            </w:pPr>
            <w:ins w:id="444" w:author="Author">
              <w:r w:rsidRPr="001669F9">
                <w:rPr>
                  <w:lang w:val="en-GB"/>
                </w:rPr>
                <w:t xml:space="preserve">Amount of the adjustment to the </w:t>
              </w:r>
              <w:r>
                <w:rPr>
                  <w:lang w:val="en-GB"/>
                </w:rPr>
                <w:t xml:space="preserve">position of </w:t>
              </w:r>
              <w:r w:rsidRPr="001669F9">
                <w:rPr>
                  <w:lang w:val="en-GB"/>
                </w:rPr>
                <w:t>MCR due to the application of all transitional measures including the phasing-in mechanism for extrapolation.</w:t>
              </w:r>
            </w:ins>
          </w:p>
          <w:p w14:paraId="5D4C606B" w14:textId="30F262C9" w:rsidR="00251357" w:rsidRPr="004E5748" w:rsidRDefault="00251357" w:rsidP="00251357">
            <w:pPr>
              <w:pStyle w:val="NormalLeft"/>
              <w:rPr>
                <w:ins w:id="445" w:author="Author"/>
                <w:lang w:val="en-GB"/>
              </w:rPr>
            </w:pPr>
            <w:ins w:id="446" w:author="Author">
              <w:r>
                <w:rPr>
                  <w:lang w:val="en-GB"/>
                </w:rPr>
                <w:t>T</w:t>
              </w:r>
              <w:r>
                <w:t>he calculation of this amount shall be performed in accordance with the instructions set out in C0054/R0010.</w:t>
              </w:r>
            </w:ins>
          </w:p>
        </w:tc>
      </w:tr>
      <w:tr w:rsidR="00F672D2" w:rsidRPr="00846C12" w14:paraId="48FA397B" w14:textId="77777777" w:rsidTr="00ED4170">
        <w:tc>
          <w:tcPr>
            <w:tcW w:w="1671" w:type="dxa"/>
            <w:tcBorders>
              <w:top w:val="single" w:sz="2" w:space="0" w:color="auto"/>
              <w:left w:val="single" w:sz="2" w:space="0" w:color="auto"/>
              <w:bottom w:val="single" w:sz="2" w:space="0" w:color="auto"/>
              <w:right w:val="single" w:sz="2" w:space="0" w:color="auto"/>
            </w:tcBorders>
          </w:tcPr>
          <w:p w14:paraId="2B6C79C2" w14:textId="0F9B73C7" w:rsidR="00FF5BA6" w:rsidRPr="004E5748" w:rsidRDefault="00FF5BA6" w:rsidP="00FF0B3F">
            <w:pPr>
              <w:pStyle w:val="NormalLeft"/>
              <w:rPr>
                <w:lang w:val="en-GB"/>
              </w:rPr>
            </w:pPr>
            <w:r w:rsidRPr="004E5748">
              <w:rPr>
                <w:lang w:val="en-GB"/>
              </w:rPr>
              <w:lastRenderedPageBreak/>
              <w:t>C0070/R0110 </w:t>
            </w:r>
            <w:r w:rsidR="00FF0B3F" w:rsidRPr="004E5748">
              <w:rPr>
                <w:lang w:val="en-GB"/>
              </w:rPr>
              <w:t xml:space="preserve"> </w:t>
            </w:r>
          </w:p>
        </w:tc>
        <w:tc>
          <w:tcPr>
            <w:tcW w:w="1672" w:type="dxa"/>
            <w:tcBorders>
              <w:top w:val="single" w:sz="2" w:space="0" w:color="auto"/>
              <w:left w:val="single" w:sz="2" w:space="0" w:color="auto"/>
              <w:bottom w:val="single" w:sz="2" w:space="0" w:color="auto"/>
              <w:right w:val="single" w:sz="2" w:space="0" w:color="auto"/>
            </w:tcBorders>
          </w:tcPr>
          <w:p w14:paraId="7B87C37E" w14:textId="71A2270A" w:rsidR="00FF5BA6" w:rsidRPr="004E5748" w:rsidRDefault="00FF5BA6" w:rsidP="00FF0B3F">
            <w:pPr>
              <w:pStyle w:val="NormalLeft"/>
              <w:rPr>
                <w:lang w:val="en-GB"/>
              </w:rPr>
            </w:pPr>
            <w:r w:rsidRPr="004E5748">
              <w:rPr>
                <w:lang w:val="en-GB"/>
              </w:rPr>
              <w:t>Impact of volatility adjustment set to zero — Minimum Capital Requirement </w:t>
            </w:r>
            <w:r w:rsidR="00FF0B3F" w:rsidRPr="004E5748">
              <w:rPr>
                <w:lang w:val="en-GB"/>
              </w:rPr>
              <w:t xml:space="preserve"> </w:t>
            </w:r>
          </w:p>
        </w:tc>
        <w:tc>
          <w:tcPr>
            <w:tcW w:w="5943" w:type="dxa"/>
            <w:tcBorders>
              <w:top w:val="single" w:sz="2" w:space="0" w:color="auto"/>
              <w:left w:val="single" w:sz="2" w:space="0" w:color="auto"/>
              <w:bottom w:val="single" w:sz="2" w:space="0" w:color="auto"/>
              <w:right w:val="single" w:sz="2" w:space="0" w:color="auto"/>
            </w:tcBorders>
          </w:tcPr>
          <w:p w14:paraId="2263A592" w14:textId="417B32FB" w:rsidR="00FF5BA6" w:rsidRPr="004E5748" w:rsidRDefault="00FF5BA6" w:rsidP="00FF0B3F">
            <w:pPr>
              <w:pStyle w:val="NormalLeft"/>
              <w:rPr>
                <w:lang w:val="en-GB"/>
              </w:rPr>
            </w:pPr>
            <w:r w:rsidRPr="004E5748">
              <w:rPr>
                <w:lang w:val="en-GB"/>
              </w:rPr>
              <w:t xml:space="preserve">Amount of the adjustment to the </w:t>
            </w:r>
            <w:ins w:id="447" w:author="Author">
              <w:r w:rsidR="000D5A6A">
                <w:rPr>
                  <w:lang w:val="en-GB"/>
                </w:rPr>
                <w:t xml:space="preserve">position of </w:t>
              </w:r>
            </w:ins>
            <w:r w:rsidRPr="004E5748">
              <w:rPr>
                <w:lang w:val="en-GB"/>
              </w:rPr>
              <w:t>MCR due to the application of the volatility adjustment. It shall reflect the impact of setting the volatility adjustment to zero.</w:t>
            </w:r>
          </w:p>
          <w:p w14:paraId="63D3A1FC" w14:textId="6F6829DD" w:rsidR="00FF5BA6" w:rsidRPr="004E5748" w:rsidRDefault="000D5A6A" w:rsidP="00FF0B3F">
            <w:pPr>
              <w:pStyle w:val="NormalLeft"/>
              <w:rPr>
                <w:lang w:val="en-GB"/>
              </w:rPr>
            </w:pPr>
            <w:ins w:id="448" w:author="Author">
              <w:r>
                <w:rPr>
                  <w:lang w:val="en-GB"/>
                </w:rPr>
                <w:t>T</w:t>
              </w:r>
              <w:r>
                <w:t>he calculation of this amount shall be performed in accordance with the instructions set out in C0070/R0010.</w:t>
              </w:r>
            </w:ins>
            <w:del w:id="449" w:author="Author">
              <w:r w:rsidR="00FF5BA6" w:rsidRPr="004E5748" w:rsidDel="000D5A6A">
                <w:rPr>
                  <w:lang w:val="en-GB"/>
                </w:rPr>
                <w:delText>It shall be the difference between the MCR considering technical provisions without volatility adjustment and without other transitional measures and the MCR considering technical provisions without transitional adjustment to the relevant risk free interest rate term structure.</w:delText>
              </w:r>
              <w:r w:rsidR="00FF0B3F" w:rsidRPr="004E5748" w:rsidDel="000D5A6A">
                <w:rPr>
                  <w:lang w:val="en-GB"/>
                </w:rPr>
                <w:delText xml:space="preserve"> </w:delText>
              </w:r>
            </w:del>
          </w:p>
        </w:tc>
      </w:tr>
      <w:tr w:rsidR="00F672D2" w:rsidRPr="00846C12" w14:paraId="08578CD5" w14:textId="77777777" w:rsidTr="00ED4170">
        <w:tc>
          <w:tcPr>
            <w:tcW w:w="1671" w:type="dxa"/>
            <w:tcBorders>
              <w:top w:val="single" w:sz="2" w:space="0" w:color="auto"/>
              <w:left w:val="single" w:sz="2" w:space="0" w:color="auto"/>
              <w:bottom w:val="single" w:sz="2" w:space="0" w:color="auto"/>
              <w:right w:val="single" w:sz="2" w:space="0" w:color="auto"/>
            </w:tcBorders>
          </w:tcPr>
          <w:p w14:paraId="427C03F7" w14:textId="7C62EC97" w:rsidR="00FF5BA6" w:rsidRPr="004E5748" w:rsidRDefault="00FF5BA6" w:rsidP="00FF0B3F">
            <w:pPr>
              <w:pStyle w:val="NormalLeft"/>
              <w:rPr>
                <w:lang w:val="en-GB"/>
              </w:rPr>
            </w:pPr>
            <w:r w:rsidRPr="004E5748">
              <w:rPr>
                <w:lang w:val="en-GB"/>
              </w:rPr>
              <w:t>C0090/R0110 </w:t>
            </w:r>
            <w:r w:rsidR="00FF0B3F" w:rsidRPr="004E5748">
              <w:rPr>
                <w:lang w:val="en-GB"/>
              </w:rPr>
              <w:t xml:space="preserve"> </w:t>
            </w:r>
          </w:p>
        </w:tc>
        <w:tc>
          <w:tcPr>
            <w:tcW w:w="1672" w:type="dxa"/>
            <w:tcBorders>
              <w:top w:val="single" w:sz="2" w:space="0" w:color="auto"/>
              <w:left w:val="single" w:sz="2" w:space="0" w:color="auto"/>
              <w:bottom w:val="single" w:sz="2" w:space="0" w:color="auto"/>
              <w:right w:val="single" w:sz="2" w:space="0" w:color="auto"/>
            </w:tcBorders>
          </w:tcPr>
          <w:p w14:paraId="2AB1043B" w14:textId="646D0F8C" w:rsidR="00FF5BA6" w:rsidRPr="004E5748" w:rsidRDefault="00FF5BA6" w:rsidP="00FF0B3F">
            <w:pPr>
              <w:pStyle w:val="NormalLeft"/>
              <w:rPr>
                <w:lang w:val="en-GB"/>
              </w:rPr>
            </w:pPr>
            <w:r w:rsidRPr="004E5748">
              <w:rPr>
                <w:lang w:val="en-GB"/>
              </w:rPr>
              <w:t>Impact of matching adjustment set to zero — Minimum Capital Requirement </w:t>
            </w:r>
            <w:r w:rsidR="00FF0B3F" w:rsidRPr="004E5748">
              <w:rPr>
                <w:lang w:val="en-GB"/>
              </w:rPr>
              <w:t xml:space="preserve"> </w:t>
            </w:r>
          </w:p>
        </w:tc>
        <w:tc>
          <w:tcPr>
            <w:tcW w:w="5943" w:type="dxa"/>
            <w:tcBorders>
              <w:top w:val="single" w:sz="2" w:space="0" w:color="auto"/>
              <w:left w:val="single" w:sz="2" w:space="0" w:color="auto"/>
              <w:bottom w:val="single" w:sz="2" w:space="0" w:color="auto"/>
              <w:right w:val="single" w:sz="2" w:space="0" w:color="auto"/>
            </w:tcBorders>
          </w:tcPr>
          <w:p w14:paraId="63FC1BAE" w14:textId="75F4E33F" w:rsidR="00FF5BA6" w:rsidRPr="004E5748" w:rsidRDefault="00FF5BA6" w:rsidP="00FF0B3F">
            <w:pPr>
              <w:pStyle w:val="NormalLeft"/>
              <w:rPr>
                <w:lang w:val="en-GB"/>
              </w:rPr>
            </w:pPr>
            <w:r w:rsidRPr="004E5748">
              <w:rPr>
                <w:lang w:val="en-GB"/>
              </w:rPr>
              <w:t xml:space="preserve">Amount of the adjustment to the </w:t>
            </w:r>
            <w:ins w:id="450" w:author="Author">
              <w:r w:rsidR="000D5A6A">
                <w:rPr>
                  <w:lang w:val="en-GB"/>
                </w:rPr>
                <w:t xml:space="preserve">position of </w:t>
              </w:r>
            </w:ins>
            <w:r w:rsidRPr="004E5748">
              <w:rPr>
                <w:lang w:val="en-GB"/>
              </w:rPr>
              <w:t>MCR due to the application of the matching adjustment. It shall include the impact of setting the volatility adjustment and the matching adjustment to zero.</w:t>
            </w:r>
          </w:p>
          <w:p w14:paraId="59BED0A7" w14:textId="2739B5CF" w:rsidR="00FF5BA6" w:rsidRPr="004E5748" w:rsidRDefault="000D5A6A" w:rsidP="00FF0B3F">
            <w:pPr>
              <w:pStyle w:val="NormalLeft"/>
              <w:rPr>
                <w:lang w:val="en-GB"/>
              </w:rPr>
            </w:pPr>
            <w:ins w:id="451" w:author="Author">
              <w:r>
                <w:rPr>
                  <w:lang w:val="en-GB"/>
                </w:rPr>
                <w:t>T</w:t>
              </w:r>
              <w:r>
                <w:t>he calculation of this amount shall be performed in accordance with the instructions set out in C0090/R0010.</w:t>
              </w:r>
            </w:ins>
            <w:del w:id="452" w:author="Author">
              <w:r w:rsidR="00FF5BA6" w:rsidRPr="004E5748" w:rsidDel="000D5A6A">
                <w:rPr>
                  <w:lang w:val="en-GB"/>
                </w:rPr>
                <w:delText>It shall be the difference between the MCR calculated considering technical provisions without matching adjustment and without all the other transitional measures and the MCR considering technical provisions without volatility adjustment and without other transitional measures. </w:delText>
              </w:r>
              <w:r w:rsidR="00FF0B3F" w:rsidRPr="004E5748" w:rsidDel="000D5A6A">
                <w:rPr>
                  <w:lang w:val="en-GB"/>
                </w:rPr>
                <w:delText xml:space="preserve"> </w:delText>
              </w:r>
            </w:del>
          </w:p>
        </w:tc>
      </w:tr>
    </w:tbl>
    <w:p w14:paraId="21C28C04" w14:textId="77777777" w:rsidR="00FF5BA6" w:rsidRPr="004E5748" w:rsidRDefault="00FF5BA6" w:rsidP="00FF5BA6">
      <w:pPr>
        <w:rPr>
          <w:lang w:val="en-GB"/>
        </w:rPr>
      </w:pPr>
    </w:p>
    <w:p w14:paraId="3089A29E" w14:textId="77777777" w:rsidR="00DA506B" w:rsidRPr="001669F9" w:rsidRDefault="00DA506B" w:rsidP="00DA506B">
      <w:pPr>
        <w:pStyle w:val="ManualHeading2"/>
        <w:numPr>
          <w:ilvl w:val="0"/>
          <w:numId w:val="0"/>
        </w:numPr>
        <w:ind w:left="851" w:hanging="851"/>
        <w:rPr>
          <w:ins w:id="453" w:author="Author"/>
          <w:lang w:val="en-GB"/>
        </w:rPr>
      </w:pPr>
      <w:ins w:id="454" w:author="Author">
        <w:r w:rsidRPr="001669F9">
          <w:rPr>
            <w:i/>
            <w:iCs/>
            <w:lang w:val="en-GB"/>
          </w:rPr>
          <w:t>S.22.06 — Calculated volatility adjustment and corresponding best estimates by country and currency</w:t>
        </w:r>
      </w:ins>
    </w:p>
    <w:p w14:paraId="2B305434" w14:textId="77777777" w:rsidR="00DA506B" w:rsidRPr="00AB7A92" w:rsidRDefault="00DA506B" w:rsidP="00DA506B">
      <w:pPr>
        <w:rPr>
          <w:ins w:id="455" w:author="Author"/>
          <w:lang w:val="en-GB"/>
        </w:rPr>
      </w:pPr>
      <w:ins w:id="456" w:author="Author">
        <w:r w:rsidRPr="00AB7A92">
          <w:rPr>
            <w:i/>
            <w:iCs/>
            <w:lang w:val="en-GB"/>
          </w:rPr>
          <w:t>General comments:</w:t>
        </w:r>
      </w:ins>
    </w:p>
    <w:p w14:paraId="781B0955" w14:textId="77777777" w:rsidR="00DA506B" w:rsidRPr="00126657" w:rsidRDefault="00DA506B" w:rsidP="00DA506B">
      <w:pPr>
        <w:rPr>
          <w:ins w:id="457" w:author="Author"/>
          <w:lang w:val="en-GB"/>
        </w:rPr>
      </w:pPr>
      <w:ins w:id="458" w:author="Author">
        <w:r w:rsidRPr="00126657">
          <w:rPr>
            <w:lang w:val="en-GB"/>
          </w:rPr>
          <w:t>This section relates to annual submission of information for individual entities.</w:t>
        </w:r>
      </w:ins>
    </w:p>
    <w:p w14:paraId="4041F5CB" w14:textId="77777777" w:rsidR="00DA506B" w:rsidRPr="00AB7A92" w:rsidRDefault="00DA506B" w:rsidP="00DA506B">
      <w:pPr>
        <w:rPr>
          <w:ins w:id="459" w:author="Author"/>
          <w:lang w:val="en-GB"/>
        </w:rPr>
      </w:pPr>
      <w:ins w:id="460" w:author="Author">
        <w:r w:rsidRPr="00AB7A92">
          <w:rPr>
            <w:lang w:val="en-GB"/>
          </w:rPr>
          <w:t xml:space="preserve">This template shall only be reported by insurance and reinsurance undertakings that apply </w:t>
        </w:r>
        <w:r>
          <w:rPr>
            <w:lang w:val="en-GB"/>
          </w:rPr>
          <w:t xml:space="preserve">the </w:t>
        </w:r>
        <w:r w:rsidRPr="00AB7A92">
          <w:rPr>
            <w:lang w:val="en-GB"/>
          </w:rPr>
          <w:t>volatility adjustment in accordance with Article 77d of Directive 2009/138/EC.</w:t>
        </w:r>
      </w:ins>
    </w:p>
    <w:p w14:paraId="3D7F4696" w14:textId="02DE4E18" w:rsidR="00DA506B" w:rsidRPr="00AB7A92" w:rsidRDefault="00DA506B" w:rsidP="00DA506B">
      <w:pPr>
        <w:rPr>
          <w:ins w:id="461" w:author="Author"/>
          <w:lang w:val="en-GB"/>
        </w:rPr>
      </w:pPr>
      <w:ins w:id="462" w:author="Author">
        <w:r w:rsidRPr="00AB7A92">
          <w:rPr>
            <w:lang w:val="en-GB"/>
          </w:rPr>
          <w:t>This template according</w:t>
        </w:r>
        <w:r w:rsidRPr="00126657">
          <w:rPr>
            <w:lang w:val="en-GB"/>
          </w:rPr>
          <w:t xml:space="preserve"> to Article 51 (1c) (b) </w:t>
        </w:r>
        <w:r>
          <w:rPr>
            <w:lang w:val="en-GB"/>
          </w:rPr>
          <w:t xml:space="preserve">of Directive 2009/138/EC </w:t>
        </w:r>
        <w:r w:rsidRPr="00AB7A92">
          <w:rPr>
            <w:lang w:val="en-GB"/>
          </w:rPr>
          <w:t xml:space="preserve">collects for each relevant currency or, as applicable, country, the volatility adjustment calculated in accordance with Article 77d </w:t>
        </w:r>
        <w:r>
          <w:rPr>
            <w:lang w:val="en-GB"/>
          </w:rPr>
          <w:t xml:space="preserve">of Directive 2009/138/EC </w:t>
        </w:r>
        <w:r w:rsidRPr="00AB7A92">
          <w:rPr>
            <w:lang w:val="en-GB"/>
          </w:rPr>
          <w:t>and the corresponding best estimates for insurance or reinsurance obligations</w:t>
        </w:r>
        <w:r>
          <w:rPr>
            <w:lang w:val="en-GB"/>
          </w:rPr>
          <w:t xml:space="preserve">. Regarding the best estimate it </w:t>
        </w:r>
        <w:r w:rsidRPr="00AB7A92">
          <w:rPr>
            <w:lang w:val="en-GB"/>
          </w:rPr>
          <w:t>shall reflect the gross best estimate of insurance and reinsurance obligations subject to volatility adjustment split by currency of the obligations and</w:t>
        </w:r>
        <w:r>
          <w:rPr>
            <w:lang w:val="en-GB"/>
          </w:rPr>
          <w:t>, when written in euros,</w:t>
        </w:r>
        <w:r w:rsidRPr="00AB7A92">
          <w:rPr>
            <w:lang w:val="en-GB"/>
          </w:rPr>
          <w:t xml:space="preserve"> by country in which the products giving rise to the obligations were sold. The best estimate reported shall </w:t>
        </w:r>
        <w:proofErr w:type="gramStart"/>
        <w:r w:rsidRPr="00AB7A92">
          <w:rPr>
            <w:lang w:val="en-GB"/>
          </w:rPr>
          <w:t>take into account</w:t>
        </w:r>
        <w:proofErr w:type="gramEnd"/>
        <w:r w:rsidRPr="00AB7A92">
          <w:rPr>
            <w:lang w:val="en-GB"/>
          </w:rPr>
          <w:t xml:space="preserve"> the volatility adjustment. The best estimate subject to any matching adjustment shall not be reported in this template.</w:t>
        </w:r>
        <w:r>
          <w:rPr>
            <w:lang w:val="en-GB"/>
          </w:rPr>
          <w:t xml:space="preserve"> </w:t>
        </w:r>
      </w:ins>
    </w:p>
    <w:p w14:paraId="56C3BA2A" w14:textId="77777777" w:rsidR="00DA506B" w:rsidRPr="00AB7A92" w:rsidRDefault="00DA506B" w:rsidP="00DA506B">
      <w:pPr>
        <w:rPr>
          <w:ins w:id="463" w:author="Author"/>
          <w:lang w:val="en-GB"/>
        </w:rPr>
      </w:pPr>
      <w:ins w:id="464" w:author="Author">
        <w:r>
          <w:rPr>
            <w:lang w:val="en-GB"/>
          </w:rPr>
          <w:t xml:space="preserve"> </w:t>
        </w:r>
      </w:ins>
    </w:p>
    <w:tbl>
      <w:tblPr>
        <w:tblW w:w="9286" w:type="dxa"/>
        <w:tblLayout w:type="fixed"/>
        <w:tblLook w:val="0000" w:firstRow="0" w:lastRow="0" w:firstColumn="0" w:lastColumn="0" w:noHBand="0" w:noVBand="0"/>
      </w:tblPr>
      <w:tblGrid>
        <w:gridCol w:w="1727"/>
        <w:gridCol w:w="1611"/>
        <w:gridCol w:w="5948"/>
      </w:tblGrid>
      <w:tr w:rsidR="00DA506B" w:rsidRPr="001669F9" w14:paraId="53FA75DF" w14:textId="77777777" w:rsidTr="00584636">
        <w:trPr>
          <w:ins w:id="465" w:author="Author"/>
        </w:trPr>
        <w:tc>
          <w:tcPr>
            <w:tcW w:w="1727" w:type="dxa"/>
            <w:tcBorders>
              <w:top w:val="single" w:sz="2" w:space="0" w:color="auto"/>
              <w:left w:val="single" w:sz="2" w:space="0" w:color="auto"/>
              <w:bottom w:val="single" w:sz="2" w:space="0" w:color="auto"/>
              <w:right w:val="single" w:sz="2" w:space="0" w:color="auto"/>
            </w:tcBorders>
          </w:tcPr>
          <w:p w14:paraId="2DC9B6A6" w14:textId="77777777" w:rsidR="00DA506B" w:rsidRPr="001669F9" w:rsidRDefault="00DA506B" w:rsidP="00584636">
            <w:pPr>
              <w:adjustRightInd w:val="0"/>
              <w:spacing w:before="0" w:after="0"/>
              <w:jc w:val="left"/>
              <w:rPr>
                <w:ins w:id="466" w:author="Author"/>
                <w:lang w:val="en-GB"/>
              </w:rPr>
            </w:pPr>
          </w:p>
        </w:tc>
        <w:tc>
          <w:tcPr>
            <w:tcW w:w="1611" w:type="dxa"/>
            <w:tcBorders>
              <w:top w:val="single" w:sz="2" w:space="0" w:color="auto"/>
              <w:left w:val="single" w:sz="2" w:space="0" w:color="auto"/>
              <w:bottom w:val="single" w:sz="2" w:space="0" w:color="auto"/>
              <w:right w:val="single" w:sz="2" w:space="0" w:color="auto"/>
            </w:tcBorders>
          </w:tcPr>
          <w:p w14:paraId="2E70CC88" w14:textId="77777777" w:rsidR="00DA506B" w:rsidRPr="001669F9" w:rsidRDefault="00DA506B" w:rsidP="00584636">
            <w:pPr>
              <w:pStyle w:val="NormalCentered"/>
              <w:rPr>
                <w:ins w:id="467" w:author="Author"/>
                <w:lang w:val="en-GB"/>
              </w:rPr>
            </w:pPr>
            <w:ins w:id="468" w:author="Author">
              <w:r w:rsidRPr="001669F9">
                <w:rPr>
                  <w:lang w:val="en-GB"/>
                </w:rPr>
                <w:t>ITEM</w:t>
              </w:r>
            </w:ins>
          </w:p>
        </w:tc>
        <w:tc>
          <w:tcPr>
            <w:tcW w:w="5948" w:type="dxa"/>
            <w:tcBorders>
              <w:top w:val="single" w:sz="2" w:space="0" w:color="auto"/>
              <w:left w:val="single" w:sz="2" w:space="0" w:color="auto"/>
              <w:bottom w:val="single" w:sz="2" w:space="0" w:color="auto"/>
              <w:right w:val="single" w:sz="2" w:space="0" w:color="auto"/>
            </w:tcBorders>
          </w:tcPr>
          <w:p w14:paraId="38634929" w14:textId="77777777" w:rsidR="00DA506B" w:rsidRPr="001669F9" w:rsidRDefault="00DA506B" w:rsidP="00584636">
            <w:pPr>
              <w:pStyle w:val="NormalCentered"/>
              <w:rPr>
                <w:ins w:id="469" w:author="Author"/>
                <w:lang w:val="en-GB"/>
              </w:rPr>
            </w:pPr>
            <w:ins w:id="470" w:author="Author">
              <w:r w:rsidRPr="001669F9">
                <w:rPr>
                  <w:lang w:val="en-GB"/>
                </w:rPr>
                <w:t>INSTRUCTIONS</w:t>
              </w:r>
            </w:ins>
          </w:p>
        </w:tc>
      </w:tr>
      <w:tr w:rsidR="00DA506B" w:rsidRPr="001669F9" w14:paraId="261EDBFF" w14:textId="77777777" w:rsidTr="00584636">
        <w:trPr>
          <w:ins w:id="471" w:author="Author"/>
        </w:trPr>
        <w:tc>
          <w:tcPr>
            <w:tcW w:w="1727" w:type="dxa"/>
            <w:tcBorders>
              <w:top w:val="single" w:sz="2" w:space="0" w:color="auto"/>
              <w:left w:val="single" w:sz="2" w:space="0" w:color="auto"/>
              <w:bottom w:val="single" w:sz="2" w:space="0" w:color="auto"/>
              <w:right w:val="single" w:sz="2" w:space="0" w:color="auto"/>
            </w:tcBorders>
          </w:tcPr>
          <w:p w14:paraId="4A88CCE5" w14:textId="77777777" w:rsidR="00DA506B" w:rsidRPr="001669F9" w:rsidRDefault="00DA506B" w:rsidP="00584636">
            <w:pPr>
              <w:pStyle w:val="NormalLeft"/>
              <w:rPr>
                <w:ins w:id="472" w:author="Author"/>
                <w:lang w:val="en-GB"/>
              </w:rPr>
            </w:pPr>
            <w:ins w:id="473" w:author="Author">
              <w:r w:rsidRPr="001669F9">
                <w:rPr>
                  <w:lang w:val="en-GB"/>
                </w:rPr>
                <w:lastRenderedPageBreak/>
                <w:t>R0010</w:t>
              </w:r>
            </w:ins>
          </w:p>
        </w:tc>
        <w:tc>
          <w:tcPr>
            <w:tcW w:w="1611" w:type="dxa"/>
            <w:tcBorders>
              <w:top w:val="single" w:sz="2" w:space="0" w:color="auto"/>
              <w:left w:val="single" w:sz="2" w:space="0" w:color="auto"/>
              <w:bottom w:val="single" w:sz="2" w:space="0" w:color="auto"/>
              <w:right w:val="single" w:sz="2" w:space="0" w:color="auto"/>
            </w:tcBorders>
          </w:tcPr>
          <w:p w14:paraId="7D2941B5" w14:textId="77777777" w:rsidR="00DA506B" w:rsidRPr="001669F9" w:rsidRDefault="00DA506B" w:rsidP="00584636">
            <w:pPr>
              <w:pStyle w:val="NormalLeft"/>
              <w:rPr>
                <w:ins w:id="474" w:author="Author"/>
                <w:lang w:val="en-GB"/>
              </w:rPr>
            </w:pPr>
            <w:ins w:id="475" w:author="Author">
              <w:r w:rsidRPr="001669F9">
                <w:rPr>
                  <w:lang w:val="en-GB"/>
                </w:rPr>
                <w:t>Other than currency</w:t>
              </w:r>
              <w:r>
                <w:rPr>
                  <w:lang w:val="en-GB"/>
                </w:rPr>
                <w:t xml:space="preserve"> euro</w:t>
              </w:r>
            </w:ins>
          </w:p>
        </w:tc>
        <w:tc>
          <w:tcPr>
            <w:tcW w:w="5948" w:type="dxa"/>
            <w:tcBorders>
              <w:top w:val="single" w:sz="2" w:space="0" w:color="auto"/>
              <w:left w:val="single" w:sz="2" w:space="0" w:color="auto"/>
              <w:bottom w:val="single" w:sz="2" w:space="0" w:color="auto"/>
              <w:right w:val="single" w:sz="2" w:space="0" w:color="auto"/>
            </w:tcBorders>
          </w:tcPr>
          <w:p w14:paraId="32CAB8C3" w14:textId="77777777" w:rsidR="00DA506B" w:rsidRPr="001669F9" w:rsidRDefault="00DA506B" w:rsidP="00584636">
            <w:pPr>
              <w:pStyle w:val="NormalLeft"/>
              <w:rPr>
                <w:ins w:id="476" w:author="Author"/>
                <w:lang w:val="en-GB"/>
              </w:rPr>
            </w:pPr>
            <w:ins w:id="477" w:author="Author">
              <w:r w:rsidRPr="001669F9">
                <w:rPr>
                  <w:lang w:val="en-GB"/>
                </w:rPr>
                <w:t>Report the ISO 4217 alphabetic code of each currency reported.</w:t>
              </w:r>
            </w:ins>
          </w:p>
        </w:tc>
      </w:tr>
      <w:tr w:rsidR="00DA506B" w:rsidRPr="001669F9" w14:paraId="274632EC" w14:textId="77777777" w:rsidTr="00584636">
        <w:trPr>
          <w:ins w:id="478" w:author="Author"/>
        </w:trPr>
        <w:tc>
          <w:tcPr>
            <w:tcW w:w="9286" w:type="dxa"/>
            <w:gridSpan w:val="3"/>
            <w:tcBorders>
              <w:top w:val="single" w:sz="2" w:space="0" w:color="auto"/>
              <w:left w:val="single" w:sz="2" w:space="0" w:color="auto"/>
              <w:bottom w:val="single" w:sz="2" w:space="0" w:color="auto"/>
              <w:right w:val="single" w:sz="2" w:space="0" w:color="auto"/>
            </w:tcBorders>
          </w:tcPr>
          <w:p w14:paraId="08EA803C" w14:textId="77777777" w:rsidR="00DA506B" w:rsidRPr="001669F9" w:rsidRDefault="00DA506B" w:rsidP="00584636">
            <w:pPr>
              <w:pStyle w:val="NormalCentered"/>
              <w:rPr>
                <w:ins w:id="479" w:author="Author"/>
                <w:lang w:val="en-GB"/>
              </w:rPr>
            </w:pPr>
            <w:proofErr w:type="spellStart"/>
            <w:ins w:id="480" w:author="Author">
              <w:r>
                <w:rPr>
                  <w:i/>
                  <w:iCs/>
                  <w:lang w:val="en-GB"/>
                </w:rPr>
                <w:t>Caldulated</w:t>
              </w:r>
              <w:proofErr w:type="spellEnd"/>
              <w:r>
                <w:rPr>
                  <w:i/>
                  <w:iCs/>
                  <w:lang w:val="en-GB"/>
                </w:rPr>
                <w:t xml:space="preserve"> volatility adjustment and total b</w:t>
              </w:r>
              <w:r w:rsidRPr="001669F9">
                <w:rPr>
                  <w:i/>
                  <w:iCs/>
                  <w:lang w:val="en-GB"/>
                </w:rPr>
                <w:t xml:space="preserve">est estimate subject to </w:t>
              </w:r>
              <w:r>
                <w:rPr>
                  <w:i/>
                  <w:iCs/>
                  <w:lang w:val="en-GB"/>
                </w:rPr>
                <w:t>the</w:t>
              </w:r>
              <w:r w:rsidRPr="001669F9">
                <w:rPr>
                  <w:i/>
                  <w:iCs/>
                  <w:lang w:val="en-GB"/>
                </w:rPr>
                <w:t xml:space="preserve"> volatility adjustment — Total </w:t>
              </w:r>
              <w:r>
                <w:rPr>
                  <w:i/>
                  <w:iCs/>
                  <w:lang w:val="en-GB"/>
                </w:rPr>
                <w:t>all</w:t>
              </w:r>
              <w:r w:rsidRPr="001669F9">
                <w:rPr>
                  <w:i/>
                  <w:iCs/>
                  <w:lang w:val="en-GB"/>
                </w:rPr>
                <w:t xml:space="preserve"> countr</w:t>
              </w:r>
              <w:r>
                <w:rPr>
                  <w:i/>
                  <w:iCs/>
                  <w:lang w:val="en-GB"/>
                </w:rPr>
                <w:t>ies</w:t>
              </w:r>
              <w:r w:rsidRPr="001669F9">
                <w:rPr>
                  <w:i/>
                  <w:iCs/>
                  <w:lang w:val="en-GB"/>
                </w:rPr>
                <w:t xml:space="preserve"> by currency</w:t>
              </w:r>
            </w:ins>
          </w:p>
        </w:tc>
      </w:tr>
      <w:tr w:rsidR="00DA506B" w:rsidRPr="001669F9" w14:paraId="0E149127" w14:textId="77777777" w:rsidTr="00584636">
        <w:trPr>
          <w:ins w:id="481" w:author="Author"/>
        </w:trPr>
        <w:tc>
          <w:tcPr>
            <w:tcW w:w="1727" w:type="dxa"/>
            <w:tcBorders>
              <w:top w:val="single" w:sz="2" w:space="0" w:color="auto"/>
              <w:left w:val="single" w:sz="2" w:space="0" w:color="auto"/>
              <w:bottom w:val="single" w:sz="2" w:space="0" w:color="auto"/>
              <w:right w:val="single" w:sz="2" w:space="0" w:color="auto"/>
            </w:tcBorders>
          </w:tcPr>
          <w:p w14:paraId="41E4BAC0" w14:textId="77777777" w:rsidR="00DA506B" w:rsidRPr="001669F9" w:rsidRDefault="00DA506B" w:rsidP="00584636">
            <w:pPr>
              <w:pStyle w:val="NormalLeft"/>
              <w:rPr>
                <w:ins w:id="482" w:author="Author"/>
                <w:lang w:val="en-GB"/>
              </w:rPr>
            </w:pPr>
            <w:ins w:id="483" w:author="Author">
              <w:r w:rsidRPr="001669F9">
                <w:rPr>
                  <w:lang w:val="en-GB"/>
                </w:rPr>
                <w:t>C0040/R0020</w:t>
              </w:r>
            </w:ins>
          </w:p>
        </w:tc>
        <w:tc>
          <w:tcPr>
            <w:tcW w:w="1611" w:type="dxa"/>
            <w:tcBorders>
              <w:top w:val="single" w:sz="2" w:space="0" w:color="auto"/>
              <w:left w:val="single" w:sz="2" w:space="0" w:color="auto"/>
              <w:bottom w:val="single" w:sz="2" w:space="0" w:color="auto"/>
              <w:right w:val="single" w:sz="2" w:space="0" w:color="auto"/>
            </w:tcBorders>
          </w:tcPr>
          <w:p w14:paraId="7EDD3B7A" w14:textId="77777777" w:rsidR="00DA506B" w:rsidRPr="001669F9" w:rsidRDefault="00DA506B" w:rsidP="00584636">
            <w:pPr>
              <w:pStyle w:val="NormalLeft"/>
              <w:rPr>
                <w:ins w:id="484" w:author="Author"/>
                <w:lang w:val="en-GB"/>
              </w:rPr>
            </w:pPr>
            <w:ins w:id="485" w:author="Author">
              <w:r w:rsidRPr="001669F9">
                <w:rPr>
                  <w:lang w:val="en-GB"/>
                </w:rPr>
                <w:t xml:space="preserve">Part of the </w:t>
              </w:r>
              <w:r>
                <w:rPr>
                  <w:lang w:val="en-GB"/>
                </w:rPr>
                <w:t>b</w:t>
              </w:r>
              <w:r w:rsidRPr="001669F9">
                <w:rPr>
                  <w:lang w:val="en-GB"/>
                </w:rPr>
                <w:t xml:space="preserve">est </w:t>
              </w:r>
              <w:r>
                <w:rPr>
                  <w:lang w:val="en-GB"/>
                </w:rPr>
                <w:t>e</w:t>
              </w:r>
              <w:r w:rsidRPr="001669F9">
                <w:rPr>
                  <w:lang w:val="en-GB"/>
                </w:rPr>
                <w:t xml:space="preserve">stimate subject to </w:t>
              </w:r>
              <w:r>
                <w:rPr>
                  <w:lang w:val="en-GB"/>
                </w:rPr>
                <w:t xml:space="preserve">the </w:t>
              </w:r>
              <w:r w:rsidRPr="001669F9">
                <w:rPr>
                  <w:lang w:val="en-GB"/>
                </w:rPr>
                <w:t xml:space="preserve">volatility adjustment written in </w:t>
              </w:r>
              <w:r>
                <w:rPr>
                  <w:lang w:val="en-GB"/>
                </w:rPr>
                <w:t xml:space="preserve">currency </w:t>
              </w:r>
              <w:r w:rsidRPr="001669F9">
                <w:rPr>
                  <w:lang w:val="en-GB"/>
                </w:rPr>
                <w:t>euro /Total value of all countries</w:t>
              </w:r>
            </w:ins>
          </w:p>
        </w:tc>
        <w:tc>
          <w:tcPr>
            <w:tcW w:w="5948" w:type="dxa"/>
            <w:tcBorders>
              <w:top w:val="single" w:sz="2" w:space="0" w:color="auto"/>
              <w:left w:val="single" w:sz="2" w:space="0" w:color="auto"/>
              <w:bottom w:val="single" w:sz="2" w:space="0" w:color="auto"/>
              <w:right w:val="single" w:sz="2" w:space="0" w:color="auto"/>
            </w:tcBorders>
          </w:tcPr>
          <w:p w14:paraId="083FAE76" w14:textId="77777777" w:rsidR="00DA506B" w:rsidRPr="001669F9" w:rsidRDefault="00DA506B" w:rsidP="00584636">
            <w:pPr>
              <w:pStyle w:val="NormalLeft"/>
              <w:rPr>
                <w:ins w:id="486" w:author="Author"/>
                <w:lang w:val="en-GB"/>
              </w:rPr>
            </w:pPr>
            <w:ins w:id="487" w:author="Author">
              <w:r w:rsidRPr="001669F9">
                <w:rPr>
                  <w:lang w:val="en-GB"/>
                </w:rPr>
                <w:t>Total value for all countries, of the best estimate of the insurance and reinsurance obligations subject to volatility adjustment for the currency</w:t>
              </w:r>
              <w:r>
                <w:rPr>
                  <w:lang w:val="en-GB"/>
                </w:rPr>
                <w:t xml:space="preserve"> euro</w:t>
              </w:r>
              <w:r w:rsidRPr="001669F9">
                <w:rPr>
                  <w:lang w:val="en-GB"/>
                </w:rPr>
                <w:t>.</w:t>
              </w:r>
            </w:ins>
          </w:p>
        </w:tc>
      </w:tr>
      <w:tr w:rsidR="00DA506B" w:rsidRPr="001669F9" w14:paraId="60056502" w14:textId="77777777" w:rsidTr="00584636">
        <w:trPr>
          <w:ins w:id="488" w:author="Author"/>
        </w:trPr>
        <w:tc>
          <w:tcPr>
            <w:tcW w:w="1727" w:type="dxa"/>
            <w:tcBorders>
              <w:top w:val="single" w:sz="2" w:space="0" w:color="auto"/>
              <w:left w:val="single" w:sz="2" w:space="0" w:color="auto"/>
              <w:bottom w:val="single" w:sz="2" w:space="0" w:color="auto"/>
              <w:right w:val="single" w:sz="2" w:space="0" w:color="auto"/>
            </w:tcBorders>
          </w:tcPr>
          <w:p w14:paraId="781CDED4" w14:textId="77777777" w:rsidR="00DA506B" w:rsidRPr="001669F9" w:rsidRDefault="00DA506B" w:rsidP="00584636">
            <w:pPr>
              <w:pStyle w:val="NormalLeft"/>
              <w:rPr>
                <w:ins w:id="489" w:author="Author"/>
                <w:lang w:val="en-GB"/>
              </w:rPr>
            </w:pPr>
            <w:ins w:id="490" w:author="Author">
              <w:r w:rsidRPr="001669F9">
                <w:rPr>
                  <w:lang w:val="en-GB"/>
                </w:rPr>
                <w:t>C0050/R0020</w:t>
              </w:r>
            </w:ins>
          </w:p>
        </w:tc>
        <w:tc>
          <w:tcPr>
            <w:tcW w:w="1611" w:type="dxa"/>
            <w:tcBorders>
              <w:top w:val="single" w:sz="2" w:space="0" w:color="auto"/>
              <w:left w:val="single" w:sz="2" w:space="0" w:color="auto"/>
              <w:bottom w:val="single" w:sz="2" w:space="0" w:color="auto"/>
              <w:right w:val="single" w:sz="2" w:space="0" w:color="auto"/>
            </w:tcBorders>
          </w:tcPr>
          <w:p w14:paraId="069D73D7" w14:textId="77777777" w:rsidR="00DA506B" w:rsidRPr="001669F9" w:rsidRDefault="00DA506B" w:rsidP="00584636">
            <w:pPr>
              <w:pStyle w:val="NormalLeft"/>
              <w:rPr>
                <w:ins w:id="491" w:author="Author"/>
                <w:lang w:val="en-GB"/>
              </w:rPr>
            </w:pPr>
            <w:ins w:id="492" w:author="Author">
              <w:r w:rsidRPr="001669F9">
                <w:rPr>
                  <w:lang w:val="en-GB"/>
                </w:rPr>
                <w:t xml:space="preserve">Part of the </w:t>
              </w:r>
              <w:r>
                <w:rPr>
                  <w:lang w:val="en-GB"/>
                </w:rPr>
                <w:t>b</w:t>
              </w:r>
              <w:r w:rsidRPr="001669F9">
                <w:rPr>
                  <w:lang w:val="en-GB"/>
                </w:rPr>
                <w:t xml:space="preserve">est </w:t>
              </w:r>
              <w:r>
                <w:rPr>
                  <w:lang w:val="en-GB"/>
                </w:rPr>
                <w:t>e</w:t>
              </w:r>
              <w:r w:rsidRPr="001669F9">
                <w:rPr>
                  <w:lang w:val="en-GB"/>
                </w:rPr>
                <w:t>stimate subject to volatility adjustment written in currencies/Total value of all countries</w:t>
              </w:r>
            </w:ins>
          </w:p>
        </w:tc>
        <w:tc>
          <w:tcPr>
            <w:tcW w:w="5948" w:type="dxa"/>
            <w:tcBorders>
              <w:top w:val="single" w:sz="2" w:space="0" w:color="auto"/>
              <w:left w:val="single" w:sz="2" w:space="0" w:color="auto"/>
              <w:bottom w:val="single" w:sz="2" w:space="0" w:color="auto"/>
              <w:right w:val="single" w:sz="2" w:space="0" w:color="auto"/>
            </w:tcBorders>
          </w:tcPr>
          <w:p w14:paraId="6171A64B" w14:textId="77777777" w:rsidR="00DA506B" w:rsidRPr="001669F9" w:rsidRDefault="00DA506B" w:rsidP="00584636">
            <w:pPr>
              <w:pStyle w:val="NormalLeft"/>
              <w:rPr>
                <w:ins w:id="493" w:author="Author"/>
                <w:lang w:val="en-GB"/>
              </w:rPr>
            </w:pPr>
            <w:ins w:id="494" w:author="Author">
              <w:r w:rsidRPr="001669F9">
                <w:rPr>
                  <w:lang w:val="en-GB"/>
                </w:rPr>
                <w:t>Total value for all countries of the best estimate of the insurance and reinsurance obligations subject to volatility adjustment split by currency.</w:t>
              </w:r>
            </w:ins>
          </w:p>
        </w:tc>
      </w:tr>
      <w:tr w:rsidR="00DA506B" w:rsidRPr="001669F9" w14:paraId="421CF967" w14:textId="77777777" w:rsidTr="00584636">
        <w:trPr>
          <w:ins w:id="495" w:author="Author"/>
        </w:trPr>
        <w:tc>
          <w:tcPr>
            <w:tcW w:w="1727" w:type="dxa"/>
            <w:tcBorders>
              <w:top w:val="single" w:sz="2" w:space="0" w:color="auto"/>
              <w:left w:val="single" w:sz="2" w:space="0" w:color="auto"/>
              <w:bottom w:val="single" w:sz="2" w:space="0" w:color="auto"/>
              <w:right w:val="single" w:sz="2" w:space="0" w:color="auto"/>
            </w:tcBorders>
          </w:tcPr>
          <w:p w14:paraId="7F20F1F2" w14:textId="77777777" w:rsidR="00DA506B" w:rsidRPr="001669F9" w:rsidRDefault="00DA506B" w:rsidP="00584636">
            <w:pPr>
              <w:pStyle w:val="NormalLeft"/>
              <w:rPr>
                <w:ins w:id="496" w:author="Author"/>
                <w:lang w:val="en-GB"/>
              </w:rPr>
            </w:pPr>
            <w:ins w:id="497" w:author="Author">
              <w:r w:rsidRPr="001669F9">
                <w:rPr>
                  <w:lang w:val="en-GB"/>
                </w:rPr>
                <w:t>C005</w:t>
              </w:r>
              <w:r>
                <w:rPr>
                  <w:lang w:val="en-GB"/>
                </w:rPr>
                <w:t>8</w:t>
              </w:r>
              <w:r w:rsidRPr="001669F9">
                <w:rPr>
                  <w:lang w:val="en-GB"/>
                </w:rPr>
                <w:t>/R0020</w:t>
              </w:r>
            </w:ins>
          </w:p>
        </w:tc>
        <w:tc>
          <w:tcPr>
            <w:tcW w:w="1611" w:type="dxa"/>
            <w:tcBorders>
              <w:top w:val="single" w:sz="2" w:space="0" w:color="auto"/>
              <w:left w:val="single" w:sz="2" w:space="0" w:color="auto"/>
              <w:bottom w:val="single" w:sz="2" w:space="0" w:color="auto"/>
              <w:right w:val="single" w:sz="2" w:space="0" w:color="auto"/>
            </w:tcBorders>
          </w:tcPr>
          <w:p w14:paraId="2DEED132" w14:textId="77777777" w:rsidR="00DA506B" w:rsidRPr="001669F9" w:rsidRDefault="00DA506B" w:rsidP="00584636">
            <w:pPr>
              <w:pStyle w:val="NormalLeft"/>
              <w:rPr>
                <w:ins w:id="498" w:author="Author"/>
                <w:lang w:val="en-GB"/>
              </w:rPr>
            </w:pPr>
            <w:ins w:id="499" w:author="Author">
              <w:r w:rsidRPr="001669F9">
                <w:rPr>
                  <w:lang w:val="en-GB"/>
                </w:rPr>
                <w:t>Volatility Adjustment for currencies</w:t>
              </w:r>
              <w:r>
                <w:rPr>
                  <w:lang w:val="en-GB"/>
                </w:rPr>
                <w:t xml:space="preserve"> other than euro </w:t>
              </w:r>
              <w:r w:rsidRPr="001669F9">
                <w:rPr>
                  <w:lang w:val="en-GB"/>
                </w:rPr>
                <w:t>/</w:t>
              </w:r>
              <w:r>
                <w:rPr>
                  <w:lang w:val="en-GB"/>
                </w:rPr>
                <w:t xml:space="preserve"> </w:t>
              </w:r>
              <w:r w:rsidRPr="001669F9">
                <w:rPr>
                  <w:lang w:val="en-GB"/>
                </w:rPr>
                <w:t>all countries</w:t>
              </w:r>
            </w:ins>
          </w:p>
        </w:tc>
        <w:tc>
          <w:tcPr>
            <w:tcW w:w="5948" w:type="dxa"/>
            <w:tcBorders>
              <w:top w:val="single" w:sz="2" w:space="0" w:color="auto"/>
              <w:left w:val="single" w:sz="2" w:space="0" w:color="auto"/>
              <w:bottom w:val="single" w:sz="2" w:space="0" w:color="auto"/>
              <w:right w:val="single" w:sz="2" w:space="0" w:color="auto"/>
            </w:tcBorders>
          </w:tcPr>
          <w:p w14:paraId="3DDC28FB" w14:textId="77777777" w:rsidR="00DA506B" w:rsidRPr="001669F9" w:rsidRDefault="00DA506B" w:rsidP="00584636">
            <w:pPr>
              <w:pStyle w:val="NormalLeft"/>
              <w:rPr>
                <w:ins w:id="500" w:author="Author"/>
                <w:lang w:val="en-GB"/>
              </w:rPr>
            </w:pPr>
            <w:ins w:id="501" w:author="Author">
              <w:r w:rsidRPr="001669F9">
                <w:rPr>
                  <w:lang w:val="en-GB"/>
                </w:rPr>
                <w:t>Calculated volatility adjustment</w:t>
              </w:r>
              <w:r>
                <w:rPr>
                  <w:lang w:val="en-GB"/>
                </w:rPr>
                <w:t>,</w:t>
              </w:r>
              <w:r w:rsidRPr="001669F9">
                <w:rPr>
                  <w:lang w:val="en-GB"/>
                </w:rPr>
                <w:t xml:space="preserve"> split by currency</w:t>
              </w:r>
              <w:r>
                <w:rPr>
                  <w:lang w:val="en-GB"/>
                </w:rPr>
                <w:t xml:space="preserve"> for currencies other than euro</w:t>
              </w:r>
              <w:r w:rsidRPr="001669F9">
                <w:rPr>
                  <w:lang w:val="en-GB"/>
                </w:rPr>
                <w:t>.</w:t>
              </w:r>
            </w:ins>
          </w:p>
        </w:tc>
      </w:tr>
      <w:tr w:rsidR="00DA506B" w:rsidRPr="001669F9" w14:paraId="3BB930C9" w14:textId="77777777" w:rsidTr="00584636">
        <w:trPr>
          <w:ins w:id="502" w:author="Author"/>
        </w:trPr>
        <w:tc>
          <w:tcPr>
            <w:tcW w:w="9286" w:type="dxa"/>
            <w:gridSpan w:val="3"/>
            <w:tcBorders>
              <w:top w:val="single" w:sz="2" w:space="0" w:color="auto"/>
              <w:left w:val="single" w:sz="2" w:space="0" w:color="auto"/>
              <w:bottom w:val="single" w:sz="2" w:space="0" w:color="auto"/>
              <w:right w:val="single" w:sz="2" w:space="0" w:color="auto"/>
            </w:tcBorders>
          </w:tcPr>
          <w:p w14:paraId="6C98C48C" w14:textId="77777777" w:rsidR="00DA506B" w:rsidRPr="001669F9" w:rsidRDefault="00DA506B" w:rsidP="00584636">
            <w:pPr>
              <w:pStyle w:val="NormalCentered"/>
              <w:rPr>
                <w:ins w:id="503" w:author="Author"/>
                <w:lang w:val="en-GB"/>
              </w:rPr>
            </w:pPr>
            <w:ins w:id="504" w:author="Author">
              <w:r>
                <w:rPr>
                  <w:i/>
                  <w:iCs/>
                  <w:lang w:val="en-GB"/>
                </w:rPr>
                <w:t>Calculated volatility adjustment and b</w:t>
              </w:r>
              <w:r w:rsidRPr="00CA7A9F">
                <w:rPr>
                  <w:i/>
                  <w:iCs/>
                  <w:lang w:val="en-GB"/>
                </w:rPr>
                <w:t xml:space="preserve">est estimate subject to </w:t>
              </w:r>
              <w:r>
                <w:rPr>
                  <w:i/>
                  <w:iCs/>
                  <w:lang w:val="en-GB"/>
                </w:rPr>
                <w:t>the</w:t>
              </w:r>
              <w:r w:rsidRPr="00CA7A9F">
                <w:rPr>
                  <w:i/>
                  <w:iCs/>
                  <w:lang w:val="en-GB"/>
                </w:rPr>
                <w:t xml:space="preserve"> volatility adjustment </w:t>
              </w:r>
              <w:r>
                <w:rPr>
                  <w:i/>
                  <w:iCs/>
                  <w:lang w:val="en-GB"/>
                </w:rPr>
                <w:t xml:space="preserve">for the currency euro </w:t>
              </w:r>
              <w:r w:rsidRPr="00CA7A9F">
                <w:rPr>
                  <w:i/>
                  <w:iCs/>
                  <w:lang w:val="en-GB"/>
                </w:rPr>
                <w:t>– By country</w:t>
              </w:r>
            </w:ins>
          </w:p>
        </w:tc>
      </w:tr>
      <w:tr w:rsidR="00DA506B" w:rsidRPr="001669F9" w14:paraId="6D7F24A6" w14:textId="77777777" w:rsidTr="00584636">
        <w:trPr>
          <w:ins w:id="505" w:author="Author"/>
        </w:trPr>
        <w:tc>
          <w:tcPr>
            <w:tcW w:w="1727" w:type="dxa"/>
            <w:tcBorders>
              <w:top w:val="single" w:sz="2" w:space="0" w:color="auto"/>
              <w:left w:val="single" w:sz="2" w:space="0" w:color="auto"/>
              <w:bottom w:val="single" w:sz="2" w:space="0" w:color="auto"/>
              <w:right w:val="single" w:sz="2" w:space="0" w:color="auto"/>
            </w:tcBorders>
          </w:tcPr>
          <w:p w14:paraId="4A9167A9" w14:textId="77777777" w:rsidR="00DA506B" w:rsidRPr="001669F9" w:rsidRDefault="00DA506B" w:rsidP="00584636">
            <w:pPr>
              <w:pStyle w:val="NormalLeft"/>
              <w:rPr>
                <w:ins w:id="506" w:author="Author"/>
                <w:lang w:val="en-GB"/>
              </w:rPr>
            </w:pPr>
            <w:ins w:id="507" w:author="Author">
              <w:r w:rsidRPr="001669F9">
                <w:rPr>
                  <w:lang w:val="en-GB"/>
                </w:rPr>
                <w:t>C0020/R0040</w:t>
              </w:r>
            </w:ins>
          </w:p>
        </w:tc>
        <w:tc>
          <w:tcPr>
            <w:tcW w:w="1611" w:type="dxa"/>
            <w:tcBorders>
              <w:top w:val="single" w:sz="2" w:space="0" w:color="auto"/>
              <w:left w:val="single" w:sz="2" w:space="0" w:color="auto"/>
              <w:bottom w:val="single" w:sz="2" w:space="0" w:color="auto"/>
              <w:right w:val="single" w:sz="2" w:space="0" w:color="auto"/>
            </w:tcBorders>
          </w:tcPr>
          <w:p w14:paraId="474293AA" w14:textId="77777777" w:rsidR="00DA506B" w:rsidRPr="001669F9" w:rsidRDefault="00DA506B" w:rsidP="00584636">
            <w:pPr>
              <w:pStyle w:val="NormalLeft"/>
              <w:rPr>
                <w:ins w:id="508" w:author="Author"/>
                <w:lang w:val="en-GB"/>
              </w:rPr>
            </w:pPr>
            <w:ins w:id="509" w:author="Author">
              <w:r w:rsidRPr="001669F9">
                <w:rPr>
                  <w:lang w:val="en-GB"/>
                </w:rPr>
                <w:t>Countries</w:t>
              </w:r>
            </w:ins>
          </w:p>
        </w:tc>
        <w:tc>
          <w:tcPr>
            <w:tcW w:w="5948" w:type="dxa"/>
            <w:tcBorders>
              <w:top w:val="single" w:sz="2" w:space="0" w:color="auto"/>
              <w:left w:val="single" w:sz="2" w:space="0" w:color="auto"/>
              <w:bottom w:val="single" w:sz="2" w:space="0" w:color="auto"/>
              <w:right w:val="single" w:sz="2" w:space="0" w:color="auto"/>
            </w:tcBorders>
          </w:tcPr>
          <w:p w14:paraId="6027AF5B" w14:textId="77777777" w:rsidR="00DA506B" w:rsidRPr="001669F9" w:rsidRDefault="00DA506B" w:rsidP="00584636">
            <w:pPr>
              <w:pStyle w:val="NormalLeft"/>
              <w:rPr>
                <w:ins w:id="510" w:author="Author"/>
                <w:lang w:val="en-GB"/>
              </w:rPr>
            </w:pPr>
            <w:ins w:id="511" w:author="Author">
              <w:r w:rsidRPr="001669F9">
                <w:rPr>
                  <w:lang w:val="en-GB"/>
                </w:rPr>
                <w:t>Report the ISO 3166–1 alpha–2 code of each country reported.</w:t>
              </w:r>
            </w:ins>
          </w:p>
        </w:tc>
      </w:tr>
      <w:tr w:rsidR="00DA506B" w:rsidRPr="001669F9" w14:paraId="3E854693" w14:textId="77777777" w:rsidTr="00584636">
        <w:trPr>
          <w:ins w:id="512" w:author="Author"/>
        </w:trPr>
        <w:tc>
          <w:tcPr>
            <w:tcW w:w="1727" w:type="dxa"/>
            <w:tcBorders>
              <w:top w:val="single" w:sz="2" w:space="0" w:color="auto"/>
              <w:left w:val="single" w:sz="2" w:space="0" w:color="auto"/>
              <w:bottom w:val="single" w:sz="2" w:space="0" w:color="auto"/>
              <w:right w:val="single" w:sz="2" w:space="0" w:color="auto"/>
            </w:tcBorders>
          </w:tcPr>
          <w:p w14:paraId="41ADF867" w14:textId="77777777" w:rsidR="00DA506B" w:rsidRPr="001669F9" w:rsidRDefault="00DA506B" w:rsidP="00584636">
            <w:pPr>
              <w:pStyle w:val="NormalLeft"/>
              <w:rPr>
                <w:ins w:id="513" w:author="Author"/>
                <w:lang w:val="en-GB"/>
              </w:rPr>
            </w:pPr>
            <w:ins w:id="514" w:author="Author">
              <w:r w:rsidRPr="001669F9">
                <w:rPr>
                  <w:lang w:val="en-GB"/>
                </w:rPr>
                <w:t>C0040/R0040</w:t>
              </w:r>
            </w:ins>
          </w:p>
        </w:tc>
        <w:tc>
          <w:tcPr>
            <w:tcW w:w="1611" w:type="dxa"/>
            <w:tcBorders>
              <w:top w:val="single" w:sz="2" w:space="0" w:color="auto"/>
              <w:left w:val="single" w:sz="2" w:space="0" w:color="auto"/>
              <w:bottom w:val="single" w:sz="2" w:space="0" w:color="auto"/>
              <w:right w:val="single" w:sz="2" w:space="0" w:color="auto"/>
            </w:tcBorders>
          </w:tcPr>
          <w:p w14:paraId="4A1F6A40" w14:textId="77777777" w:rsidR="00DA506B" w:rsidRPr="001669F9" w:rsidRDefault="00DA506B" w:rsidP="00584636">
            <w:pPr>
              <w:pStyle w:val="NormalLeft"/>
              <w:rPr>
                <w:ins w:id="515" w:author="Author"/>
                <w:lang w:val="en-GB"/>
              </w:rPr>
            </w:pPr>
            <w:ins w:id="516" w:author="Author">
              <w:r w:rsidRPr="001669F9">
                <w:rPr>
                  <w:lang w:val="en-GB"/>
                </w:rPr>
                <w:t xml:space="preserve">Part of the </w:t>
              </w:r>
              <w:r>
                <w:rPr>
                  <w:lang w:val="en-GB"/>
                </w:rPr>
                <w:t>b</w:t>
              </w:r>
              <w:r w:rsidRPr="001669F9">
                <w:rPr>
                  <w:lang w:val="en-GB"/>
                </w:rPr>
                <w:t xml:space="preserve">est </w:t>
              </w:r>
              <w:r>
                <w:rPr>
                  <w:lang w:val="en-GB"/>
                </w:rPr>
                <w:t>e</w:t>
              </w:r>
              <w:r w:rsidRPr="001669F9">
                <w:rPr>
                  <w:lang w:val="en-GB"/>
                </w:rPr>
                <w:t xml:space="preserve">stimate subject to </w:t>
              </w:r>
              <w:r>
                <w:rPr>
                  <w:lang w:val="en-GB"/>
                </w:rPr>
                <w:t xml:space="preserve">the </w:t>
              </w:r>
              <w:r w:rsidRPr="001669F9">
                <w:rPr>
                  <w:lang w:val="en-GB"/>
                </w:rPr>
                <w:t xml:space="preserve">volatility adjustment written in currency </w:t>
              </w:r>
              <w:r>
                <w:rPr>
                  <w:lang w:val="en-GB"/>
                </w:rPr>
                <w:t xml:space="preserve">euro </w:t>
              </w:r>
              <w:r w:rsidRPr="001669F9">
                <w:rPr>
                  <w:lang w:val="en-GB"/>
                </w:rPr>
                <w:t>— by country</w:t>
              </w:r>
            </w:ins>
          </w:p>
        </w:tc>
        <w:tc>
          <w:tcPr>
            <w:tcW w:w="5948" w:type="dxa"/>
            <w:tcBorders>
              <w:top w:val="single" w:sz="2" w:space="0" w:color="auto"/>
              <w:left w:val="single" w:sz="2" w:space="0" w:color="auto"/>
              <w:bottom w:val="single" w:sz="2" w:space="0" w:color="auto"/>
              <w:right w:val="single" w:sz="2" w:space="0" w:color="auto"/>
            </w:tcBorders>
          </w:tcPr>
          <w:p w14:paraId="323BE321" w14:textId="77777777" w:rsidR="00DA506B" w:rsidRPr="001669F9" w:rsidRDefault="00DA506B" w:rsidP="00584636">
            <w:pPr>
              <w:pStyle w:val="NormalLeft"/>
              <w:rPr>
                <w:ins w:id="517" w:author="Author"/>
                <w:lang w:val="en-GB"/>
              </w:rPr>
            </w:pPr>
            <w:ins w:id="518" w:author="Author">
              <w:r w:rsidRPr="001669F9">
                <w:rPr>
                  <w:lang w:val="en-GB"/>
                </w:rPr>
                <w:t xml:space="preserve">Value of the best estimate of the insurance and reinsurance obligations subject to </w:t>
              </w:r>
              <w:r>
                <w:rPr>
                  <w:lang w:val="en-GB"/>
                </w:rPr>
                <w:t xml:space="preserve">the </w:t>
              </w:r>
              <w:r w:rsidRPr="001669F9">
                <w:rPr>
                  <w:lang w:val="en-GB"/>
                </w:rPr>
                <w:t xml:space="preserve">volatility adjustment for the currency </w:t>
              </w:r>
              <w:r>
                <w:rPr>
                  <w:lang w:val="en-GB"/>
                </w:rPr>
                <w:t xml:space="preserve">euro </w:t>
              </w:r>
              <w:r w:rsidRPr="001669F9">
                <w:rPr>
                  <w:lang w:val="en-GB"/>
                </w:rPr>
                <w:t>split by country.</w:t>
              </w:r>
            </w:ins>
          </w:p>
        </w:tc>
      </w:tr>
      <w:tr w:rsidR="00DA506B" w:rsidRPr="001669F9" w14:paraId="38ED3A3A" w14:textId="77777777" w:rsidTr="00584636">
        <w:trPr>
          <w:ins w:id="519" w:author="Author"/>
        </w:trPr>
        <w:tc>
          <w:tcPr>
            <w:tcW w:w="1727" w:type="dxa"/>
            <w:tcBorders>
              <w:top w:val="single" w:sz="2" w:space="0" w:color="auto"/>
              <w:left w:val="single" w:sz="2" w:space="0" w:color="auto"/>
              <w:bottom w:val="single" w:sz="2" w:space="0" w:color="auto"/>
              <w:right w:val="single" w:sz="2" w:space="0" w:color="auto"/>
            </w:tcBorders>
          </w:tcPr>
          <w:p w14:paraId="19F14A39" w14:textId="77777777" w:rsidR="00DA506B" w:rsidRPr="001669F9" w:rsidRDefault="00DA506B" w:rsidP="00584636">
            <w:pPr>
              <w:pStyle w:val="NormalLeft"/>
              <w:rPr>
                <w:ins w:id="520" w:author="Author"/>
                <w:lang w:val="en-GB"/>
              </w:rPr>
            </w:pPr>
            <w:ins w:id="521" w:author="Author">
              <w:r w:rsidRPr="001669F9">
                <w:rPr>
                  <w:lang w:val="en-GB"/>
                </w:rPr>
                <w:lastRenderedPageBreak/>
                <w:t>C0044/R0040</w:t>
              </w:r>
            </w:ins>
          </w:p>
        </w:tc>
        <w:tc>
          <w:tcPr>
            <w:tcW w:w="1611" w:type="dxa"/>
            <w:tcBorders>
              <w:top w:val="single" w:sz="2" w:space="0" w:color="auto"/>
              <w:left w:val="single" w:sz="2" w:space="0" w:color="auto"/>
              <w:bottom w:val="single" w:sz="2" w:space="0" w:color="auto"/>
              <w:right w:val="single" w:sz="2" w:space="0" w:color="auto"/>
            </w:tcBorders>
          </w:tcPr>
          <w:p w14:paraId="58B937DC" w14:textId="2AA5CE16" w:rsidR="00DA506B" w:rsidRPr="001669F9" w:rsidRDefault="00DA506B" w:rsidP="00584636">
            <w:pPr>
              <w:pStyle w:val="NormalLeft"/>
              <w:rPr>
                <w:ins w:id="522" w:author="Author"/>
                <w:lang w:val="en-GB"/>
              </w:rPr>
            </w:pPr>
            <w:ins w:id="523" w:author="Author">
              <w:r>
                <w:rPr>
                  <w:lang w:val="en-GB"/>
                </w:rPr>
                <w:t>Volatility a</w:t>
              </w:r>
              <w:r w:rsidRPr="001669F9">
                <w:rPr>
                  <w:lang w:val="en-GB"/>
                </w:rPr>
                <w:t xml:space="preserve">djustment for </w:t>
              </w:r>
              <w:proofErr w:type="gramStart"/>
              <w:r w:rsidRPr="001669F9">
                <w:rPr>
                  <w:lang w:val="en-GB"/>
                </w:rPr>
                <w:t>the  currency</w:t>
              </w:r>
              <w:proofErr w:type="gramEnd"/>
              <w:r w:rsidRPr="001669F9">
                <w:rPr>
                  <w:lang w:val="en-GB"/>
                </w:rPr>
                <w:t xml:space="preserve"> </w:t>
              </w:r>
              <w:r>
                <w:rPr>
                  <w:lang w:val="en-GB"/>
                </w:rPr>
                <w:t xml:space="preserve">euro </w:t>
              </w:r>
              <w:r w:rsidRPr="001669F9">
                <w:rPr>
                  <w:lang w:val="en-GB"/>
                </w:rPr>
                <w:t>— by country</w:t>
              </w:r>
            </w:ins>
          </w:p>
        </w:tc>
        <w:tc>
          <w:tcPr>
            <w:tcW w:w="5948" w:type="dxa"/>
            <w:tcBorders>
              <w:top w:val="single" w:sz="2" w:space="0" w:color="auto"/>
              <w:left w:val="single" w:sz="2" w:space="0" w:color="auto"/>
              <w:bottom w:val="single" w:sz="2" w:space="0" w:color="auto"/>
              <w:right w:val="single" w:sz="2" w:space="0" w:color="auto"/>
            </w:tcBorders>
          </w:tcPr>
          <w:p w14:paraId="54A0D3E1" w14:textId="77777777" w:rsidR="00DA506B" w:rsidRPr="001669F9" w:rsidRDefault="00DA506B" w:rsidP="00584636">
            <w:pPr>
              <w:pStyle w:val="NormalLeft"/>
              <w:rPr>
                <w:ins w:id="524" w:author="Author"/>
                <w:lang w:val="en-GB"/>
              </w:rPr>
            </w:pPr>
            <w:ins w:id="525" w:author="Author">
              <w:r w:rsidRPr="001669F9">
                <w:rPr>
                  <w:lang w:val="en-GB"/>
                </w:rPr>
                <w:t>Calculated volatility adjustment for the currency</w:t>
              </w:r>
              <w:r>
                <w:rPr>
                  <w:lang w:val="en-GB"/>
                </w:rPr>
                <w:t xml:space="preserve"> euro</w:t>
              </w:r>
              <w:r w:rsidRPr="001669F9">
                <w:rPr>
                  <w:lang w:val="en-GB"/>
                </w:rPr>
                <w:t>, split by country.</w:t>
              </w:r>
            </w:ins>
          </w:p>
        </w:tc>
      </w:tr>
    </w:tbl>
    <w:p w14:paraId="7FDF9497" w14:textId="77777777" w:rsidR="00DA506B" w:rsidRPr="001669F9" w:rsidRDefault="00DA506B" w:rsidP="00DA506B">
      <w:pPr>
        <w:rPr>
          <w:ins w:id="526" w:author="Author"/>
          <w:lang w:val="en-GB"/>
        </w:rPr>
      </w:pPr>
    </w:p>
    <w:p w14:paraId="3F82379D" w14:textId="397095DC" w:rsidR="00FF5BA6" w:rsidRPr="004E5748" w:rsidRDefault="00FF5BA6" w:rsidP="00FF5BA6">
      <w:pPr>
        <w:pStyle w:val="ManualHeading2"/>
        <w:numPr>
          <w:ilvl w:val="0"/>
          <w:numId w:val="0"/>
        </w:numPr>
        <w:ind w:left="851" w:hanging="851"/>
        <w:rPr>
          <w:lang w:val="en-GB"/>
        </w:rPr>
      </w:pPr>
      <w:r w:rsidRPr="004E5748">
        <w:rPr>
          <w:i/>
          <w:iCs/>
          <w:lang w:val="en-GB"/>
        </w:rPr>
        <w:t>S.23.01</w:t>
      </w:r>
      <w:r w:rsidR="00B97ED7" w:rsidRPr="004E5748">
        <w:rPr>
          <w:i/>
          <w:iCs/>
          <w:lang w:val="en-GB"/>
        </w:rPr>
        <w:t xml:space="preserve"> — </w:t>
      </w:r>
      <w:r w:rsidRPr="004E5748">
        <w:rPr>
          <w:i/>
          <w:iCs/>
          <w:lang w:val="en-GB"/>
        </w:rPr>
        <w:t>Own Funds</w:t>
      </w:r>
    </w:p>
    <w:p w14:paraId="019C6ACA" w14:textId="77777777" w:rsidR="00FF5BA6" w:rsidRPr="004E5748" w:rsidRDefault="00FF5BA6" w:rsidP="00FF5BA6">
      <w:pPr>
        <w:rPr>
          <w:lang w:val="en-GB"/>
        </w:rPr>
      </w:pPr>
      <w:r w:rsidRPr="004E5748">
        <w:rPr>
          <w:i/>
          <w:iCs/>
          <w:lang w:val="en-GB"/>
        </w:rPr>
        <w:t>General comments:</w:t>
      </w:r>
    </w:p>
    <w:p w14:paraId="68B9784F" w14:textId="1B5E242A" w:rsidR="00FF5BA6" w:rsidRDefault="00FF5BA6" w:rsidP="00FF5BA6">
      <w:pPr>
        <w:rPr>
          <w:ins w:id="527" w:author="Author"/>
          <w:lang w:val="en-GB"/>
        </w:rPr>
      </w:pPr>
      <w:r w:rsidRPr="004E5748">
        <w:rPr>
          <w:lang w:val="en-GB"/>
        </w:rPr>
        <w:t xml:space="preserve">This section relates to </w:t>
      </w:r>
      <w:r w:rsidR="00292265">
        <w:rPr>
          <w:lang w:val="en-GB"/>
        </w:rPr>
        <w:t xml:space="preserve">the </w:t>
      </w:r>
      <w:r w:rsidRPr="004E5748">
        <w:rPr>
          <w:lang w:val="en-GB"/>
        </w:rPr>
        <w:t>annual disclosure of information for individual entities.</w:t>
      </w:r>
    </w:p>
    <w:p w14:paraId="7FF17EA9" w14:textId="6E3A84CD" w:rsidR="00784104" w:rsidRPr="00784104" w:rsidRDefault="00E6509B" w:rsidP="00784104">
      <w:pPr>
        <w:rPr>
          <w:ins w:id="528" w:author="Author"/>
          <w:lang w:val="en-GB"/>
        </w:rPr>
      </w:pPr>
      <w:ins w:id="529" w:author="Author">
        <w:r>
          <w:rPr>
            <w:lang w:val="en-GB"/>
          </w:rPr>
          <w:t>R</w:t>
        </w:r>
        <w:r w:rsidR="00784104" w:rsidRPr="00784104">
          <w:rPr>
            <w:lang w:val="en-GB"/>
          </w:rPr>
          <w:t xml:space="preserve">estricted tier 3 own funds as defined in Article 80 of Delegated Regulation should only be included </w:t>
        </w:r>
        <w:r w:rsidR="00283895">
          <w:rPr>
            <w:lang w:val="en-GB"/>
          </w:rPr>
          <w:t xml:space="preserve">in R0160/C0050 </w:t>
        </w:r>
        <w:r w:rsidR="00784104" w:rsidRPr="00784104">
          <w:rPr>
            <w:lang w:val="en-GB"/>
          </w:rPr>
          <w:t>in case they are not</w:t>
        </w:r>
        <w:r w:rsidR="00784104">
          <w:rPr>
            <w:lang w:val="en-GB"/>
          </w:rPr>
          <w:t xml:space="preserve"> </w:t>
        </w:r>
        <w:r w:rsidR="00784104" w:rsidRPr="00784104">
          <w:rPr>
            <w:lang w:val="en-GB"/>
          </w:rPr>
          <w:t>part of the adjustment to the reconciliation reserve laid down in Article 81 of Delegated Regulation 2015/35</w:t>
        </w:r>
        <w:r w:rsidR="00775A71">
          <w:rPr>
            <w:lang w:val="en-GB"/>
          </w:rPr>
          <w:t>.</w:t>
        </w:r>
      </w:ins>
    </w:p>
    <w:p w14:paraId="780BD110" w14:textId="77777777" w:rsidR="00784104" w:rsidRPr="004E5748" w:rsidRDefault="00784104" w:rsidP="00FF5BA6">
      <w:pPr>
        <w:rPr>
          <w:lang w:val="en-GB"/>
        </w:rPr>
      </w:pPr>
    </w:p>
    <w:tbl>
      <w:tblPr>
        <w:tblW w:w="9286" w:type="dxa"/>
        <w:tblLayout w:type="fixed"/>
        <w:tblLook w:val="0000" w:firstRow="0" w:lastRow="0" w:firstColumn="0" w:lastColumn="0" w:noHBand="0" w:noVBand="0"/>
      </w:tblPr>
      <w:tblGrid>
        <w:gridCol w:w="2507"/>
        <w:gridCol w:w="2322"/>
        <w:gridCol w:w="4457"/>
      </w:tblGrid>
      <w:tr w:rsidR="00F672D2" w:rsidRPr="004E5748" w14:paraId="3068CF09" w14:textId="77777777" w:rsidTr="006007B0">
        <w:tc>
          <w:tcPr>
            <w:tcW w:w="2507" w:type="dxa"/>
            <w:tcBorders>
              <w:top w:val="single" w:sz="2" w:space="0" w:color="auto"/>
              <w:left w:val="single" w:sz="2" w:space="0" w:color="auto"/>
              <w:bottom w:val="single" w:sz="2" w:space="0" w:color="auto"/>
              <w:right w:val="single" w:sz="2" w:space="0" w:color="auto"/>
            </w:tcBorders>
          </w:tcPr>
          <w:p w14:paraId="2E495FFE" w14:textId="77777777" w:rsidR="00FF5BA6" w:rsidRPr="004E5748" w:rsidRDefault="00FF5BA6" w:rsidP="00FF0B3F">
            <w:pPr>
              <w:adjustRightInd w:val="0"/>
              <w:spacing w:before="0" w:after="0"/>
              <w:jc w:val="left"/>
              <w:rPr>
                <w:lang w:val="en-GB"/>
              </w:rPr>
            </w:pPr>
          </w:p>
        </w:tc>
        <w:tc>
          <w:tcPr>
            <w:tcW w:w="2322" w:type="dxa"/>
            <w:tcBorders>
              <w:top w:val="single" w:sz="2" w:space="0" w:color="auto"/>
              <w:left w:val="single" w:sz="2" w:space="0" w:color="auto"/>
              <w:bottom w:val="single" w:sz="2" w:space="0" w:color="auto"/>
              <w:right w:val="single" w:sz="2" w:space="0" w:color="auto"/>
            </w:tcBorders>
          </w:tcPr>
          <w:p w14:paraId="4FF46ACA" w14:textId="77777777" w:rsidR="00FF5BA6" w:rsidRPr="004E5748" w:rsidRDefault="00FF5BA6" w:rsidP="00FF0B3F">
            <w:pPr>
              <w:pStyle w:val="NormalCentered"/>
              <w:rPr>
                <w:lang w:val="en-GB"/>
              </w:rPr>
            </w:pPr>
            <w:r w:rsidRPr="004E5748">
              <w:rPr>
                <w:i/>
                <w:iCs/>
                <w:lang w:val="en-GB"/>
              </w:rPr>
              <w:t>ITEM</w:t>
            </w:r>
          </w:p>
        </w:tc>
        <w:tc>
          <w:tcPr>
            <w:tcW w:w="4457" w:type="dxa"/>
            <w:tcBorders>
              <w:top w:val="single" w:sz="2" w:space="0" w:color="auto"/>
              <w:left w:val="single" w:sz="2" w:space="0" w:color="auto"/>
              <w:bottom w:val="single" w:sz="2" w:space="0" w:color="auto"/>
              <w:right w:val="single" w:sz="2" w:space="0" w:color="auto"/>
            </w:tcBorders>
          </w:tcPr>
          <w:p w14:paraId="6EB1A737" w14:textId="77777777" w:rsidR="00FF5BA6" w:rsidRPr="004E5748" w:rsidRDefault="00FF5BA6" w:rsidP="00FF0B3F">
            <w:pPr>
              <w:pStyle w:val="NormalCentered"/>
              <w:rPr>
                <w:lang w:val="en-GB"/>
              </w:rPr>
            </w:pPr>
            <w:r w:rsidRPr="004E5748">
              <w:rPr>
                <w:i/>
                <w:iCs/>
                <w:lang w:val="en-GB"/>
              </w:rPr>
              <w:t>INSTRUCTIONS</w:t>
            </w:r>
          </w:p>
        </w:tc>
      </w:tr>
      <w:tr w:rsidR="00F672D2" w:rsidRPr="00846C12" w14:paraId="7E7F9BB1" w14:textId="77777777" w:rsidTr="006007B0">
        <w:tc>
          <w:tcPr>
            <w:tcW w:w="9286" w:type="dxa"/>
            <w:gridSpan w:val="3"/>
            <w:tcBorders>
              <w:top w:val="single" w:sz="2" w:space="0" w:color="auto"/>
              <w:left w:val="single" w:sz="2" w:space="0" w:color="auto"/>
              <w:bottom w:val="single" w:sz="2" w:space="0" w:color="auto"/>
              <w:right w:val="single" w:sz="2" w:space="0" w:color="auto"/>
            </w:tcBorders>
          </w:tcPr>
          <w:p w14:paraId="01A6FE8A" w14:textId="31438235" w:rsidR="006007B0" w:rsidRPr="004E5748" w:rsidRDefault="006007B0" w:rsidP="007351FB">
            <w:pPr>
              <w:pStyle w:val="NormalCentered"/>
              <w:jc w:val="left"/>
              <w:rPr>
                <w:lang w:val="en-GB"/>
              </w:rPr>
            </w:pPr>
            <w:r w:rsidRPr="004E5748">
              <w:rPr>
                <w:i/>
                <w:iCs/>
                <w:lang w:val="en-GB"/>
              </w:rPr>
              <w:t xml:space="preserve">Basic own funds before deduction for participations in other financial sector as </w:t>
            </w:r>
            <w:r w:rsidR="007C3F4D">
              <w:rPr>
                <w:i/>
                <w:iCs/>
                <w:lang w:val="en-GB"/>
              </w:rPr>
              <w:t>laid down</w:t>
            </w:r>
            <w:r w:rsidRPr="004E5748">
              <w:rPr>
                <w:i/>
                <w:iCs/>
                <w:lang w:val="en-GB"/>
              </w:rPr>
              <w:t xml:space="preserve"> in Article 68 of Delegated Regulation (EU) 2015/35</w:t>
            </w:r>
          </w:p>
        </w:tc>
      </w:tr>
      <w:tr w:rsidR="00F672D2" w:rsidRPr="00846C12" w14:paraId="4B384DF0" w14:textId="77777777" w:rsidTr="006007B0">
        <w:tc>
          <w:tcPr>
            <w:tcW w:w="2507" w:type="dxa"/>
            <w:tcBorders>
              <w:top w:val="single" w:sz="2" w:space="0" w:color="auto"/>
              <w:left w:val="single" w:sz="2" w:space="0" w:color="auto"/>
              <w:bottom w:val="single" w:sz="2" w:space="0" w:color="auto"/>
              <w:right w:val="single" w:sz="2" w:space="0" w:color="auto"/>
            </w:tcBorders>
          </w:tcPr>
          <w:p w14:paraId="0084D1E9" w14:textId="77777777" w:rsidR="00FF5BA6" w:rsidRPr="004E5748" w:rsidRDefault="00FF5BA6" w:rsidP="00FF0B3F">
            <w:pPr>
              <w:pStyle w:val="NormalLeft"/>
              <w:rPr>
                <w:lang w:val="en-GB"/>
              </w:rPr>
            </w:pPr>
            <w:r w:rsidRPr="004E5748">
              <w:rPr>
                <w:lang w:val="en-GB"/>
              </w:rPr>
              <w:t>R0010/C0010</w:t>
            </w:r>
          </w:p>
        </w:tc>
        <w:tc>
          <w:tcPr>
            <w:tcW w:w="2322" w:type="dxa"/>
            <w:tcBorders>
              <w:top w:val="single" w:sz="2" w:space="0" w:color="auto"/>
              <w:left w:val="single" w:sz="2" w:space="0" w:color="auto"/>
              <w:bottom w:val="single" w:sz="2" w:space="0" w:color="auto"/>
              <w:right w:val="single" w:sz="2" w:space="0" w:color="auto"/>
            </w:tcBorders>
          </w:tcPr>
          <w:p w14:paraId="0275995C" w14:textId="77777777" w:rsidR="00FF5BA6" w:rsidRPr="004E5748" w:rsidRDefault="00FF5BA6" w:rsidP="00FF0B3F">
            <w:pPr>
              <w:pStyle w:val="NormalLeft"/>
              <w:rPr>
                <w:lang w:val="en-GB"/>
              </w:rPr>
            </w:pPr>
            <w:r w:rsidRPr="004E5748">
              <w:rPr>
                <w:lang w:val="en-GB"/>
              </w:rPr>
              <w:t>Ordinary share capital (gross of own shares) — total</w:t>
            </w:r>
          </w:p>
        </w:tc>
        <w:tc>
          <w:tcPr>
            <w:tcW w:w="4457" w:type="dxa"/>
            <w:tcBorders>
              <w:top w:val="single" w:sz="2" w:space="0" w:color="auto"/>
              <w:left w:val="single" w:sz="2" w:space="0" w:color="auto"/>
              <w:bottom w:val="single" w:sz="2" w:space="0" w:color="auto"/>
              <w:right w:val="single" w:sz="2" w:space="0" w:color="auto"/>
            </w:tcBorders>
          </w:tcPr>
          <w:p w14:paraId="74891D5C" w14:textId="77777777" w:rsidR="00FF5BA6" w:rsidRPr="004E5748" w:rsidRDefault="00FF5BA6" w:rsidP="00FF0B3F">
            <w:pPr>
              <w:pStyle w:val="NormalLeft"/>
              <w:rPr>
                <w:lang w:val="en-GB"/>
              </w:rPr>
            </w:pPr>
            <w:r w:rsidRPr="004E5748">
              <w:rPr>
                <w:lang w:val="en-GB"/>
              </w:rPr>
              <w:t>This is the total ordinary share capital, both held directly and indirectly (before deduction of own shares). This is the total ordinary share capital of the undertaking that fully satisfies the criteria for Tier 1 or Tier 2 items. Any ordinary share capital that does not fully satisfy the criteria shall be treated as preference shares capital and classified accordingly notwithstanding their description or designation.</w:t>
            </w:r>
          </w:p>
        </w:tc>
      </w:tr>
      <w:tr w:rsidR="00F672D2" w:rsidRPr="00846C12" w14:paraId="056B889E" w14:textId="77777777" w:rsidTr="006007B0">
        <w:tc>
          <w:tcPr>
            <w:tcW w:w="2507" w:type="dxa"/>
            <w:tcBorders>
              <w:top w:val="single" w:sz="2" w:space="0" w:color="auto"/>
              <w:left w:val="single" w:sz="2" w:space="0" w:color="auto"/>
              <w:bottom w:val="single" w:sz="2" w:space="0" w:color="auto"/>
              <w:right w:val="single" w:sz="2" w:space="0" w:color="auto"/>
            </w:tcBorders>
          </w:tcPr>
          <w:p w14:paraId="4A12D6EA" w14:textId="77777777" w:rsidR="00FF5BA6" w:rsidRPr="004E5748" w:rsidRDefault="00FF5BA6" w:rsidP="00FF0B3F">
            <w:pPr>
              <w:pStyle w:val="NormalLeft"/>
              <w:rPr>
                <w:lang w:val="en-GB"/>
              </w:rPr>
            </w:pPr>
            <w:r w:rsidRPr="004E5748">
              <w:rPr>
                <w:lang w:val="en-GB"/>
              </w:rPr>
              <w:t>R0010/C0020</w:t>
            </w:r>
          </w:p>
        </w:tc>
        <w:tc>
          <w:tcPr>
            <w:tcW w:w="2322" w:type="dxa"/>
            <w:tcBorders>
              <w:top w:val="single" w:sz="2" w:space="0" w:color="auto"/>
              <w:left w:val="single" w:sz="2" w:space="0" w:color="auto"/>
              <w:bottom w:val="single" w:sz="2" w:space="0" w:color="auto"/>
              <w:right w:val="single" w:sz="2" w:space="0" w:color="auto"/>
            </w:tcBorders>
          </w:tcPr>
          <w:p w14:paraId="4FCBA9F8" w14:textId="77777777" w:rsidR="00FF5BA6" w:rsidRPr="004E5748" w:rsidRDefault="00FF5BA6" w:rsidP="00FF0B3F">
            <w:pPr>
              <w:pStyle w:val="NormalLeft"/>
              <w:rPr>
                <w:lang w:val="en-GB"/>
              </w:rPr>
            </w:pPr>
            <w:r w:rsidRPr="004E5748">
              <w:rPr>
                <w:lang w:val="en-GB"/>
              </w:rPr>
              <w:t>Ordinary share capital (gross of own shares) — tier 1 unrestricted</w:t>
            </w:r>
          </w:p>
        </w:tc>
        <w:tc>
          <w:tcPr>
            <w:tcW w:w="4457" w:type="dxa"/>
            <w:tcBorders>
              <w:top w:val="single" w:sz="2" w:space="0" w:color="auto"/>
              <w:left w:val="single" w:sz="2" w:space="0" w:color="auto"/>
              <w:bottom w:val="single" w:sz="2" w:space="0" w:color="auto"/>
              <w:right w:val="single" w:sz="2" w:space="0" w:color="auto"/>
            </w:tcBorders>
          </w:tcPr>
          <w:p w14:paraId="53447C90" w14:textId="77777777" w:rsidR="00FF5BA6" w:rsidRPr="004E5748" w:rsidRDefault="00FF5BA6" w:rsidP="00FF0B3F">
            <w:pPr>
              <w:pStyle w:val="NormalLeft"/>
              <w:rPr>
                <w:lang w:val="en-GB"/>
              </w:rPr>
            </w:pPr>
            <w:r w:rsidRPr="004E5748">
              <w:rPr>
                <w:lang w:val="en-GB"/>
              </w:rPr>
              <w:t xml:space="preserve">This is the amount of </w:t>
            </w:r>
            <w:proofErr w:type="gramStart"/>
            <w:r w:rsidRPr="004E5748">
              <w:rPr>
                <w:lang w:val="en-GB"/>
              </w:rPr>
              <w:t>paid up</w:t>
            </w:r>
            <w:proofErr w:type="gramEnd"/>
            <w:r w:rsidRPr="004E5748">
              <w:rPr>
                <w:lang w:val="en-GB"/>
              </w:rPr>
              <w:t xml:space="preserve"> ordinary share capital that meets unrestricted Tier 1 criteria.</w:t>
            </w:r>
          </w:p>
        </w:tc>
      </w:tr>
      <w:tr w:rsidR="00F672D2" w:rsidRPr="00846C12" w14:paraId="4ADB17D4" w14:textId="77777777" w:rsidTr="006007B0">
        <w:tc>
          <w:tcPr>
            <w:tcW w:w="2507" w:type="dxa"/>
            <w:tcBorders>
              <w:top w:val="single" w:sz="2" w:space="0" w:color="auto"/>
              <w:left w:val="single" w:sz="2" w:space="0" w:color="auto"/>
              <w:bottom w:val="single" w:sz="2" w:space="0" w:color="auto"/>
              <w:right w:val="single" w:sz="2" w:space="0" w:color="auto"/>
            </w:tcBorders>
          </w:tcPr>
          <w:p w14:paraId="0964C2E2" w14:textId="77777777" w:rsidR="00FF5BA6" w:rsidRPr="004E5748" w:rsidRDefault="00FF5BA6" w:rsidP="00FF0B3F">
            <w:pPr>
              <w:pStyle w:val="NormalLeft"/>
              <w:rPr>
                <w:lang w:val="en-GB"/>
              </w:rPr>
            </w:pPr>
            <w:r w:rsidRPr="004E5748">
              <w:rPr>
                <w:lang w:val="en-GB"/>
              </w:rPr>
              <w:t>R0010/C0040</w:t>
            </w:r>
          </w:p>
        </w:tc>
        <w:tc>
          <w:tcPr>
            <w:tcW w:w="2322" w:type="dxa"/>
            <w:tcBorders>
              <w:top w:val="single" w:sz="2" w:space="0" w:color="auto"/>
              <w:left w:val="single" w:sz="2" w:space="0" w:color="auto"/>
              <w:bottom w:val="single" w:sz="2" w:space="0" w:color="auto"/>
              <w:right w:val="single" w:sz="2" w:space="0" w:color="auto"/>
            </w:tcBorders>
          </w:tcPr>
          <w:p w14:paraId="79951564" w14:textId="77777777" w:rsidR="00FF5BA6" w:rsidRPr="004E5748" w:rsidRDefault="00FF5BA6" w:rsidP="00FF0B3F">
            <w:pPr>
              <w:pStyle w:val="NormalLeft"/>
              <w:rPr>
                <w:lang w:val="en-GB"/>
              </w:rPr>
            </w:pPr>
            <w:r w:rsidRPr="004E5748">
              <w:rPr>
                <w:lang w:val="en-GB"/>
              </w:rPr>
              <w:t>Ordinary share capital (gross of own shares) — tier 2</w:t>
            </w:r>
          </w:p>
        </w:tc>
        <w:tc>
          <w:tcPr>
            <w:tcW w:w="4457" w:type="dxa"/>
            <w:tcBorders>
              <w:top w:val="single" w:sz="2" w:space="0" w:color="auto"/>
              <w:left w:val="single" w:sz="2" w:space="0" w:color="auto"/>
              <w:bottom w:val="single" w:sz="2" w:space="0" w:color="auto"/>
              <w:right w:val="single" w:sz="2" w:space="0" w:color="auto"/>
            </w:tcBorders>
          </w:tcPr>
          <w:p w14:paraId="67628D7E" w14:textId="77777777" w:rsidR="00FF5BA6" w:rsidRPr="004E5748" w:rsidRDefault="00FF5BA6" w:rsidP="00FF0B3F">
            <w:pPr>
              <w:pStyle w:val="NormalLeft"/>
              <w:rPr>
                <w:lang w:val="en-GB"/>
              </w:rPr>
            </w:pPr>
            <w:r w:rsidRPr="004E5748">
              <w:rPr>
                <w:lang w:val="en-GB"/>
              </w:rPr>
              <w:t>This is the amount of called up ordinary share capital that meets the criteria for Tier 2.</w:t>
            </w:r>
          </w:p>
        </w:tc>
      </w:tr>
      <w:tr w:rsidR="00F672D2" w:rsidRPr="00846C12" w14:paraId="1AEC954E" w14:textId="77777777" w:rsidTr="006007B0">
        <w:tc>
          <w:tcPr>
            <w:tcW w:w="2507" w:type="dxa"/>
            <w:tcBorders>
              <w:top w:val="single" w:sz="2" w:space="0" w:color="auto"/>
              <w:left w:val="single" w:sz="2" w:space="0" w:color="auto"/>
              <w:bottom w:val="single" w:sz="2" w:space="0" w:color="auto"/>
              <w:right w:val="single" w:sz="2" w:space="0" w:color="auto"/>
            </w:tcBorders>
          </w:tcPr>
          <w:p w14:paraId="522DFFEC" w14:textId="77777777" w:rsidR="00FF5BA6" w:rsidRPr="004E5748" w:rsidRDefault="00FF5BA6" w:rsidP="00FF0B3F">
            <w:pPr>
              <w:pStyle w:val="NormalLeft"/>
              <w:rPr>
                <w:lang w:val="en-GB"/>
              </w:rPr>
            </w:pPr>
            <w:r w:rsidRPr="004E5748">
              <w:rPr>
                <w:lang w:val="en-GB"/>
              </w:rPr>
              <w:t>R0030/C0010</w:t>
            </w:r>
          </w:p>
        </w:tc>
        <w:tc>
          <w:tcPr>
            <w:tcW w:w="2322" w:type="dxa"/>
            <w:tcBorders>
              <w:top w:val="single" w:sz="2" w:space="0" w:color="auto"/>
              <w:left w:val="single" w:sz="2" w:space="0" w:color="auto"/>
              <w:bottom w:val="single" w:sz="2" w:space="0" w:color="auto"/>
              <w:right w:val="single" w:sz="2" w:space="0" w:color="auto"/>
            </w:tcBorders>
          </w:tcPr>
          <w:p w14:paraId="49BFEDC1" w14:textId="77777777" w:rsidR="00FF5BA6" w:rsidRPr="004E5748" w:rsidRDefault="00FF5BA6" w:rsidP="00FF0B3F">
            <w:pPr>
              <w:pStyle w:val="NormalLeft"/>
              <w:rPr>
                <w:lang w:val="en-GB"/>
              </w:rPr>
            </w:pPr>
            <w:r w:rsidRPr="004E5748">
              <w:rPr>
                <w:lang w:val="en-GB"/>
              </w:rPr>
              <w:t>Share premium account related to ordinary share capital — total</w:t>
            </w:r>
          </w:p>
        </w:tc>
        <w:tc>
          <w:tcPr>
            <w:tcW w:w="4457" w:type="dxa"/>
            <w:tcBorders>
              <w:top w:val="single" w:sz="2" w:space="0" w:color="auto"/>
              <w:left w:val="single" w:sz="2" w:space="0" w:color="auto"/>
              <w:bottom w:val="single" w:sz="2" w:space="0" w:color="auto"/>
              <w:right w:val="single" w:sz="2" w:space="0" w:color="auto"/>
            </w:tcBorders>
          </w:tcPr>
          <w:p w14:paraId="6310E9F7" w14:textId="77777777" w:rsidR="00FF5BA6" w:rsidRPr="004E5748" w:rsidRDefault="00FF5BA6" w:rsidP="00FF0B3F">
            <w:pPr>
              <w:pStyle w:val="NormalLeft"/>
              <w:rPr>
                <w:lang w:val="en-GB"/>
              </w:rPr>
            </w:pPr>
            <w:r w:rsidRPr="004E5748">
              <w:rPr>
                <w:lang w:val="en-GB"/>
              </w:rPr>
              <w:t>The total share premium account related to ordinary share capital of the undertaking that fully satisfies the criteria for Tier 1 or Tier 2 items.</w:t>
            </w:r>
          </w:p>
        </w:tc>
      </w:tr>
      <w:tr w:rsidR="00F672D2" w:rsidRPr="00846C12" w14:paraId="084603A6" w14:textId="77777777" w:rsidTr="006007B0">
        <w:tc>
          <w:tcPr>
            <w:tcW w:w="2507" w:type="dxa"/>
            <w:tcBorders>
              <w:top w:val="single" w:sz="2" w:space="0" w:color="auto"/>
              <w:left w:val="single" w:sz="2" w:space="0" w:color="auto"/>
              <w:bottom w:val="single" w:sz="2" w:space="0" w:color="auto"/>
              <w:right w:val="single" w:sz="2" w:space="0" w:color="auto"/>
            </w:tcBorders>
          </w:tcPr>
          <w:p w14:paraId="01288C62" w14:textId="77777777" w:rsidR="00FF5BA6" w:rsidRPr="004E5748" w:rsidRDefault="00FF5BA6" w:rsidP="00FF0B3F">
            <w:pPr>
              <w:pStyle w:val="NormalLeft"/>
              <w:rPr>
                <w:lang w:val="en-GB"/>
              </w:rPr>
            </w:pPr>
            <w:r w:rsidRPr="004E5748">
              <w:rPr>
                <w:lang w:val="en-GB"/>
              </w:rPr>
              <w:lastRenderedPageBreak/>
              <w:t>R0030/C0020</w:t>
            </w:r>
          </w:p>
        </w:tc>
        <w:tc>
          <w:tcPr>
            <w:tcW w:w="2322" w:type="dxa"/>
            <w:tcBorders>
              <w:top w:val="single" w:sz="2" w:space="0" w:color="auto"/>
              <w:left w:val="single" w:sz="2" w:space="0" w:color="auto"/>
              <w:bottom w:val="single" w:sz="2" w:space="0" w:color="auto"/>
              <w:right w:val="single" w:sz="2" w:space="0" w:color="auto"/>
            </w:tcBorders>
          </w:tcPr>
          <w:p w14:paraId="0B9E442D" w14:textId="77777777" w:rsidR="00FF5BA6" w:rsidRPr="004E5748" w:rsidRDefault="00FF5BA6" w:rsidP="00FF0B3F">
            <w:pPr>
              <w:pStyle w:val="NormalLeft"/>
              <w:rPr>
                <w:lang w:val="en-GB"/>
              </w:rPr>
            </w:pPr>
            <w:r w:rsidRPr="004E5748">
              <w:rPr>
                <w:lang w:val="en-GB"/>
              </w:rPr>
              <w:t>Share premium account related to ordinary share capital — tier 1 unrestricted</w:t>
            </w:r>
          </w:p>
        </w:tc>
        <w:tc>
          <w:tcPr>
            <w:tcW w:w="4457" w:type="dxa"/>
            <w:tcBorders>
              <w:top w:val="single" w:sz="2" w:space="0" w:color="auto"/>
              <w:left w:val="single" w:sz="2" w:space="0" w:color="auto"/>
              <w:bottom w:val="single" w:sz="2" w:space="0" w:color="auto"/>
              <w:right w:val="single" w:sz="2" w:space="0" w:color="auto"/>
            </w:tcBorders>
          </w:tcPr>
          <w:p w14:paraId="51AA2B25" w14:textId="77777777" w:rsidR="00FF5BA6" w:rsidRPr="004E5748" w:rsidRDefault="00FF5BA6" w:rsidP="00FF0B3F">
            <w:pPr>
              <w:pStyle w:val="NormalLeft"/>
              <w:rPr>
                <w:lang w:val="en-GB"/>
              </w:rPr>
            </w:pPr>
            <w:r w:rsidRPr="004E5748">
              <w:rPr>
                <w:lang w:val="en-GB"/>
              </w:rPr>
              <w:t>This is the amount of the share premium account related to ordinary shares that meets the criteria for Tier 1 unrestricted because it relates to ordinary share capital treated as unrestricted Tier 1.</w:t>
            </w:r>
          </w:p>
        </w:tc>
      </w:tr>
      <w:tr w:rsidR="00F672D2" w:rsidRPr="00846C12" w14:paraId="0385D27D" w14:textId="77777777" w:rsidTr="006007B0">
        <w:tc>
          <w:tcPr>
            <w:tcW w:w="2507" w:type="dxa"/>
            <w:tcBorders>
              <w:top w:val="single" w:sz="2" w:space="0" w:color="auto"/>
              <w:left w:val="single" w:sz="2" w:space="0" w:color="auto"/>
              <w:bottom w:val="single" w:sz="2" w:space="0" w:color="auto"/>
              <w:right w:val="single" w:sz="2" w:space="0" w:color="auto"/>
            </w:tcBorders>
          </w:tcPr>
          <w:p w14:paraId="0106A0F8" w14:textId="77777777" w:rsidR="00FF5BA6" w:rsidRPr="004E5748" w:rsidRDefault="00FF5BA6" w:rsidP="00FF0B3F">
            <w:pPr>
              <w:pStyle w:val="NormalLeft"/>
              <w:rPr>
                <w:lang w:val="en-GB"/>
              </w:rPr>
            </w:pPr>
            <w:r w:rsidRPr="004E5748">
              <w:rPr>
                <w:lang w:val="en-GB"/>
              </w:rPr>
              <w:t>R0030/C0040</w:t>
            </w:r>
          </w:p>
        </w:tc>
        <w:tc>
          <w:tcPr>
            <w:tcW w:w="2322" w:type="dxa"/>
            <w:tcBorders>
              <w:top w:val="single" w:sz="2" w:space="0" w:color="auto"/>
              <w:left w:val="single" w:sz="2" w:space="0" w:color="auto"/>
              <w:bottom w:val="single" w:sz="2" w:space="0" w:color="auto"/>
              <w:right w:val="single" w:sz="2" w:space="0" w:color="auto"/>
            </w:tcBorders>
          </w:tcPr>
          <w:p w14:paraId="7659FD44" w14:textId="77777777" w:rsidR="00FF5BA6" w:rsidRPr="004E5748" w:rsidRDefault="00FF5BA6" w:rsidP="00FF0B3F">
            <w:pPr>
              <w:pStyle w:val="NormalLeft"/>
              <w:rPr>
                <w:lang w:val="en-GB"/>
              </w:rPr>
            </w:pPr>
            <w:r w:rsidRPr="004E5748">
              <w:rPr>
                <w:lang w:val="en-GB"/>
              </w:rPr>
              <w:t>Share premium account related to ordinary share capital — tier 2</w:t>
            </w:r>
          </w:p>
        </w:tc>
        <w:tc>
          <w:tcPr>
            <w:tcW w:w="4457" w:type="dxa"/>
            <w:tcBorders>
              <w:top w:val="single" w:sz="2" w:space="0" w:color="auto"/>
              <w:left w:val="single" w:sz="2" w:space="0" w:color="auto"/>
              <w:bottom w:val="single" w:sz="2" w:space="0" w:color="auto"/>
              <w:right w:val="single" w:sz="2" w:space="0" w:color="auto"/>
            </w:tcBorders>
          </w:tcPr>
          <w:p w14:paraId="75561C3A" w14:textId="77777777" w:rsidR="00FF5BA6" w:rsidRPr="004E5748" w:rsidRDefault="00FF5BA6" w:rsidP="00FF0B3F">
            <w:pPr>
              <w:pStyle w:val="NormalLeft"/>
              <w:rPr>
                <w:lang w:val="en-GB"/>
              </w:rPr>
            </w:pPr>
            <w:r w:rsidRPr="004E5748">
              <w:rPr>
                <w:lang w:val="en-GB"/>
              </w:rPr>
              <w:t>This is the amount of the share premium account related to ordinary shares that meets the criteria for Tier 2 because it relates to ordinary share capital treated as Tier 2.</w:t>
            </w:r>
          </w:p>
        </w:tc>
      </w:tr>
      <w:tr w:rsidR="00F672D2" w:rsidRPr="00846C12" w14:paraId="013849EB" w14:textId="77777777" w:rsidTr="006007B0">
        <w:tc>
          <w:tcPr>
            <w:tcW w:w="2507" w:type="dxa"/>
            <w:tcBorders>
              <w:top w:val="single" w:sz="2" w:space="0" w:color="auto"/>
              <w:left w:val="single" w:sz="2" w:space="0" w:color="auto"/>
              <w:bottom w:val="single" w:sz="2" w:space="0" w:color="auto"/>
              <w:right w:val="single" w:sz="2" w:space="0" w:color="auto"/>
            </w:tcBorders>
          </w:tcPr>
          <w:p w14:paraId="3FE8AACD" w14:textId="77777777" w:rsidR="00FF5BA6" w:rsidRPr="004E5748" w:rsidRDefault="00FF5BA6" w:rsidP="00FF0B3F">
            <w:pPr>
              <w:pStyle w:val="NormalLeft"/>
              <w:rPr>
                <w:lang w:val="en-GB"/>
              </w:rPr>
            </w:pPr>
            <w:r w:rsidRPr="004E5748">
              <w:rPr>
                <w:lang w:val="en-GB"/>
              </w:rPr>
              <w:t>R0040/C0010</w:t>
            </w:r>
          </w:p>
        </w:tc>
        <w:tc>
          <w:tcPr>
            <w:tcW w:w="2322" w:type="dxa"/>
            <w:tcBorders>
              <w:top w:val="single" w:sz="2" w:space="0" w:color="auto"/>
              <w:left w:val="single" w:sz="2" w:space="0" w:color="auto"/>
              <w:bottom w:val="single" w:sz="2" w:space="0" w:color="auto"/>
              <w:right w:val="single" w:sz="2" w:space="0" w:color="auto"/>
            </w:tcBorders>
          </w:tcPr>
          <w:p w14:paraId="5BED4673" w14:textId="77777777" w:rsidR="00FF5BA6" w:rsidRPr="004E5748" w:rsidRDefault="00FF5BA6" w:rsidP="00FF0B3F">
            <w:pPr>
              <w:pStyle w:val="NormalLeft"/>
              <w:rPr>
                <w:lang w:val="en-GB"/>
              </w:rPr>
            </w:pPr>
            <w:r w:rsidRPr="004E5748">
              <w:rPr>
                <w:lang w:val="en-GB"/>
              </w:rPr>
              <w:t>Initial funds, members' contributions or the equivalent basic own fund item for mutual and mutual–type undertakings — total</w:t>
            </w:r>
          </w:p>
        </w:tc>
        <w:tc>
          <w:tcPr>
            <w:tcW w:w="4457" w:type="dxa"/>
            <w:tcBorders>
              <w:top w:val="single" w:sz="2" w:space="0" w:color="auto"/>
              <w:left w:val="single" w:sz="2" w:space="0" w:color="auto"/>
              <w:bottom w:val="single" w:sz="2" w:space="0" w:color="auto"/>
              <w:right w:val="single" w:sz="2" w:space="0" w:color="auto"/>
            </w:tcBorders>
          </w:tcPr>
          <w:p w14:paraId="38B48AA9" w14:textId="77777777" w:rsidR="00FF5BA6" w:rsidRPr="004E5748" w:rsidRDefault="00FF5BA6" w:rsidP="00FF0B3F">
            <w:pPr>
              <w:pStyle w:val="NormalLeft"/>
              <w:rPr>
                <w:lang w:val="en-GB"/>
              </w:rPr>
            </w:pPr>
            <w:r w:rsidRPr="004E5748">
              <w:rPr>
                <w:lang w:val="en-GB"/>
              </w:rPr>
              <w:t>The initial funds, members' contributions or the equivalent basic own fund item for mutual and mutual–type undertakings that fully satisfies the criteria for Tier 1 or Tier 2 items.</w:t>
            </w:r>
          </w:p>
        </w:tc>
      </w:tr>
      <w:tr w:rsidR="00F672D2" w:rsidRPr="00846C12" w14:paraId="17CA33B3" w14:textId="77777777" w:rsidTr="006007B0">
        <w:tc>
          <w:tcPr>
            <w:tcW w:w="2507" w:type="dxa"/>
            <w:tcBorders>
              <w:top w:val="single" w:sz="2" w:space="0" w:color="auto"/>
              <w:left w:val="single" w:sz="2" w:space="0" w:color="auto"/>
              <w:bottom w:val="single" w:sz="2" w:space="0" w:color="auto"/>
              <w:right w:val="single" w:sz="2" w:space="0" w:color="auto"/>
            </w:tcBorders>
          </w:tcPr>
          <w:p w14:paraId="67786BA6" w14:textId="77777777" w:rsidR="00FF5BA6" w:rsidRPr="004E5748" w:rsidRDefault="00FF5BA6" w:rsidP="00FF0B3F">
            <w:pPr>
              <w:pStyle w:val="NormalLeft"/>
              <w:rPr>
                <w:lang w:val="en-GB"/>
              </w:rPr>
            </w:pPr>
            <w:r w:rsidRPr="004E5748">
              <w:rPr>
                <w:lang w:val="en-GB"/>
              </w:rPr>
              <w:t>R0040/C0020</w:t>
            </w:r>
          </w:p>
        </w:tc>
        <w:tc>
          <w:tcPr>
            <w:tcW w:w="2322" w:type="dxa"/>
            <w:tcBorders>
              <w:top w:val="single" w:sz="2" w:space="0" w:color="auto"/>
              <w:left w:val="single" w:sz="2" w:space="0" w:color="auto"/>
              <w:bottom w:val="single" w:sz="2" w:space="0" w:color="auto"/>
              <w:right w:val="single" w:sz="2" w:space="0" w:color="auto"/>
            </w:tcBorders>
          </w:tcPr>
          <w:p w14:paraId="11C6B0C0" w14:textId="77777777" w:rsidR="00FF5BA6" w:rsidRPr="004E5748" w:rsidRDefault="00FF5BA6" w:rsidP="00FF0B3F">
            <w:pPr>
              <w:pStyle w:val="NormalLeft"/>
              <w:rPr>
                <w:lang w:val="en-GB"/>
              </w:rPr>
            </w:pPr>
            <w:r w:rsidRPr="004E5748">
              <w:rPr>
                <w:lang w:val="en-GB"/>
              </w:rPr>
              <w:t>Initial funds, members' contributions or the equivalent basic own fund item for mutual and mutual–type undertakings — tier 1 unrestricted</w:t>
            </w:r>
          </w:p>
        </w:tc>
        <w:tc>
          <w:tcPr>
            <w:tcW w:w="4457" w:type="dxa"/>
            <w:tcBorders>
              <w:top w:val="single" w:sz="2" w:space="0" w:color="auto"/>
              <w:left w:val="single" w:sz="2" w:space="0" w:color="auto"/>
              <w:bottom w:val="single" w:sz="2" w:space="0" w:color="auto"/>
              <w:right w:val="single" w:sz="2" w:space="0" w:color="auto"/>
            </w:tcBorders>
          </w:tcPr>
          <w:p w14:paraId="0E7774D8" w14:textId="77777777" w:rsidR="00FF5BA6" w:rsidRPr="004E5748" w:rsidRDefault="00FF5BA6" w:rsidP="00FF0B3F">
            <w:pPr>
              <w:pStyle w:val="NormalLeft"/>
              <w:rPr>
                <w:lang w:val="en-GB"/>
              </w:rPr>
            </w:pPr>
            <w:r w:rsidRPr="004E5748">
              <w:rPr>
                <w:lang w:val="en-GB"/>
              </w:rPr>
              <w:t>This is the amount of the initial funds, members' contributions or the equivalent basic own fund item for mutual and mutual–type undertakings that meets the criteria for Tier 1 unrestricted.</w:t>
            </w:r>
          </w:p>
        </w:tc>
      </w:tr>
      <w:tr w:rsidR="00F672D2" w:rsidRPr="00846C12" w14:paraId="08857A34" w14:textId="77777777" w:rsidTr="006007B0">
        <w:tc>
          <w:tcPr>
            <w:tcW w:w="2507" w:type="dxa"/>
            <w:tcBorders>
              <w:top w:val="single" w:sz="2" w:space="0" w:color="auto"/>
              <w:left w:val="single" w:sz="2" w:space="0" w:color="auto"/>
              <w:bottom w:val="single" w:sz="2" w:space="0" w:color="auto"/>
              <w:right w:val="single" w:sz="2" w:space="0" w:color="auto"/>
            </w:tcBorders>
          </w:tcPr>
          <w:p w14:paraId="432E1A77" w14:textId="77777777" w:rsidR="00FF5BA6" w:rsidRPr="004E5748" w:rsidRDefault="00FF5BA6" w:rsidP="00FF0B3F">
            <w:pPr>
              <w:pStyle w:val="NormalLeft"/>
              <w:rPr>
                <w:lang w:val="en-GB"/>
              </w:rPr>
            </w:pPr>
            <w:r w:rsidRPr="004E5748">
              <w:rPr>
                <w:lang w:val="en-GB"/>
              </w:rPr>
              <w:t>R0040/C0040</w:t>
            </w:r>
          </w:p>
        </w:tc>
        <w:tc>
          <w:tcPr>
            <w:tcW w:w="2322" w:type="dxa"/>
            <w:tcBorders>
              <w:top w:val="single" w:sz="2" w:space="0" w:color="auto"/>
              <w:left w:val="single" w:sz="2" w:space="0" w:color="auto"/>
              <w:bottom w:val="single" w:sz="2" w:space="0" w:color="auto"/>
              <w:right w:val="single" w:sz="2" w:space="0" w:color="auto"/>
            </w:tcBorders>
          </w:tcPr>
          <w:p w14:paraId="5ABA2929" w14:textId="77777777" w:rsidR="00FF5BA6" w:rsidRPr="004E5748" w:rsidRDefault="00FF5BA6" w:rsidP="00FF0B3F">
            <w:pPr>
              <w:pStyle w:val="NormalLeft"/>
              <w:rPr>
                <w:lang w:val="en-GB"/>
              </w:rPr>
            </w:pPr>
            <w:r w:rsidRPr="004E5748">
              <w:rPr>
                <w:lang w:val="en-GB"/>
              </w:rPr>
              <w:t>Initial funds, members' contributions or the equivalent basic own fund item for mutual and mutual–type undertakings — tier 2</w:t>
            </w:r>
          </w:p>
        </w:tc>
        <w:tc>
          <w:tcPr>
            <w:tcW w:w="4457" w:type="dxa"/>
            <w:tcBorders>
              <w:top w:val="single" w:sz="2" w:space="0" w:color="auto"/>
              <w:left w:val="single" w:sz="2" w:space="0" w:color="auto"/>
              <w:bottom w:val="single" w:sz="2" w:space="0" w:color="auto"/>
              <w:right w:val="single" w:sz="2" w:space="0" w:color="auto"/>
            </w:tcBorders>
          </w:tcPr>
          <w:p w14:paraId="32C9F33F" w14:textId="77777777" w:rsidR="00FF5BA6" w:rsidRPr="004E5748" w:rsidRDefault="00FF5BA6" w:rsidP="00FF0B3F">
            <w:pPr>
              <w:pStyle w:val="NormalLeft"/>
              <w:rPr>
                <w:lang w:val="en-GB"/>
              </w:rPr>
            </w:pPr>
            <w:r w:rsidRPr="004E5748">
              <w:rPr>
                <w:lang w:val="en-GB"/>
              </w:rPr>
              <w:t xml:space="preserve">This is the amount of the initial funds, members' contributions or the equivalent basic own fund item for mutual and mutual–type undertakings that </w:t>
            </w:r>
            <w:proofErr w:type="spellStart"/>
            <w:r w:rsidRPr="004E5748">
              <w:rPr>
                <w:lang w:val="en-GB"/>
              </w:rPr>
              <w:t>meetsTier</w:t>
            </w:r>
            <w:proofErr w:type="spellEnd"/>
            <w:r w:rsidRPr="004E5748">
              <w:rPr>
                <w:lang w:val="en-GB"/>
              </w:rPr>
              <w:t xml:space="preserve"> 2 criteria.</w:t>
            </w:r>
          </w:p>
        </w:tc>
      </w:tr>
      <w:tr w:rsidR="00F672D2" w:rsidRPr="00846C12" w14:paraId="35F9F3B0" w14:textId="77777777" w:rsidTr="006007B0">
        <w:tc>
          <w:tcPr>
            <w:tcW w:w="2507" w:type="dxa"/>
            <w:tcBorders>
              <w:top w:val="single" w:sz="2" w:space="0" w:color="auto"/>
              <w:left w:val="single" w:sz="2" w:space="0" w:color="auto"/>
              <w:bottom w:val="single" w:sz="2" w:space="0" w:color="auto"/>
              <w:right w:val="single" w:sz="2" w:space="0" w:color="auto"/>
            </w:tcBorders>
          </w:tcPr>
          <w:p w14:paraId="03ADC6DB" w14:textId="77777777" w:rsidR="00FF5BA6" w:rsidRPr="004E5748" w:rsidRDefault="00FF5BA6" w:rsidP="00FF0B3F">
            <w:pPr>
              <w:pStyle w:val="NormalLeft"/>
              <w:rPr>
                <w:lang w:val="en-GB"/>
              </w:rPr>
            </w:pPr>
            <w:r w:rsidRPr="004E5748">
              <w:rPr>
                <w:lang w:val="en-GB"/>
              </w:rPr>
              <w:t>R0050/C0010</w:t>
            </w:r>
          </w:p>
        </w:tc>
        <w:tc>
          <w:tcPr>
            <w:tcW w:w="2322" w:type="dxa"/>
            <w:tcBorders>
              <w:top w:val="single" w:sz="2" w:space="0" w:color="auto"/>
              <w:left w:val="single" w:sz="2" w:space="0" w:color="auto"/>
              <w:bottom w:val="single" w:sz="2" w:space="0" w:color="auto"/>
              <w:right w:val="single" w:sz="2" w:space="0" w:color="auto"/>
            </w:tcBorders>
          </w:tcPr>
          <w:p w14:paraId="3CB2683F" w14:textId="77777777" w:rsidR="00FF5BA6" w:rsidRPr="004E5748" w:rsidRDefault="00FF5BA6" w:rsidP="00FF0B3F">
            <w:pPr>
              <w:pStyle w:val="NormalLeft"/>
              <w:rPr>
                <w:lang w:val="en-GB"/>
              </w:rPr>
            </w:pPr>
            <w:r w:rsidRPr="004E5748">
              <w:rPr>
                <w:lang w:val="en-GB"/>
              </w:rPr>
              <w:t>Subordinated mutual member accounts — total</w:t>
            </w:r>
          </w:p>
        </w:tc>
        <w:tc>
          <w:tcPr>
            <w:tcW w:w="4457" w:type="dxa"/>
            <w:tcBorders>
              <w:top w:val="single" w:sz="2" w:space="0" w:color="auto"/>
              <w:left w:val="single" w:sz="2" w:space="0" w:color="auto"/>
              <w:bottom w:val="single" w:sz="2" w:space="0" w:color="auto"/>
              <w:right w:val="single" w:sz="2" w:space="0" w:color="auto"/>
            </w:tcBorders>
          </w:tcPr>
          <w:p w14:paraId="23560491" w14:textId="77777777" w:rsidR="00FF5BA6" w:rsidRPr="004E5748" w:rsidRDefault="00FF5BA6" w:rsidP="00FF0B3F">
            <w:pPr>
              <w:pStyle w:val="NormalLeft"/>
              <w:rPr>
                <w:lang w:val="en-GB"/>
              </w:rPr>
            </w:pPr>
            <w:r w:rsidRPr="004E5748">
              <w:rPr>
                <w:lang w:val="en-GB"/>
              </w:rPr>
              <w:t>This is the total amount of subordinated mutual member accounts that fully satisfy the criteria for Tier 1 restricted, Tier 2 or Tier 3 items.</w:t>
            </w:r>
          </w:p>
        </w:tc>
      </w:tr>
      <w:tr w:rsidR="00F672D2" w:rsidRPr="00846C12" w14:paraId="4AB87E08" w14:textId="77777777" w:rsidTr="006007B0">
        <w:tc>
          <w:tcPr>
            <w:tcW w:w="2507" w:type="dxa"/>
            <w:tcBorders>
              <w:top w:val="single" w:sz="2" w:space="0" w:color="auto"/>
              <w:left w:val="single" w:sz="2" w:space="0" w:color="auto"/>
              <w:bottom w:val="single" w:sz="2" w:space="0" w:color="auto"/>
              <w:right w:val="single" w:sz="2" w:space="0" w:color="auto"/>
            </w:tcBorders>
          </w:tcPr>
          <w:p w14:paraId="51066594" w14:textId="77777777" w:rsidR="00FF5BA6" w:rsidRPr="004E5748" w:rsidRDefault="00FF5BA6" w:rsidP="00FF0B3F">
            <w:pPr>
              <w:pStyle w:val="NormalLeft"/>
              <w:rPr>
                <w:lang w:val="en-GB"/>
              </w:rPr>
            </w:pPr>
            <w:r w:rsidRPr="004E5748">
              <w:rPr>
                <w:lang w:val="en-GB"/>
              </w:rPr>
              <w:t>R0050/C0030</w:t>
            </w:r>
          </w:p>
        </w:tc>
        <w:tc>
          <w:tcPr>
            <w:tcW w:w="2322" w:type="dxa"/>
            <w:tcBorders>
              <w:top w:val="single" w:sz="2" w:space="0" w:color="auto"/>
              <w:left w:val="single" w:sz="2" w:space="0" w:color="auto"/>
              <w:bottom w:val="single" w:sz="2" w:space="0" w:color="auto"/>
              <w:right w:val="single" w:sz="2" w:space="0" w:color="auto"/>
            </w:tcBorders>
          </w:tcPr>
          <w:p w14:paraId="7D73B2E8" w14:textId="77777777" w:rsidR="00FF5BA6" w:rsidRPr="004E5748" w:rsidRDefault="00FF5BA6" w:rsidP="00FF0B3F">
            <w:pPr>
              <w:pStyle w:val="NormalLeft"/>
              <w:rPr>
                <w:lang w:val="en-GB"/>
              </w:rPr>
            </w:pPr>
            <w:r w:rsidRPr="004E5748">
              <w:rPr>
                <w:lang w:val="en-GB"/>
              </w:rPr>
              <w:t>Subordinated mutual member accounts — tier 1 restricted</w:t>
            </w:r>
          </w:p>
        </w:tc>
        <w:tc>
          <w:tcPr>
            <w:tcW w:w="4457" w:type="dxa"/>
            <w:tcBorders>
              <w:top w:val="single" w:sz="2" w:space="0" w:color="auto"/>
              <w:left w:val="single" w:sz="2" w:space="0" w:color="auto"/>
              <w:bottom w:val="single" w:sz="2" w:space="0" w:color="auto"/>
              <w:right w:val="single" w:sz="2" w:space="0" w:color="auto"/>
            </w:tcBorders>
          </w:tcPr>
          <w:p w14:paraId="5AA36DCF" w14:textId="77777777" w:rsidR="00FF5BA6" w:rsidRPr="004E5748" w:rsidRDefault="00FF5BA6" w:rsidP="00FF0B3F">
            <w:pPr>
              <w:pStyle w:val="NormalLeft"/>
              <w:rPr>
                <w:lang w:val="en-GB"/>
              </w:rPr>
            </w:pPr>
            <w:r w:rsidRPr="004E5748">
              <w:rPr>
                <w:lang w:val="en-GB"/>
              </w:rPr>
              <w:t>This is the amount of subordinated mutual member accounts that meet the criteria for Tier 1 restricted.</w:t>
            </w:r>
          </w:p>
        </w:tc>
      </w:tr>
      <w:tr w:rsidR="00F672D2" w:rsidRPr="00846C12" w14:paraId="61BDA261" w14:textId="77777777" w:rsidTr="006007B0">
        <w:tc>
          <w:tcPr>
            <w:tcW w:w="2507" w:type="dxa"/>
            <w:tcBorders>
              <w:top w:val="single" w:sz="2" w:space="0" w:color="auto"/>
              <w:left w:val="single" w:sz="2" w:space="0" w:color="auto"/>
              <w:bottom w:val="single" w:sz="2" w:space="0" w:color="auto"/>
              <w:right w:val="single" w:sz="2" w:space="0" w:color="auto"/>
            </w:tcBorders>
          </w:tcPr>
          <w:p w14:paraId="22C7DEF6" w14:textId="77777777" w:rsidR="00FF5BA6" w:rsidRPr="004E5748" w:rsidRDefault="00FF5BA6" w:rsidP="00FF0B3F">
            <w:pPr>
              <w:pStyle w:val="NormalLeft"/>
              <w:rPr>
                <w:lang w:val="en-GB"/>
              </w:rPr>
            </w:pPr>
            <w:r w:rsidRPr="004E5748">
              <w:rPr>
                <w:lang w:val="en-GB"/>
              </w:rPr>
              <w:lastRenderedPageBreak/>
              <w:t>R0050/C0040</w:t>
            </w:r>
          </w:p>
        </w:tc>
        <w:tc>
          <w:tcPr>
            <w:tcW w:w="2322" w:type="dxa"/>
            <w:tcBorders>
              <w:top w:val="single" w:sz="2" w:space="0" w:color="auto"/>
              <w:left w:val="single" w:sz="2" w:space="0" w:color="auto"/>
              <w:bottom w:val="single" w:sz="2" w:space="0" w:color="auto"/>
              <w:right w:val="single" w:sz="2" w:space="0" w:color="auto"/>
            </w:tcBorders>
          </w:tcPr>
          <w:p w14:paraId="68C145FA" w14:textId="77777777" w:rsidR="00FF5BA6" w:rsidRPr="004E5748" w:rsidRDefault="00FF5BA6" w:rsidP="00FF0B3F">
            <w:pPr>
              <w:pStyle w:val="NormalLeft"/>
              <w:rPr>
                <w:lang w:val="en-GB"/>
              </w:rPr>
            </w:pPr>
            <w:r w:rsidRPr="004E5748">
              <w:rPr>
                <w:lang w:val="en-GB"/>
              </w:rPr>
              <w:t>Subordinated mutual member accounts — tier 2</w:t>
            </w:r>
          </w:p>
        </w:tc>
        <w:tc>
          <w:tcPr>
            <w:tcW w:w="4457" w:type="dxa"/>
            <w:tcBorders>
              <w:top w:val="single" w:sz="2" w:space="0" w:color="auto"/>
              <w:left w:val="single" w:sz="2" w:space="0" w:color="auto"/>
              <w:bottom w:val="single" w:sz="2" w:space="0" w:color="auto"/>
              <w:right w:val="single" w:sz="2" w:space="0" w:color="auto"/>
            </w:tcBorders>
          </w:tcPr>
          <w:p w14:paraId="59A67404" w14:textId="77777777" w:rsidR="00FF5BA6" w:rsidRPr="004E5748" w:rsidRDefault="00FF5BA6" w:rsidP="00FF0B3F">
            <w:pPr>
              <w:pStyle w:val="NormalLeft"/>
              <w:rPr>
                <w:lang w:val="en-GB"/>
              </w:rPr>
            </w:pPr>
            <w:r w:rsidRPr="004E5748">
              <w:rPr>
                <w:lang w:val="en-GB"/>
              </w:rPr>
              <w:t>This is the amount of subordinated mutual member accounts that meet the criteria for Tier 2.</w:t>
            </w:r>
          </w:p>
        </w:tc>
      </w:tr>
      <w:tr w:rsidR="00F672D2" w:rsidRPr="00846C12" w14:paraId="1FD8828B" w14:textId="77777777" w:rsidTr="006007B0">
        <w:tc>
          <w:tcPr>
            <w:tcW w:w="2507" w:type="dxa"/>
            <w:tcBorders>
              <w:top w:val="single" w:sz="2" w:space="0" w:color="auto"/>
              <w:left w:val="single" w:sz="2" w:space="0" w:color="auto"/>
              <w:bottom w:val="single" w:sz="2" w:space="0" w:color="auto"/>
              <w:right w:val="single" w:sz="2" w:space="0" w:color="auto"/>
            </w:tcBorders>
          </w:tcPr>
          <w:p w14:paraId="430B56C7" w14:textId="77777777" w:rsidR="00FF5BA6" w:rsidRPr="004E5748" w:rsidRDefault="00FF5BA6" w:rsidP="00FF0B3F">
            <w:pPr>
              <w:pStyle w:val="NormalLeft"/>
              <w:rPr>
                <w:lang w:val="en-GB"/>
              </w:rPr>
            </w:pPr>
            <w:r w:rsidRPr="004E5748">
              <w:rPr>
                <w:lang w:val="en-GB"/>
              </w:rPr>
              <w:t>R0050/C0050</w:t>
            </w:r>
          </w:p>
        </w:tc>
        <w:tc>
          <w:tcPr>
            <w:tcW w:w="2322" w:type="dxa"/>
            <w:tcBorders>
              <w:top w:val="single" w:sz="2" w:space="0" w:color="auto"/>
              <w:left w:val="single" w:sz="2" w:space="0" w:color="auto"/>
              <w:bottom w:val="single" w:sz="2" w:space="0" w:color="auto"/>
              <w:right w:val="single" w:sz="2" w:space="0" w:color="auto"/>
            </w:tcBorders>
          </w:tcPr>
          <w:p w14:paraId="250CED95" w14:textId="77777777" w:rsidR="00FF5BA6" w:rsidRPr="004E5748" w:rsidRDefault="00FF5BA6" w:rsidP="00FF0B3F">
            <w:pPr>
              <w:pStyle w:val="NormalLeft"/>
              <w:rPr>
                <w:lang w:val="en-GB"/>
              </w:rPr>
            </w:pPr>
            <w:r w:rsidRPr="004E5748">
              <w:rPr>
                <w:lang w:val="en-GB"/>
              </w:rPr>
              <w:t>Subordinated mutual member accounts — tier 3</w:t>
            </w:r>
          </w:p>
        </w:tc>
        <w:tc>
          <w:tcPr>
            <w:tcW w:w="4457" w:type="dxa"/>
            <w:tcBorders>
              <w:top w:val="single" w:sz="2" w:space="0" w:color="auto"/>
              <w:left w:val="single" w:sz="2" w:space="0" w:color="auto"/>
              <w:bottom w:val="single" w:sz="2" w:space="0" w:color="auto"/>
              <w:right w:val="single" w:sz="2" w:space="0" w:color="auto"/>
            </w:tcBorders>
          </w:tcPr>
          <w:p w14:paraId="7C032612" w14:textId="77777777" w:rsidR="00FF5BA6" w:rsidRPr="004E5748" w:rsidRDefault="00FF5BA6" w:rsidP="00FF0B3F">
            <w:pPr>
              <w:pStyle w:val="NormalLeft"/>
              <w:rPr>
                <w:lang w:val="en-GB"/>
              </w:rPr>
            </w:pPr>
            <w:r w:rsidRPr="004E5748">
              <w:rPr>
                <w:lang w:val="en-GB"/>
              </w:rPr>
              <w:t>This is the amount of subordinated mutual member accounts that meet the criteria for Tier 3.</w:t>
            </w:r>
          </w:p>
        </w:tc>
      </w:tr>
      <w:tr w:rsidR="00F672D2" w:rsidRPr="00846C12" w14:paraId="25025CE0" w14:textId="77777777" w:rsidTr="006007B0">
        <w:tc>
          <w:tcPr>
            <w:tcW w:w="2507" w:type="dxa"/>
            <w:tcBorders>
              <w:top w:val="single" w:sz="2" w:space="0" w:color="auto"/>
              <w:left w:val="single" w:sz="2" w:space="0" w:color="auto"/>
              <w:bottom w:val="single" w:sz="2" w:space="0" w:color="auto"/>
              <w:right w:val="single" w:sz="2" w:space="0" w:color="auto"/>
            </w:tcBorders>
          </w:tcPr>
          <w:p w14:paraId="5014C7AA" w14:textId="77777777" w:rsidR="00FF5BA6" w:rsidRPr="004E5748" w:rsidRDefault="00FF5BA6" w:rsidP="00FF0B3F">
            <w:pPr>
              <w:pStyle w:val="NormalLeft"/>
              <w:rPr>
                <w:lang w:val="en-GB"/>
              </w:rPr>
            </w:pPr>
            <w:r w:rsidRPr="004E5748">
              <w:rPr>
                <w:lang w:val="en-GB"/>
              </w:rPr>
              <w:t>R0070/C0010</w:t>
            </w:r>
          </w:p>
        </w:tc>
        <w:tc>
          <w:tcPr>
            <w:tcW w:w="2322" w:type="dxa"/>
            <w:tcBorders>
              <w:top w:val="single" w:sz="2" w:space="0" w:color="auto"/>
              <w:left w:val="single" w:sz="2" w:space="0" w:color="auto"/>
              <w:bottom w:val="single" w:sz="2" w:space="0" w:color="auto"/>
              <w:right w:val="single" w:sz="2" w:space="0" w:color="auto"/>
            </w:tcBorders>
          </w:tcPr>
          <w:p w14:paraId="483CB54D" w14:textId="77777777" w:rsidR="00FF5BA6" w:rsidRPr="004E5748" w:rsidRDefault="00FF5BA6" w:rsidP="00FF0B3F">
            <w:pPr>
              <w:pStyle w:val="NormalLeft"/>
              <w:rPr>
                <w:lang w:val="en-GB"/>
              </w:rPr>
            </w:pPr>
            <w:r w:rsidRPr="004E5748">
              <w:rPr>
                <w:lang w:val="en-GB"/>
              </w:rPr>
              <w:t>Surplus funds — total</w:t>
            </w:r>
          </w:p>
        </w:tc>
        <w:tc>
          <w:tcPr>
            <w:tcW w:w="4457" w:type="dxa"/>
            <w:tcBorders>
              <w:top w:val="single" w:sz="2" w:space="0" w:color="auto"/>
              <w:left w:val="single" w:sz="2" w:space="0" w:color="auto"/>
              <w:bottom w:val="single" w:sz="2" w:space="0" w:color="auto"/>
              <w:right w:val="single" w:sz="2" w:space="0" w:color="auto"/>
            </w:tcBorders>
          </w:tcPr>
          <w:p w14:paraId="5C041E11" w14:textId="4F970E53" w:rsidR="00FF5BA6" w:rsidRPr="004E5748" w:rsidRDefault="00FF5BA6" w:rsidP="00BA65B8">
            <w:pPr>
              <w:pStyle w:val="NormalLeft"/>
              <w:rPr>
                <w:lang w:val="en-GB"/>
              </w:rPr>
            </w:pPr>
            <w:r w:rsidRPr="004E5748">
              <w:rPr>
                <w:lang w:val="en-GB"/>
              </w:rPr>
              <w:t>This is the total amount of surplus funds that fall under Article 91 (2) of Directive 2009/138/EC.</w:t>
            </w:r>
          </w:p>
        </w:tc>
      </w:tr>
      <w:tr w:rsidR="00F672D2" w:rsidRPr="00846C12" w14:paraId="79A743FC" w14:textId="77777777" w:rsidTr="006007B0">
        <w:tc>
          <w:tcPr>
            <w:tcW w:w="2507" w:type="dxa"/>
            <w:tcBorders>
              <w:top w:val="single" w:sz="2" w:space="0" w:color="auto"/>
              <w:left w:val="single" w:sz="2" w:space="0" w:color="auto"/>
              <w:bottom w:val="single" w:sz="2" w:space="0" w:color="auto"/>
              <w:right w:val="single" w:sz="2" w:space="0" w:color="auto"/>
            </w:tcBorders>
          </w:tcPr>
          <w:p w14:paraId="66B1CA06" w14:textId="77777777" w:rsidR="00FF5BA6" w:rsidRPr="004E5748" w:rsidRDefault="00FF5BA6" w:rsidP="00FF0B3F">
            <w:pPr>
              <w:pStyle w:val="NormalLeft"/>
              <w:rPr>
                <w:lang w:val="en-GB"/>
              </w:rPr>
            </w:pPr>
            <w:r w:rsidRPr="004E5748">
              <w:rPr>
                <w:lang w:val="en-GB"/>
              </w:rPr>
              <w:t>R0070/C0020</w:t>
            </w:r>
          </w:p>
        </w:tc>
        <w:tc>
          <w:tcPr>
            <w:tcW w:w="2322" w:type="dxa"/>
            <w:tcBorders>
              <w:top w:val="single" w:sz="2" w:space="0" w:color="auto"/>
              <w:left w:val="single" w:sz="2" w:space="0" w:color="auto"/>
              <w:bottom w:val="single" w:sz="2" w:space="0" w:color="auto"/>
              <w:right w:val="single" w:sz="2" w:space="0" w:color="auto"/>
            </w:tcBorders>
          </w:tcPr>
          <w:p w14:paraId="4DA0416A" w14:textId="77777777" w:rsidR="00FF5BA6" w:rsidRPr="004E5748" w:rsidRDefault="00FF5BA6" w:rsidP="00FF0B3F">
            <w:pPr>
              <w:pStyle w:val="NormalLeft"/>
              <w:rPr>
                <w:lang w:val="en-GB"/>
              </w:rPr>
            </w:pPr>
            <w:r w:rsidRPr="004E5748">
              <w:rPr>
                <w:lang w:val="en-GB"/>
              </w:rPr>
              <w:t>Surplus funds — tier 1 unrestricted</w:t>
            </w:r>
          </w:p>
        </w:tc>
        <w:tc>
          <w:tcPr>
            <w:tcW w:w="4457" w:type="dxa"/>
            <w:tcBorders>
              <w:top w:val="single" w:sz="2" w:space="0" w:color="auto"/>
              <w:left w:val="single" w:sz="2" w:space="0" w:color="auto"/>
              <w:bottom w:val="single" w:sz="2" w:space="0" w:color="auto"/>
              <w:right w:val="single" w:sz="2" w:space="0" w:color="auto"/>
            </w:tcBorders>
          </w:tcPr>
          <w:p w14:paraId="17FA554E" w14:textId="22B1FF12" w:rsidR="00FF5BA6" w:rsidRPr="004E5748" w:rsidRDefault="00FF5BA6" w:rsidP="00FF0B3F">
            <w:pPr>
              <w:pStyle w:val="NormalLeft"/>
              <w:rPr>
                <w:lang w:val="en-GB"/>
              </w:rPr>
            </w:pPr>
            <w:r w:rsidRPr="004E5748">
              <w:rPr>
                <w:lang w:val="en-GB"/>
              </w:rPr>
              <w:t>These are the surplus funds that f</w:t>
            </w:r>
            <w:r w:rsidR="00BA65B8">
              <w:rPr>
                <w:lang w:val="en-GB"/>
              </w:rPr>
              <w:t xml:space="preserve">all under Article 91 (2) of </w:t>
            </w:r>
            <w:r w:rsidRPr="004E5748">
              <w:rPr>
                <w:lang w:val="en-GB"/>
              </w:rPr>
              <w:t>Directive 2009/138/EC and that meet the criteria for Tier 1, unrestricted items.</w:t>
            </w:r>
          </w:p>
        </w:tc>
      </w:tr>
      <w:tr w:rsidR="00F672D2" w:rsidRPr="00846C12" w14:paraId="65F05558" w14:textId="77777777" w:rsidTr="006007B0">
        <w:tc>
          <w:tcPr>
            <w:tcW w:w="2507" w:type="dxa"/>
            <w:tcBorders>
              <w:top w:val="single" w:sz="2" w:space="0" w:color="auto"/>
              <w:left w:val="single" w:sz="2" w:space="0" w:color="auto"/>
              <w:bottom w:val="single" w:sz="2" w:space="0" w:color="auto"/>
              <w:right w:val="single" w:sz="2" w:space="0" w:color="auto"/>
            </w:tcBorders>
          </w:tcPr>
          <w:p w14:paraId="20E812A9" w14:textId="77777777" w:rsidR="00FF5BA6" w:rsidRPr="004E5748" w:rsidRDefault="00FF5BA6" w:rsidP="00FF0B3F">
            <w:pPr>
              <w:pStyle w:val="NormalLeft"/>
              <w:rPr>
                <w:lang w:val="en-GB"/>
              </w:rPr>
            </w:pPr>
            <w:r w:rsidRPr="004E5748">
              <w:rPr>
                <w:lang w:val="en-GB"/>
              </w:rPr>
              <w:t>R0090/C0010</w:t>
            </w:r>
          </w:p>
        </w:tc>
        <w:tc>
          <w:tcPr>
            <w:tcW w:w="2322" w:type="dxa"/>
            <w:tcBorders>
              <w:top w:val="single" w:sz="2" w:space="0" w:color="auto"/>
              <w:left w:val="single" w:sz="2" w:space="0" w:color="auto"/>
              <w:bottom w:val="single" w:sz="2" w:space="0" w:color="auto"/>
              <w:right w:val="single" w:sz="2" w:space="0" w:color="auto"/>
            </w:tcBorders>
          </w:tcPr>
          <w:p w14:paraId="02209778" w14:textId="77777777" w:rsidR="00FF5BA6" w:rsidRPr="004E5748" w:rsidRDefault="00FF5BA6" w:rsidP="00FF0B3F">
            <w:pPr>
              <w:pStyle w:val="NormalLeft"/>
              <w:rPr>
                <w:lang w:val="en-GB"/>
              </w:rPr>
            </w:pPr>
            <w:r w:rsidRPr="004E5748">
              <w:rPr>
                <w:lang w:val="en-GB"/>
              </w:rPr>
              <w:t>Preference shares — total</w:t>
            </w:r>
          </w:p>
        </w:tc>
        <w:tc>
          <w:tcPr>
            <w:tcW w:w="4457" w:type="dxa"/>
            <w:tcBorders>
              <w:top w:val="single" w:sz="2" w:space="0" w:color="auto"/>
              <w:left w:val="single" w:sz="2" w:space="0" w:color="auto"/>
              <w:bottom w:val="single" w:sz="2" w:space="0" w:color="auto"/>
              <w:right w:val="single" w:sz="2" w:space="0" w:color="auto"/>
            </w:tcBorders>
          </w:tcPr>
          <w:p w14:paraId="375F814E" w14:textId="77777777" w:rsidR="00FF5BA6" w:rsidRPr="004E5748" w:rsidRDefault="00FF5BA6" w:rsidP="00FF0B3F">
            <w:pPr>
              <w:pStyle w:val="NormalLeft"/>
              <w:rPr>
                <w:lang w:val="en-GB"/>
              </w:rPr>
            </w:pPr>
            <w:r w:rsidRPr="004E5748">
              <w:rPr>
                <w:lang w:val="en-GB"/>
              </w:rPr>
              <w:t>This is the total amount of preference shares issued by the undertaking that fully satisfy the criteria for Tier 1 restricted, Tier 2 or Tier 3 items.</w:t>
            </w:r>
          </w:p>
        </w:tc>
      </w:tr>
      <w:tr w:rsidR="00F672D2" w:rsidRPr="00846C12" w14:paraId="123799DE" w14:textId="77777777" w:rsidTr="006007B0">
        <w:tc>
          <w:tcPr>
            <w:tcW w:w="2507" w:type="dxa"/>
            <w:tcBorders>
              <w:top w:val="single" w:sz="2" w:space="0" w:color="auto"/>
              <w:left w:val="single" w:sz="2" w:space="0" w:color="auto"/>
              <w:bottom w:val="single" w:sz="2" w:space="0" w:color="auto"/>
              <w:right w:val="single" w:sz="2" w:space="0" w:color="auto"/>
            </w:tcBorders>
          </w:tcPr>
          <w:p w14:paraId="5006F0CD" w14:textId="77777777" w:rsidR="00FF5BA6" w:rsidRPr="004E5748" w:rsidRDefault="00FF5BA6" w:rsidP="00FF0B3F">
            <w:pPr>
              <w:pStyle w:val="NormalLeft"/>
              <w:rPr>
                <w:lang w:val="en-GB"/>
              </w:rPr>
            </w:pPr>
            <w:r w:rsidRPr="004E5748">
              <w:rPr>
                <w:lang w:val="en-GB"/>
              </w:rPr>
              <w:t>R0090/C0030</w:t>
            </w:r>
          </w:p>
        </w:tc>
        <w:tc>
          <w:tcPr>
            <w:tcW w:w="2322" w:type="dxa"/>
            <w:tcBorders>
              <w:top w:val="single" w:sz="2" w:space="0" w:color="auto"/>
              <w:left w:val="single" w:sz="2" w:space="0" w:color="auto"/>
              <w:bottom w:val="single" w:sz="2" w:space="0" w:color="auto"/>
              <w:right w:val="single" w:sz="2" w:space="0" w:color="auto"/>
            </w:tcBorders>
          </w:tcPr>
          <w:p w14:paraId="3550CE87" w14:textId="77777777" w:rsidR="00FF5BA6" w:rsidRPr="004E5748" w:rsidRDefault="00FF5BA6" w:rsidP="00FF0B3F">
            <w:pPr>
              <w:pStyle w:val="NormalLeft"/>
              <w:rPr>
                <w:lang w:val="en-GB"/>
              </w:rPr>
            </w:pPr>
            <w:r w:rsidRPr="004E5748">
              <w:rPr>
                <w:lang w:val="en-GB"/>
              </w:rPr>
              <w:t>Preference shares — tier 1 restricted</w:t>
            </w:r>
          </w:p>
        </w:tc>
        <w:tc>
          <w:tcPr>
            <w:tcW w:w="4457" w:type="dxa"/>
            <w:tcBorders>
              <w:top w:val="single" w:sz="2" w:space="0" w:color="auto"/>
              <w:left w:val="single" w:sz="2" w:space="0" w:color="auto"/>
              <w:bottom w:val="single" w:sz="2" w:space="0" w:color="auto"/>
              <w:right w:val="single" w:sz="2" w:space="0" w:color="auto"/>
            </w:tcBorders>
          </w:tcPr>
          <w:p w14:paraId="780FD3A7" w14:textId="77777777" w:rsidR="00FF5BA6" w:rsidRPr="004E5748" w:rsidRDefault="00FF5BA6" w:rsidP="00FF0B3F">
            <w:pPr>
              <w:pStyle w:val="NormalLeft"/>
              <w:rPr>
                <w:lang w:val="en-GB"/>
              </w:rPr>
            </w:pPr>
            <w:r w:rsidRPr="004E5748">
              <w:rPr>
                <w:lang w:val="en-GB"/>
              </w:rPr>
              <w:t>This is the amount of the preference shares issued by the undertaking that meet the criteria for Tier 1 restricted.</w:t>
            </w:r>
          </w:p>
        </w:tc>
      </w:tr>
      <w:tr w:rsidR="00F672D2" w:rsidRPr="00846C12" w14:paraId="10631AFB" w14:textId="77777777" w:rsidTr="006007B0">
        <w:tc>
          <w:tcPr>
            <w:tcW w:w="2507" w:type="dxa"/>
            <w:tcBorders>
              <w:top w:val="single" w:sz="2" w:space="0" w:color="auto"/>
              <w:left w:val="single" w:sz="2" w:space="0" w:color="auto"/>
              <w:bottom w:val="single" w:sz="2" w:space="0" w:color="auto"/>
              <w:right w:val="single" w:sz="2" w:space="0" w:color="auto"/>
            </w:tcBorders>
          </w:tcPr>
          <w:p w14:paraId="7A169836" w14:textId="77777777" w:rsidR="00FF5BA6" w:rsidRPr="004E5748" w:rsidRDefault="00FF5BA6" w:rsidP="00FF0B3F">
            <w:pPr>
              <w:pStyle w:val="NormalLeft"/>
              <w:rPr>
                <w:lang w:val="en-GB"/>
              </w:rPr>
            </w:pPr>
            <w:r w:rsidRPr="004E5748">
              <w:rPr>
                <w:lang w:val="en-GB"/>
              </w:rPr>
              <w:t>R0090/C0040</w:t>
            </w:r>
          </w:p>
        </w:tc>
        <w:tc>
          <w:tcPr>
            <w:tcW w:w="2322" w:type="dxa"/>
            <w:tcBorders>
              <w:top w:val="single" w:sz="2" w:space="0" w:color="auto"/>
              <w:left w:val="single" w:sz="2" w:space="0" w:color="auto"/>
              <w:bottom w:val="single" w:sz="2" w:space="0" w:color="auto"/>
              <w:right w:val="single" w:sz="2" w:space="0" w:color="auto"/>
            </w:tcBorders>
          </w:tcPr>
          <w:p w14:paraId="4FDA4328" w14:textId="77777777" w:rsidR="00FF5BA6" w:rsidRPr="004E5748" w:rsidRDefault="00FF5BA6" w:rsidP="00FF0B3F">
            <w:pPr>
              <w:pStyle w:val="NormalLeft"/>
              <w:rPr>
                <w:lang w:val="en-GB"/>
              </w:rPr>
            </w:pPr>
            <w:r w:rsidRPr="004E5748">
              <w:rPr>
                <w:lang w:val="en-GB"/>
              </w:rPr>
              <w:t>Preference shares — tier 2</w:t>
            </w:r>
          </w:p>
        </w:tc>
        <w:tc>
          <w:tcPr>
            <w:tcW w:w="4457" w:type="dxa"/>
            <w:tcBorders>
              <w:top w:val="single" w:sz="2" w:space="0" w:color="auto"/>
              <w:left w:val="single" w:sz="2" w:space="0" w:color="auto"/>
              <w:bottom w:val="single" w:sz="2" w:space="0" w:color="auto"/>
              <w:right w:val="single" w:sz="2" w:space="0" w:color="auto"/>
            </w:tcBorders>
          </w:tcPr>
          <w:p w14:paraId="034F32F9" w14:textId="77777777" w:rsidR="00FF5BA6" w:rsidRPr="004E5748" w:rsidRDefault="00FF5BA6" w:rsidP="00FF0B3F">
            <w:pPr>
              <w:pStyle w:val="NormalLeft"/>
              <w:rPr>
                <w:lang w:val="en-GB"/>
              </w:rPr>
            </w:pPr>
            <w:r w:rsidRPr="004E5748">
              <w:rPr>
                <w:lang w:val="en-GB"/>
              </w:rPr>
              <w:t>This is the amount of the preference shares issued by the undertaking that meet the criteria for Tier 2.</w:t>
            </w:r>
          </w:p>
        </w:tc>
      </w:tr>
      <w:tr w:rsidR="00F672D2" w:rsidRPr="00846C12" w14:paraId="37A41BE6" w14:textId="77777777" w:rsidTr="006007B0">
        <w:tc>
          <w:tcPr>
            <w:tcW w:w="2507" w:type="dxa"/>
            <w:tcBorders>
              <w:top w:val="single" w:sz="2" w:space="0" w:color="auto"/>
              <w:left w:val="single" w:sz="2" w:space="0" w:color="auto"/>
              <w:bottom w:val="single" w:sz="2" w:space="0" w:color="auto"/>
              <w:right w:val="single" w:sz="2" w:space="0" w:color="auto"/>
            </w:tcBorders>
          </w:tcPr>
          <w:p w14:paraId="450EBC38" w14:textId="77777777" w:rsidR="00FF5BA6" w:rsidRPr="004E5748" w:rsidRDefault="00FF5BA6" w:rsidP="00FF0B3F">
            <w:pPr>
              <w:pStyle w:val="NormalLeft"/>
              <w:rPr>
                <w:lang w:val="en-GB"/>
              </w:rPr>
            </w:pPr>
            <w:r w:rsidRPr="004E5748">
              <w:rPr>
                <w:lang w:val="en-GB"/>
              </w:rPr>
              <w:t>R0090/C0050</w:t>
            </w:r>
          </w:p>
        </w:tc>
        <w:tc>
          <w:tcPr>
            <w:tcW w:w="2322" w:type="dxa"/>
            <w:tcBorders>
              <w:top w:val="single" w:sz="2" w:space="0" w:color="auto"/>
              <w:left w:val="single" w:sz="2" w:space="0" w:color="auto"/>
              <w:bottom w:val="single" w:sz="2" w:space="0" w:color="auto"/>
              <w:right w:val="single" w:sz="2" w:space="0" w:color="auto"/>
            </w:tcBorders>
          </w:tcPr>
          <w:p w14:paraId="61578131" w14:textId="77777777" w:rsidR="00FF5BA6" w:rsidRPr="004E5748" w:rsidRDefault="00FF5BA6" w:rsidP="00FF0B3F">
            <w:pPr>
              <w:pStyle w:val="NormalLeft"/>
              <w:rPr>
                <w:lang w:val="en-GB"/>
              </w:rPr>
            </w:pPr>
            <w:r w:rsidRPr="004E5748">
              <w:rPr>
                <w:lang w:val="en-GB"/>
              </w:rPr>
              <w:t>Preference shares — tier 3</w:t>
            </w:r>
          </w:p>
        </w:tc>
        <w:tc>
          <w:tcPr>
            <w:tcW w:w="4457" w:type="dxa"/>
            <w:tcBorders>
              <w:top w:val="single" w:sz="2" w:space="0" w:color="auto"/>
              <w:left w:val="single" w:sz="2" w:space="0" w:color="auto"/>
              <w:bottom w:val="single" w:sz="2" w:space="0" w:color="auto"/>
              <w:right w:val="single" w:sz="2" w:space="0" w:color="auto"/>
            </w:tcBorders>
          </w:tcPr>
          <w:p w14:paraId="75040E43" w14:textId="77777777" w:rsidR="00FF5BA6" w:rsidRPr="004E5748" w:rsidRDefault="00FF5BA6" w:rsidP="00FF0B3F">
            <w:pPr>
              <w:pStyle w:val="NormalLeft"/>
              <w:rPr>
                <w:lang w:val="en-GB"/>
              </w:rPr>
            </w:pPr>
            <w:r w:rsidRPr="004E5748">
              <w:rPr>
                <w:lang w:val="en-GB"/>
              </w:rPr>
              <w:t>This is the amount of the preference shares issued by the undertaking that meet the criteria for Tier 3.</w:t>
            </w:r>
          </w:p>
        </w:tc>
      </w:tr>
      <w:tr w:rsidR="00F672D2" w:rsidRPr="00846C12" w14:paraId="5DA2F494" w14:textId="77777777" w:rsidTr="006007B0">
        <w:tc>
          <w:tcPr>
            <w:tcW w:w="2507" w:type="dxa"/>
            <w:tcBorders>
              <w:top w:val="single" w:sz="2" w:space="0" w:color="auto"/>
              <w:left w:val="single" w:sz="2" w:space="0" w:color="auto"/>
              <w:bottom w:val="single" w:sz="2" w:space="0" w:color="auto"/>
              <w:right w:val="single" w:sz="2" w:space="0" w:color="auto"/>
            </w:tcBorders>
          </w:tcPr>
          <w:p w14:paraId="2DCF0E43" w14:textId="77777777" w:rsidR="00FF5BA6" w:rsidRPr="004E5748" w:rsidRDefault="00FF5BA6" w:rsidP="00FF0B3F">
            <w:pPr>
              <w:pStyle w:val="NormalLeft"/>
              <w:rPr>
                <w:lang w:val="en-GB"/>
              </w:rPr>
            </w:pPr>
            <w:r w:rsidRPr="004E5748">
              <w:rPr>
                <w:lang w:val="en-GB"/>
              </w:rPr>
              <w:t>R0110/C0010</w:t>
            </w:r>
          </w:p>
        </w:tc>
        <w:tc>
          <w:tcPr>
            <w:tcW w:w="2322" w:type="dxa"/>
            <w:tcBorders>
              <w:top w:val="single" w:sz="2" w:space="0" w:color="auto"/>
              <w:left w:val="single" w:sz="2" w:space="0" w:color="auto"/>
              <w:bottom w:val="single" w:sz="2" w:space="0" w:color="auto"/>
              <w:right w:val="single" w:sz="2" w:space="0" w:color="auto"/>
            </w:tcBorders>
          </w:tcPr>
          <w:p w14:paraId="7B62F3A8" w14:textId="77777777" w:rsidR="00FF5BA6" w:rsidRPr="004E5748" w:rsidRDefault="00FF5BA6" w:rsidP="00FF0B3F">
            <w:pPr>
              <w:pStyle w:val="NormalLeft"/>
              <w:rPr>
                <w:lang w:val="en-GB"/>
              </w:rPr>
            </w:pPr>
            <w:r w:rsidRPr="004E5748">
              <w:rPr>
                <w:lang w:val="en-GB"/>
              </w:rPr>
              <w:t>Share premium account related to preference shares — total</w:t>
            </w:r>
          </w:p>
        </w:tc>
        <w:tc>
          <w:tcPr>
            <w:tcW w:w="4457" w:type="dxa"/>
            <w:tcBorders>
              <w:top w:val="single" w:sz="2" w:space="0" w:color="auto"/>
              <w:left w:val="single" w:sz="2" w:space="0" w:color="auto"/>
              <w:bottom w:val="single" w:sz="2" w:space="0" w:color="auto"/>
              <w:right w:val="single" w:sz="2" w:space="0" w:color="auto"/>
            </w:tcBorders>
          </w:tcPr>
          <w:p w14:paraId="1E2A73A3" w14:textId="77777777" w:rsidR="00FF5BA6" w:rsidRPr="004E5748" w:rsidRDefault="00FF5BA6" w:rsidP="00FF0B3F">
            <w:pPr>
              <w:pStyle w:val="NormalLeft"/>
              <w:rPr>
                <w:lang w:val="en-GB"/>
              </w:rPr>
            </w:pPr>
            <w:r w:rsidRPr="004E5748">
              <w:rPr>
                <w:lang w:val="en-GB"/>
              </w:rPr>
              <w:t>The total share premium account related to preference shares capital of the undertaking that fully satisfies the criteria for Tier 1 restricted, Tier 2 or Tier 3 items.</w:t>
            </w:r>
          </w:p>
        </w:tc>
      </w:tr>
      <w:tr w:rsidR="00F672D2" w:rsidRPr="00846C12" w14:paraId="783C60AA" w14:textId="77777777" w:rsidTr="006007B0">
        <w:tc>
          <w:tcPr>
            <w:tcW w:w="2507" w:type="dxa"/>
            <w:tcBorders>
              <w:top w:val="single" w:sz="2" w:space="0" w:color="auto"/>
              <w:left w:val="single" w:sz="2" w:space="0" w:color="auto"/>
              <w:bottom w:val="single" w:sz="2" w:space="0" w:color="auto"/>
              <w:right w:val="single" w:sz="2" w:space="0" w:color="auto"/>
            </w:tcBorders>
          </w:tcPr>
          <w:p w14:paraId="4F8DACBA" w14:textId="77777777" w:rsidR="00FF5BA6" w:rsidRPr="004E5748" w:rsidRDefault="00FF5BA6" w:rsidP="00FF0B3F">
            <w:pPr>
              <w:pStyle w:val="NormalLeft"/>
              <w:rPr>
                <w:lang w:val="en-GB"/>
              </w:rPr>
            </w:pPr>
            <w:r w:rsidRPr="004E5748">
              <w:rPr>
                <w:lang w:val="en-GB"/>
              </w:rPr>
              <w:t>R0110/C0030</w:t>
            </w:r>
          </w:p>
        </w:tc>
        <w:tc>
          <w:tcPr>
            <w:tcW w:w="2322" w:type="dxa"/>
            <w:tcBorders>
              <w:top w:val="single" w:sz="2" w:space="0" w:color="auto"/>
              <w:left w:val="single" w:sz="2" w:space="0" w:color="auto"/>
              <w:bottom w:val="single" w:sz="2" w:space="0" w:color="auto"/>
              <w:right w:val="single" w:sz="2" w:space="0" w:color="auto"/>
            </w:tcBorders>
          </w:tcPr>
          <w:p w14:paraId="0928490B" w14:textId="77777777" w:rsidR="00FF5BA6" w:rsidRPr="004E5748" w:rsidRDefault="00FF5BA6" w:rsidP="00FF0B3F">
            <w:pPr>
              <w:pStyle w:val="NormalLeft"/>
              <w:rPr>
                <w:lang w:val="en-GB"/>
              </w:rPr>
            </w:pPr>
            <w:r w:rsidRPr="004E5748">
              <w:rPr>
                <w:lang w:val="en-GB"/>
              </w:rPr>
              <w:t>Share premium account related to preference shares — tier 1 restricted</w:t>
            </w:r>
          </w:p>
        </w:tc>
        <w:tc>
          <w:tcPr>
            <w:tcW w:w="4457" w:type="dxa"/>
            <w:tcBorders>
              <w:top w:val="single" w:sz="2" w:space="0" w:color="auto"/>
              <w:left w:val="single" w:sz="2" w:space="0" w:color="auto"/>
              <w:bottom w:val="single" w:sz="2" w:space="0" w:color="auto"/>
              <w:right w:val="single" w:sz="2" w:space="0" w:color="auto"/>
            </w:tcBorders>
          </w:tcPr>
          <w:p w14:paraId="6986ECEE" w14:textId="77777777" w:rsidR="00FF5BA6" w:rsidRPr="004E5748" w:rsidRDefault="00FF5BA6" w:rsidP="00FF0B3F">
            <w:pPr>
              <w:pStyle w:val="NormalLeft"/>
              <w:rPr>
                <w:lang w:val="en-GB"/>
              </w:rPr>
            </w:pPr>
            <w:r w:rsidRPr="004E5748">
              <w:rPr>
                <w:lang w:val="en-GB"/>
              </w:rPr>
              <w:t>This is the amount of the share premium account that relates to preference shares that meets the criteria for Tier 1 restricted items because it relates to preference shares treated as Tier 1 restricted items.</w:t>
            </w:r>
          </w:p>
        </w:tc>
      </w:tr>
      <w:tr w:rsidR="00F672D2" w:rsidRPr="00846C12" w14:paraId="7B7C0BBF" w14:textId="77777777" w:rsidTr="006007B0">
        <w:tc>
          <w:tcPr>
            <w:tcW w:w="2507" w:type="dxa"/>
            <w:tcBorders>
              <w:top w:val="single" w:sz="2" w:space="0" w:color="auto"/>
              <w:left w:val="single" w:sz="2" w:space="0" w:color="auto"/>
              <w:bottom w:val="single" w:sz="2" w:space="0" w:color="auto"/>
              <w:right w:val="single" w:sz="2" w:space="0" w:color="auto"/>
            </w:tcBorders>
          </w:tcPr>
          <w:p w14:paraId="3F5563C7" w14:textId="77777777" w:rsidR="00FF5BA6" w:rsidRPr="004E5748" w:rsidRDefault="00FF5BA6" w:rsidP="00FF0B3F">
            <w:pPr>
              <w:pStyle w:val="NormalLeft"/>
              <w:rPr>
                <w:lang w:val="en-GB"/>
              </w:rPr>
            </w:pPr>
            <w:r w:rsidRPr="004E5748">
              <w:rPr>
                <w:lang w:val="en-GB"/>
              </w:rPr>
              <w:t>R0110/C0040</w:t>
            </w:r>
          </w:p>
        </w:tc>
        <w:tc>
          <w:tcPr>
            <w:tcW w:w="2322" w:type="dxa"/>
            <w:tcBorders>
              <w:top w:val="single" w:sz="2" w:space="0" w:color="auto"/>
              <w:left w:val="single" w:sz="2" w:space="0" w:color="auto"/>
              <w:bottom w:val="single" w:sz="2" w:space="0" w:color="auto"/>
              <w:right w:val="single" w:sz="2" w:space="0" w:color="auto"/>
            </w:tcBorders>
          </w:tcPr>
          <w:p w14:paraId="49E1933F" w14:textId="77777777" w:rsidR="00FF5BA6" w:rsidRPr="004E5748" w:rsidRDefault="00FF5BA6" w:rsidP="00FF0B3F">
            <w:pPr>
              <w:pStyle w:val="NormalLeft"/>
              <w:rPr>
                <w:lang w:val="en-GB"/>
              </w:rPr>
            </w:pPr>
            <w:r w:rsidRPr="004E5748">
              <w:rPr>
                <w:lang w:val="en-GB"/>
              </w:rPr>
              <w:t xml:space="preserve">Share premium account related to </w:t>
            </w:r>
            <w:r w:rsidRPr="004E5748">
              <w:rPr>
                <w:lang w:val="en-GB"/>
              </w:rPr>
              <w:lastRenderedPageBreak/>
              <w:t>preference shares — tier 2</w:t>
            </w:r>
          </w:p>
        </w:tc>
        <w:tc>
          <w:tcPr>
            <w:tcW w:w="4457" w:type="dxa"/>
            <w:tcBorders>
              <w:top w:val="single" w:sz="2" w:space="0" w:color="auto"/>
              <w:left w:val="single" w:sz="2" w:space="0" w:color="auto"/>
              <w:bottom w:val="single" w:sz="2" w:space="0" w:color="auto"/>
              <w:right w:val="single" w:sz="2" w:space="0" w:color="auto"/>
            </w:tcBorders>
          </w:tcPr>
          <w:p w14:paraId="6DDABC70" w14:textId="77777777" w:rsidR="00FF5BA6" w:rsidRPr="004E5748" w:rsidRDefault="00FF5BA6" w:rsidP="00FF0B3F">
            <w:pPr>
              <w:pStyle w:val="NormalLeft"/>
              <w:rPr>
                <w:lang w:val="en-GB"/>
              </w:rPr>
            </w:pPr>
            <w:r w:rsidRPr="004E5748">
              <w:rPr>
                <w:lang w:val="en-GB"/>
              </w:rPr>
              <w:lastRenderedPageBreak/>
              <w:t xml:space="preserve">This is the amount of the share premium account that relates to preference shares that meets the criteria for Tier 2 because it </w:t>
            </w:r>
            <w:r w:rsidRPr="004E5748">
              <w:rPr>
                <w:lang w:val="en-GB"/>
              </w:rPr>
              <w:lastRenderedPageBreak/>
              <w:t>relates to preference shares treated as Tier 2.</w:t>
            </w:r>
          </w:p>
        </w:tc>
      </w:tr>
      <w:tr w:rsidR="00F672D2" w:rsidRPr="00846C12" w14:paraId="14752FEB" w14:textId="77777777" w:rsidTr="006007B0">
        <w:tc>
          <w:tcPr>
            <w:tcW w:w="2507" w:type="dxa"/>
            <w:tcBorders>
              <w:top w:val="single" w:sz="2" w:space="0" w:color="auto"/>
              <w:left w:val="single" w:sz="2" w:space="0" w:color="auto"/>
              <w:bottom w:val="single" w:sz="2" w:space="0" w:color="auto"/>
              <w:right w:val="single" w:sz="2" w:space="0" w:color="auto"/>
            </w:tcBorders>
          </w:tcPr>
          <w:p w14:paraId="60DB905A" w14:textId="77777777" w:rsidR="00FF5BA6" w:rsidRPr="004E5748" w:rsidRDefault="00FF5BA6" w:rsidP="00FF0B3F">
            <w:pPr>
              <w:pStyle w:val="NormalLeft"/>
              <w:rPr>
                <w:lang w:val="en-GB"/>
              </w:rPr>
            </w:pPr>
            <w:r w:rsidRPr="004E5748">
              <w:rPr>
                <w:lang w:val="en-GB"/>
              </w:rPr>
              <w:lastRenderedPageBreak/>
              <w:t>R0110/C0050</w:t>
            </w:r>
          </w:p>
        </w:tc>
        <w:tc>
          <w:tcPr>
            <w:tcW w:w="2322" w:type="dxa"/>
            <w:tcBorders>
              <w:top w:val="single" w:sz="2" w:space="0" w:color="auto"/>
              <w:left w:val="single" w:sz="2" w:space="0" w:color="auto"/>
              <w:bottom w:val="single" w:sz="2" w:space="0" w:color="auto"/>
              <w:right w:val="single" w:sz="2" w:space="0" w:color="auto"/>
            </w:tcBorders>
          </w:tcPr>
          <w:p w14:paraId="623DB12C" w14:textId="77777777" w:rsidR="00FF5BA6" w:rsidRPr="004E5748" w:rsidRDefault="00FF5BA6" w:rsidP="00FF0B3F">
            <w:pPr>
              <w:pStyle w:val="NormalLeft"/>
              <w:rPr>
                <w:lang w:val="en-GB"/>
              </w:rPr>
            </w:pPr>
            <w:r w:rsidRPr="004E5748">
              <w:rPr>
                <w:lang w:val="en-GB"/>
              </w:rPr>
              <w:t>Share premium account related to preference shares — tier 3</w:t>
            </w:r>
          </w:p>
        </w:tc>
        <w:tc>
          <w:tcPr>
            <w:tcW w:w="4457" w:type="dxa"/>
            <w:tcBorders>
              <w:top w:val="single" w:sz="2" w:space="0" w:color="auto"/>
              <w:left w:val="single" w:sz="2" w:space="0" w:color="auto"/>
              <w:bottom w:val="single" w:sz="2" w:space="0" w:color="auto"/>
              <w:right w:val="single" w:sz="2" w:space="0" w:color="auto"/>
            </w:tcBorders>
          </w:tcPr>
          <w:p w14:paraId="73C2D513" w14:textId="77777777" w:rsidR="00FF5BA6" w:rsidRPr="004E5748" w:rsidRDefault="00FF5BA6" w:rsidP="00FF0B3F">
            <w:pPr>
              <w:pStyle w:val="NormalLeft"/>
              <w:rPr>
                <w:lang w:val="en-GB"/>
              </w:rPr>
            </w:pPr>
            <w:r w:rsidRPr="004E5748">
              <w:rPr>
                <w:lang w:val="en-GB"/>
              </w:rPr>
              <w:t>This is the amount of the share premium account that relates to preference shares that meets the criteria for Tier 3 because it relates to preference shares treated as Tier 3.</w:t>
            </w:r>
          </w:p>
        </w:tc>
      </w:tr>
      <w:tr w:rsidR="00F672D2" w:rsidRPr="00846C12" w14:paraId="55294180" w14:textId="77777777" w:rsidTr="006007B0">
        <w:tc>
          <w:tcPr>
            <w:tcW w:w="2507" w:type="dxa"/>
            <w:tcBorders>
              <w:top w:val="single" w:sz="2" w:space="0" w:color="auto"/>
              <w:left w:val="single" w:sz="2" w:space="0" w:color="auto"/>
              <w:bottom w:val="single" w:sz="2" w:space="0" w:color="auto"/>
              <w:right w:val="single" w:sz="2" w:space="0" w:color="auto"/>
            </w:tcBorders>
          </w:tcPr>
          <w:p w14:paraId="6EBC0124" w14:textId="77777777" w:rsidR="00FF5BA6" w:rsidRPr="004E5748" w:rsidRDefault="00FF5BA6" w:rsidP="00FF0B3F">
            <w:pPr>
              <w:pStyle w:val="NormalLeft"/>
              <w:rPr>
                <w:lang w:val="en-GB"/>
              </w:rPr>
            </w:pPr>
            <w:r w:rsidRPr="004E5748">
              <w:rPr>
                <w:lang w:val="en-GB"/>
              </w:rPr>
              <w:t>R0130/C0010</w:t>
            </w:r>
          </w:p>
        </w:tc>
        <w:tc>
          <w:tcPr>
            <w:tcW w:w="2322" w:type="dxa"/>
            <w:tcBorders>
              <w:top w:val="single" w:sz="2" w:space="0" w:color="auto"/>
              <w:left w:val="single" w:sz="2" w:space="0" w:color="auto"/>
              <w:bottom w:val="single" w:sz="2" w:space="0" w:color="auto"/>
              <w:right w:val="single" w:sz="2" w:space="0" w:color="auto"/>
            </w:tcBorders>
          </w:tcPr>
          <w:p w14:paraId="3D84B9D0" w14:textId="77777777" w:rsidR="00FF5BA6" w:rsidRPr="004E5748" w:rsidRDefault="00FF5BA6" w:rsidP="00FF0B3F">
            <w:pPr>
              <w:pStyle w:val="NormalLeft"/>
              <w:rPr>
                <w:lang w:val="en-GB"/>
              </w:rPr>
            </w:pPr>
            <w:r w:rsidRPr="004E5748">
              <w:rPr>
                <w:lang w:val="en-GB"/>
              </w:rPr>
              <w:t>Reconciliation reserve — total</w:t>
            </w:r>
          </w:p>
        </w:tc>
        <w:tc>
          <w:tcPr>
            <w:tcW w:w="4457" w:type="dxa"/>
            <w:tcBorders>
              <w:top w:val="single" w:sz="2" w:space="0" w:color="auto"/>
              <w:left w:val="single" w:sz="2" w:space="0" w:color="auto"/>
              <w:bottom w:val="single" w:sz="2" w:space="0" w:color="auto"/>
              <w:right w:val="single" w:sz="2" w:space="0" w:color="auto"/>
            </w:tcBorders>
          </w:tcPr>
          <w:p w14:paraId="27D94498" w14:textId="05E70579" w:rsidR="00FF5BA6" w:rsidRPr="004E5748" w:rsidRDefault="00FF5BA6" w:rsidP="007C3F4D">
            <w:pPr>
              <w:pStyle w:val="NormalLeft"/>
              <w:rPr>
                <w:lang w:val="en-GB"/>
              </w:rPr>
            </w:pPr>
            <w:r w:rsidRPr="004E5748">
              <w:rPr>
                <w:lang w:val="en-GB"/>
              </w:rPr>
              <w:t xml:space="preserve">The total reconciliation reserve represents reserves (e.g. retained earnings), net of adjustments (e.g. ring–fenced funds). It results mainly from differences between accounting valuation and valuation </w:t>
            </w:r>
            <w:r w:rsidR="007C3F4D">
              <w:rPr>
                <w:lang w:val="en-GB"/>
              </w:rPr>
              <w:t>as referred to in</w:t>
            </w:r>
            <w:r w:rsidRPr="004E5748">
              <w:rPr>
                <w:lang w:val="en-GB"/>
              </w:rPr>
              <w:t xml:space="preserve"> Article 75 of Directive 2009/138/EC.</w:t>
            </w:r>
          </w:p>
        </w:tc>
      </w:tr>
      <w:tr w:rsidR="00F672D2" w:rsidRPr="00846C12" w14:paraId="17B035A4" w14:textId="77777777" w:rsidTr="006007B0">
        <w:tc>
          <w:tcPr>
            <w:tcW w:w="2507" w:type="dxa"/>
            <w:tcBorders>
              <w:top w:val="single" w:sz="2" w:space="0" w:color="auto"/>
              <w:left w:val="single" w:sz="2" w:space="0" w:color="auto"/>
              <w:bottom w:val="single" w:sz="2" w:space="0" w:color="auto"/>
              <w:right w:val="single" w:sz="2" w:space="0" w:color="auto"/>
            </w:tcBorders>
          </w:tcPr>
          <w:p w14:paraId="2AC2B3E0" w14:textId="77777777" w:rsidR="00FF5BA6" w:rsidRPr="004E5748" w:rsidRDefault="00FF5BA6" w:rsidP="00FF0B3F">
            <w:pPr>
              <w:pStyle w:val="NormalLeft"/>
              <w:rPr>
                <w:lang w:val="en-GB"/>
              </w:rPr>
            </w:pPr>
            <w:r w:rsidRPr="004E5748">
              <w:rPr>
                <w:lang w:val="en-GB"/>
              </w:rPr>
              <w:t>R0130/C0020</w:t>
            </w:r>
          </w:p>
        </w:tc>
        <w:tc>
          <w:tcPr>
            <w:tcW w:w="2322" w:type="dxa"/>
            <w:tcBorders>
              <w:top w:val="single" w:sz="2" w:space="0" w:color="auto"/>
              <w:left w:val="single" w:sz="2" w:space="0" w:color="auto"/>
              <w:bottom w:val="single" w:sz="2" w:space="0" w:color="auto"/>
              <w:right w:val="single" w:sz="2" w:space="0" w:color="auto"/>
            </w:tcBorders>
          </w:tcPr>
          <w:p w14:paraId="0A7B7331" w14:textId="77777777" w:rsidR="00FF5BA6" w:rsidRPr="004E5748" w:rsidRDefault="00FF5BA6" w:rsidP="00FF0B3F">
            <w:pPr>
              <w:pStyle w:val="NormalLeft"/>
              <w:rPr>
                <w:lang w:val="en-GB"/>
              </w:rPr>
            </w:pPr>
            <w:r w:rsidRPr="004E5748">
              <w:rPr>
                <w:lang w:val="en-GB"/>
              </w:rPr>
              <w:t>Reconciliation reserve — tier 1 unrestricted</w:t>
            </w:r>
          </w:p>
        </w:tc>
        <w:tc>
          <w:tcPr>
            <w:tcW w:w="4457" w:type="dxa"/>
            <w:tcBorders>
              <w:top w:val="single" w:sz="2" w:space="0" w:color="auto"/>
              <w:left w:val="single" w:sz="2" w:space="0" w:color="auto"/>
              <w:bottom w:val="single" w:sz="2" w:space="0" w:color="auto"/>
              <w:right w:val="single" w:sz="2" w:space="0" w:color="auto"/>
            </w:tcBorders>
          </w:tcPr>
          <w:p w14:paraId="3CFED7F9" w14:textId="0AC99ABF" w:rsidR="00FF5BA6" w:rsidRPr="004E5748" w:rsidRDefault="00FF5BA6" w:rsidP="007C3F4D">
            <w:pPr>
              <w:pStyle w:val="NormalLeft"/>
              <w:rPr>
                <w:lang w:val="en-GB"/>
              </w:rPr>
            </w:pPr>
            <w:r w:rsidRPr="004E5748">
              <w:rPr>
                <w:lang w:val="en-GB"/>
              </w:rPr>
              <w:t xml:space="preserve">The reconciliation reserve represents reserves (e.g. retained earnings), net of adjustments (e.g. ring–fenced funds). It results mainly from differences between accounting valuation and valuation </w:t>
            </w:r>
            <w:r w:rsidR="007C3F4D">
              <w:rPr>
                <w:lang w:val="en-GB"/>
              </w:rPr>
              <w:t>as referred to in</w:t>
            </w:r>
            <w:r w:rsidRPr="004E5748">
              <w:rPr>
                <w:lang w:val="en-GB"/>
              </w:rPr>
              <w:t xml:space="preserve"> Directive 2009/138/EC.</w:t>
            </w:r>
          </w:p>
        </w:tc>
      </w:tr>
      <w:tr w:rsidR="00F672D2" w:rsidRPr="00846C12" w14:paraId="694EA19F" w14:textId="77777777" w:rsidTr="006007B0">
        <w:tc>
          <w:tcPr>
            <w:tcW w:w="2507" w:type="dxa"/>
            <w:tcBorders>
              <w:top w:val="single" w:sz="2" w:space="0" w:color="auto"/>
              <w:left w:val="single" w:sz="2" w:space="0" w:color="auto"/>
              <w:bottom w:val="single" w:sz="2" w:space="0" w:color="auto"/>
              <w:right w:val="single" w:sz="2" w:space="0" w:color="auto"/>
            </w:tcBorders>
          </w:tcPr>
          <w:p w14:paraId="5E06814F" w14:textId="77777777" w:rsidR="00FF5BA6" w:rsidRPr="004E5748" w:rsidRDefault="00FF5BA6" w:rsidP="00FF0B3F">
            <w:pPr>
              <w:pStyle w:val="NormalLeft"/>
              <w:rPr>
                <w:lang w:val="en-GB"/>
              </w:rPr>
            </w:pPr>
            <w:r w:rsidRPr="004E5748">
              <w:rPr>
                <w:lang w:val="en-GB"/>
              </w:rPr>
              <w:t>R0140/C0010</w:t>
            </w:r>
          </w:p>
        </w:tc>
        <w:tc>
          <w:tcPr>
            <w:tcW w:w="2322" w:type="dxa"/>
            <w:tcBorders>
              <w:top w:val="single" w:sz="2" w:space="0" w:color="auto"/>
              <w:left w:val="single" w:sz="2" w:space="0" w:color="auto"/>
              <w:bottom w:val="single" w:sz="2" w:space="0" w:color="auto"/>
              <w:right w:val="single" w:sz="2" w:space="0" w:color="auto"/>
            </w:tcBorders>
          </w:tcPr>
          <w:p w14:paraId="3A9B9E66" w14:textId="77777777" w:rsidR="00FF5BA6" w:rsidRPr="004E5748" w:rsidRDefault="00FF5BA6" w:rsidP="00FF0B3F">
            <w:pPr>
              <w:pStyle w:val="NormalLeft"/>
              <w:rPr>
                <w:lang w:val="en-GB"/>
              </w:rPr>
            </w:pPr>
            <w:r w:rsidRPr="004E5748">
              <w:rPr>
                <w:lang w:val="en-GB"/>
              </w:rPr>
              <w:t>Subordinated liabilities — total</w:t>
            </w:r>
          </w:p>
        </w:tc>
        <w:tc>
          <w:tcPr>
            <w:tcW w:w="4457" w:type="dxa"/>
            <w:tcBorders>
              <w:top w:val="single" w:sz="2" w:space="0" w:color="auto"/>
              <w:left w:val="single" w:sz="2" w:space="0" w:color="auto"/>
              <w:bottom w:val="single" w:sz="2" w:space="0" w:color="auto"/>
              <w:right w:val="single" w:sz="2" w:space="0" w:color="auto"/>
            </w:tcBorders>
          </w:tcPr>
          <w:p w14:paraId="7F187BB4" w14:textId="77777777" w:rsidR="00FF5BA6" w:rsidRPr="004E5748" w:rsidRDefault="00FF5BA6" w:rsidP="00FF0B3F">
            <w:pPr>
              <w:pStyle w:val="NormalLeft"/>
              <w:rPr>
                <w:lang w:val="en-GB"/>
              </w:rPr>
            </w:pPr>
            <w:r w:rsidRPr="004E5748">
              <w:rPr>
                <w:lang w:val="en-GB"/>
              </w:rPr>
              <w:t>This is the total amount of subordinated liabilities issued by the undertaking.</w:t>
            </w:r>
          </w:p>
        </w:tc>
      </w:tr>
      <w:tr w:rsidR="00F672D2" w:rsidRPr="00846C12" w14:paraId="7C8B7DE1" w14:textId="77777777" w:rsidTr="006007B0">
        <w:tc>
          <w:tcPr>
            <w:tcW w:w="2507" w:type="dxa"/>
            <w:tcBorders>
              <w:top w:val="single" w:sz="2" w:space="0" w:color="auto"/>
              <w:left w:val="single" w:sz="2" w:space="0" w:color="auto"/>
              <w:bottom w:val="single" w:sz="2" w:space="0" w:color="auto"/>
              <w:right w:val="single" w:sz="2" w:space="0" w:color="auto"/>
            </w:tcBorders>
          </w:tcPr>
          <w:p w14:paraId="089B4D12" w14:textId="77777777" w:rsidR="00FF5BA6" w:rsidRPr="004E5748" w:rsidRDefault="00FF5BA6" w:rsidP="00FF0B3F">
            <w:pPr>
              <w:pStyle w:val="NormalLeft"/>
              <w:rPr>
                <w:lang w:val="en-GB"/>
              </w:rPr>
            </w:pPr>
            <w:r w:rsidRPr="004E5748">
              <w:rPr>
                <w:lang w:val="en-GB"/>
              </w:rPr>
              <w:t>R0140/C0030</w:t>
            </w:r>
          </w:p>
        </w:tc>
        <w:tc>
          <w:tcPr>
            <w:tcW w:w="2322" w:type="dxa"/>
            <w:tcBorders>
              <w:top w:val="single" w:sz="2" w:space="0" w:color="auto"/>
              <w:left w:val="single" w:sz="2" w:space="0" w:color="auto"/>
              <w:bottom w:val="single" w:sz="2" w:space="0" w:color="auto"/>
              <w:right w:val="single" w:sz="2" w:space="0" w:color="auto"/>
            </w:tcBorders>
          </w:tcPr>
          <w:p w14:paraId="48E86C21" w14:textId="77777777" w:rsidR="00FF5BA6" w:rsidRPr="004E5748" w:rsidRDefault="00FF5BA6" w:rsidP="00FF0B3F">
            <w:pPr>
              <w:pStyle w:val="NormalLeft"/>
              <w:rPr>
                <w:lang w:val="en-GB"/>
              </w:rPr>
            </w:pPr>
            <w:r w:rsidRPr="004E5748">
              <w:rPr>
                <w:lang w:val="en-GB"/>
              </w:rPr>
              <w:t>Subordinated liabilities — tier 1 restricted</w:t>
            </w:r>
          </w:p>
        </w:tc>
        <w:tc>
          <w:tcPr>
            <w:tcW w:w="4457" w:type="dxa"/>
            <w:tcBorders>
              <w:top w:val="single" w:sz="2" w:space="0" w:color="auto"/>
              <w:left w:val="single" w:sz="2" w:space="0" w:color="auto"/>
              <w:bottom w:val="single" w:sz="2" w:space="0" w:color="auto"/>
              <w:right w:val="single" w:sz="2" w:space="0" w:color="auto"/>
            </w:tcBorders>
          </w:tcPr>
          <w:p w14:paraId="1788F77F" w14:textId="77777777" w:rsidR="00FF5BA6" w:rsidRPr="004E5748" w:rsidRDefault="00FF5BA6" w:rsidP="00FF0B3F">
            <w:pPr>
              <w:pStyle w:val="NormalLeft"/>
              <w:rPr>
                <w:lang w:val="en-GB"/>
              </w:rPr>
            </w:pPr>
            <w:r w:rsidRPr="004E5748">
              <w:rPr>
                <w:lang w:val="en-GB"/>
              </w:rPr>
              <w:t>This is the amount of subordinated liabilities issued by the undertaking that meet the criteria for Tier 1 restricted items.</w:t>
            </w:r>
          </w:p>
        </w:tc>
      </w:tr>
      <w:tr w:rsidR="00F672D2" w:rsidRPr="00846C12" w14:paraId="364154B5" w14:textId="77777777" w:rsidTr="006007B0">
        <w:tc>
          <w:tcPr>
            <w:tcW w:w="2507" w:type="dxa"/>
            <w:tcBorders>
              <w:top w:val="single" w:sz="2" w:space="0" w:color="auto"/>
              <w:left w:val="single" w:sz="2" w:space="0" w:color="auto"/>
              <w:bottom w:val="single" w:sz="2" w:space="0" w:color="auto"/>
              <w:right w:val="single" w:sz="2" w:space="0" w:color="auto"/>
            </w:tcBorders>
          </w:tcPr>
          <w:p w14:paraId="0E690A2A" w14:textId="77777777" w:rsidR="00FF5BA6" w:rsidRPr="004E5748" w:rsidRDefault="00FF5BA6" w:rsidP="00FF0B3F">
            <w:pPr>
              <w:pStyle w:val="NormalLeft"/>
              <w:rPr>
                <w:lang w:val="en-GB"/>
              </w:rPr>
            </w:pPr>
            <w:r w:rsidRPr="004E5748">
              <w:rPr>
                <w:lang w:val="en-GB"/>
              </w:rPr>
              <w:t>R0140/C0040</w:t>
            </w:r>
          </w:p>
        </w:tc>
        <w:tc>
          <w:tcPr>
            <w:tcW w:w="2322" w:type="dxa"/>
            <w:tcBorders>
              <w:top w:val="single" w:sz="2" w:space="0" w:color="auto"/>
              <w:left w:val="single" w:sz="2" w:space="0" w:color="auto"/>
              <w:bottom w:val="single" w:sz="2" w:space="0" w:color="auto"/>
              <w:right w:val="single" w:sz="2" w:space="0" w:color="auto"/>
            </w:tcBorders>
          </w:tcPr>
          <w:p w14:paraId="6EB7B69C" w14:textId="77777777" w:rsidR="00FF5BA6" w:rsidRPr="004E5748" w:rsidRDefault="00FF5BA6" w:rsidP="00FF0B3F">
            <w:pPr>
              <w:pStyle w:val="NormalLeft"/>
              <w:rPr>
                <w:lang w:val="en-GB"/>
              </w:rPr>
            </w:pPr>
            <w:r w:rsidRPr="004E5748">
              <w:rPr>
                <w:lang w:val="en-GB"/>
              </w:rPr>
              <w:t>Subordinated liabilities — tier 2</w:t>
            </w:r>
          </w:p>
        </w:tc>
        <w:tc>
          <w:tcPr>
            <w:tcW w:w="4457" w:type="dxa"/>
            <w:tcBorders>
              <w:top w:val="single" w:sz="2" w:space="0" w:color="auto"/>
              <w:left w:val="single" w:sz="2" w:space="0" w:color="auto"/>
              <w:bottom w:val="single" w:sz="2" w:space="0" w:color="auto"/>
              <w:right w:val="single" w:sz="2" w:space="0" w:color="auto"/>
            </w:tcBorders>
          </w:tcPr>
          <w:p w14:paraId="18E57835" w14:textId="77777777" w:rsidR="00FF5BA6" w:rsidRPr="004E5748" w:rsidRDefault="00FF5BA6" w:rsidP="00FF0B3F">
            <w:pPr>
              <w:pStyle w:val="NormalLeft"/>
              <w:rPr>
                <w:lang w:val="en-GB"/>
              </w:rPr>
            </w:pPr>
            <w:r w:rsidRPr="004E5748">
              <w:rPr>
                <w:lang w:val="en-GB"/>
              </w:rPr>
              <w:t>This is the amount of subordinated liabilities issued by the undertaking that meet the criteria for Tier 2.</w:t>
            </w:r>
          </w:p>
        </w:tc>
      </w:tr>
      <w:tr w:rsidR="00F672D2" w:rsidRPr="00846C12" w14:paraId="70F35671" w14:textId="77777777" w:rsidTr="006007B0">
        <w:tc>
          <w:tcPr>
            <w:tcW w:w="2507" w:type="dxa"/>
            <w:tcBorders>
              <w:top w:val="single" w:sz="2" w:space="0" w:color="auto"/>
              <w:left w:val="single" w:sz="2" w:space="0" w:color="auto"/>
              <w:bottom w:val="single" w:sz="2" w:space="0" w:color="auto"/>
              <w:right w:val="single" w:sz="2" w:space="0" w:color="auto"/>
            </w:tcBorders>
          </w:tcPr>
          <w:p w14:paraId="035B7A3A" w14:textId="77777777" w:rsidR="00FF5BA6" w:rsidRPr="004E5748" w:rsidRDefault="00FF5BA6" w:rsidP="00FF0B3F">
            <w:pPr>
              <w:pStyle w:val="NormalLeft"/>
              <w:rPr>
                <w:lang w:val="en-GB"/>
              </w:rPr>
            </w:pPr>
            <w:r w:rsidRPr="004E5748">
              <w:rPr>
                <w:lang w:val="en-GB"/>
              </w:rPr>
              <w:t>R0140/C0050</w:t>
            </w:r>
          </w:p>
        </w:tc>
        <w:tc>
          <w:tcPr>
            <w:tcW w:w="2322" w:type="dxa"/>
            <w:tcBorders>
              <w:top w:val="single" w:sz="2" w:space="0" w:color="auto"/>
              <w:left w:val="single" w:sz="2" w:space="0" w:color="auto"/>
              <w:bottom w:val="single" w:sz="2" w:space="0" w:color="auto"/>
              <w:right w:val="single" w:sz="2" w:space="0" w:color="auto"/>
            </w:tcBorders>
          </w:tcPr>
          <w:p w14:paraId="676CA7B5" w14:textId="77777777" w:rsidR="00FF5BA6" w:rsidRPr="004E5748" w:rsidRDefault="00FF5BA6" w:rsidP="00FF0B3F">
            <w:pPr>
              <w:pStyle w:val="NormalLeft"/>
              <w:rPr>
                <w:lang w:val="en-GB"/>
              </w:rPr>
            </w:pPr>
            <w:r w:rsidRPr="004E5748">
              <w:rPr>
                <w:lang w:val="en-GB"/>
              </w:rPr>
              <w:t>Subordinated liabilities — tier 3</w:t>
            </w:r>
          </w:p>
        </w:tc>
        <w:tc>
          <w:tcPr>
            <w:tcW w:w="4457" w:type="dxa"/>
            <w:tcBorders>
              <w:top w:val="single" w:sz="2" w:space="0" w:color="auto"/>
              <w:left w:val="single" w:sz="2" w:space="0" w:color="auto"/>
              <w:bottom w:val="single" w:sz="2" w:space="0" w:color="auto"/>
              <w:right w:val="single" w:sz="2" w:space="0" w:color="auto"/>
            </w:tcBorders>
          </w:tcPr>
          <w:p w14:paraId="4E6AC423" w14:textId="77777777" w:rsidR="00FF5BA6" w:rsidRPr="004E5748" w:rsidRDefault="00FF5BA6" w:rsidP="00FF0B3F">
            <w:pPr>
              <w:pStyle w:val="NormalLeft"/>
              <w:rPr>
                <w:lang w:val="en-GB"/>
              </w:rPr>
            </w:pPr>
            <w:r w:rsidRPr="004E5748">
              <w:rPr>
                <w:lang w:val="en-GB"/>
              </w:rPr>
              <w:t>This is the amount of subordinated liabilities issued by the undertaking that meet the criteria for Tier 3.</w:t>
            </w:r>
          </w:p>
        </w:tc>
      </w:tr>
      <w:tr w:rsidR="00F672D2" w:rsidRPr="00846C12" w14:paraId="2AFED11E" w14:textId="77777777" w:rsidTr="006007B0">
        <w:tc>
          <w:tcPr>
            <w:tcW w:w="2507" w:type="dxa"/>
            <w:tcBorders>
              <w:top w:val="single" w:sz="2" w:space="0" w:color="auto"/>
              <w:left w:val="single" w:sz="2" w:space="0" w:color="auto"/>
              <w:bottom w:val="single" w:sz="2" w:space="0" w:color="auto"/>
              <w:right w:val="single" w:sz="2" w:space="0" w:color="auto"/>
            </w:tcBorders>
          </w:tcPr>
          <w:p w14:paraId="42482430" w14:textId="77777777" w:rsidR="00FF5BA6" w:rsidRPr="004E5748" w:rsidRDefault="00FF5BA6" w:rsidP="00FF0B3F">
            <w:pPr>
              <w:pStyle w:val="NormalLeft"/>
              <w:rPr>
                <w:lang w:val="en-GB"/>
              </w:rPr>
            </w:pPr>
            <w:r w:rsidRPr="004E5748">
              <w:rPr>
                <w:lang w:val="en-GB"/>
              </w:rPr>
              <w:t>R0160/C0010</w:t>
            </w:r>
          </w:p>
        </w:tc>
        <w:tc>
          <w:tcPr>
            <w:tcW w:w="2322" w:type="dxa"/>
            <w:tcBorders>
              <w:top w:val="single" w:sz="2" w:space="0" w:color="auto"/>
              <w:left w:val="single" w:sz="2" w:space="0" w:color="auto"/>
              <w:bottom w:val="single" w:sz="2" w:space="0" w:color="auto"/>
              <w:right w:val="single" w:sz="2" w:space="0" w:color="auto"/>
            </w:tcBorders>
          </w:tcPr>
          <w:p w14:paraId="64A11815" w14:textId="77777777" w:rsidR="00FF5BA6" w:rsidRPr="004E5748" w:rsidRDefault="00FF5BA6" w:rsidP="00FF0B3F">
            <w:pPr>
              <w:pStyle w:val="NormalLeft"/>
              <w:rPr>
                <w:lang w:val="en-GB"/>
              </w:rPr>
            </w:pPr>
            <w:r w:rsidRPr="004E5748">
              <w:rPr>
                <w:lang w:val="en-GB"/>
              </w:rPr>
              <w:t>An amount equal to the value of net deferred tax assets — total</w:t>
            </w:r>
          </w:p>
        </w:tc>
        <w:tc>
          <w:tcPr>
            <w:tcW w:w="4457" w:type="dxa"/>
            <w:tcBorders>
              <w:top w:val="single" w:sz="2" w:space="0" w:color="auto"/>
              <w:left w:val="single" w:sz="2" w:space="0" w:color="auto"/>
              <w:bottom w:val="single" w:sz="2" w:space="0" w:color="auto"/>
              <w:right w:val="single" w:sz="2" w:space="0" w:color="auto"/>
            </w:tcBorders>
          </w:tcPr>
          <w:p w14:paraId="1325C4E2" w14:textId="77777777" w:rsidR="00FF5BA6" w:rsidRPr="004E5748" w:rsidRDefault="00FF5BA6" w:rsidP="00FF0B3F">
            <w:pPr>
              <w:pStyle w:val="NormalLeft"/>
              <w:rPr>
                <w:lang w:val="en-GB"/>
              </w:rPr>
            </w:pPr>
            <w:r w:rsidRPr="004E5748">
              <w:rPr>
                <w:lang w:val="en-GB"/>
              </w:rPr>
              <w:t>This is the total amount of net deferred tax assets of the undertaking.</w:t>
            </w:r>
          </w:p>
        </w:tc>
      </w:tr>
      <w:tr w:rsidR="00F672D2" w:rsidRPr="00846C12" w14:paraId="1513B75B" w14:textId="77777777" w:rsidTr="006007B0">
        <w:tc>
          <w:tcPr>
            <w:tcW w:w="2507" w:type="dxa"/>
            <w:tcBorders>
              <w:top w:val="single" w:sz="2" w:space="0" w:color="auto"/>
              <w:left w:val="single" w:sz="2" w:space="0" w:color="auto"/>
              <w:bottom w:val="single" w:sz="2" w:space="0" w:color="auto"/>
              <w:right w:val="single" w:sz="2" w:space="0" w:color="auto"/>
            </w:tcBorders>
          </w:tcPr>
          <w:p w14:paraId="0CA93C86" w14:textId="77777777" w:rsidR="00FF5BA6" w:rsidRPr="004E5748" w:rsidRDefault="00FF5BA6" w:rsidP="00FF0B3F">
            <w:pPr>
              <w:pStyle w:val="NormalLeft"/>
              <w:rPr>
                <w:lang w:val="en-GB"/>
              </w:rPr>
            </w:pPr>
            <w:r w:rsidRPr="004E5748">
              <w:rPr>
                <w:lang w:val="en-GB"/>
              </w:rPr>
              <w:t>R0160/C0050</w:t>
            </w:r>
          </w:p>
        </w:tc>
        <w:tc>
          <w:tcPr>
            <w:tcW w:w="2322" w:type="dxa"/>
            <w:tcBorders>
              <w:top w:val="single" w:sz="2" w:space="0" w:color="auto"/>
              <w:left w:val="single" w:sz="2" w:space="0" w:color="auto"/>
              <w:bottom w:val="single" w:sz="2" w:space="0" w:color="auto"/>
              <w:right w:val="single" w:sz="2" w:space="0" w:color="auto"/>
            </w:tcBorders>
          </w:tcPr>
          <w:p w14:paraId="5383A53D" w14:textId="77777777" w:rsidR="00FF5BA6" w:rsidRPr="004E5748" w:rsidRDefault="00FF5BA6" w:rsidP="00FF0B3F">
            <w:pPr>
              <w:pStyle w:val="NormalLeft"/>
              <w:rPr>
                <w:lang w:val="en-GB"/>
              </w:rPr>
            </w:pPr>
            <w:r w:rsidRPr="004E5748">
              <w:rPr>
                <w:lang w:val="en-GB"/>
              </w:rPr>
              <w:t>An amount equal to the value of net deferred tax assets — tier 3</w:t>
            </w:r>
          </w:p>
        </w:tc>
        <w:tc>
          <w:tcPr>
            <w:tcW w:w="4457" w:type="dxa"/>
            <w:tcBorders>
              <w:top w:val="single" w:sz="2" w:space="0" w:color="auto"/>
              <w:left w:val="single" w:sz="2" w:space="0" w:color="auto"/>
              <w:bottom w:val="single" w:sz="2" w:space="0" w:color="auto"/>
              <w:right w:val="single" w:sz="2" w:space="0" w:color="auto"/>
            </w:tcBorders>
          </w:tcPr>
          <w:p w14:paraId="1B4B301F" w14:textId="55602540" w:rsidR="00FF5BA6" w:rsidDel="00784104" w:rsidRDefault="00FF5BA6" w:rsidP="00784104">
            <w:pPr>
              <w:pStyle w:val="NormalLeft"/>
              <w:rPr>
                <w:del w:id="530" w:author="Author"/>
                <w:lang w:val="en-GB"/>
              </w:rPr>
            </w:pPr>
            <w:r w:rsidRPr="004E5748">
              <w:rPr>
                <w:lang w:val="en-GB"/>
              </w:rPr>
              <w:t>This is the amount of net deferred tax assets of the undertaking that meet the tier 3 classification criteria.</w:t>
            </w:r>
            <w:del w:id="531" w:author="Author">
              <w:r w:rsidR="006007B0" w:rsidRPr="004E5748" w:rsidDel="00784104">
                <w:rPr>
                  <w:lang w:val="en-GB"/>
                </w:rPr>
                <w:delText xml:space="preserve"> </w:delText>
              </w:r>
            </w:del>
            <w:ins w:id="532" w:author="Author">
              <w:del w:id="533" w:author="Author">
                <w:r w:rsidR="00032D28" w:rsidDel="00784104">
                  <w:rPr>
                    <w:lang w:val="en-GB"/>
                  </w:rPr>
                  <w:delText xml:space="preserve">This includes the requirements on netting according to Article 15 Delegated Regulation (EU) </w:delText>
                </w:r>
                <w:r w:rsidR="00032D28" w:rsidDel="00784104">
                  <w:rPr>
                    <w:lang w:val="en-GB"/>
                  </w:rPr>
                  <w:lastRenderedPageBreak/>
                  <w:delText>2015/35</w:delText>
                </w:r>
              </w:del>
              <w:r w:rsidR="00032D28">
                <w:rPr>
                  <w:lang w:val="en-GB"/>
                </w:rPr>
                <w:t>.</w:t>
              </w:r>
            </w:ins>
            <w:del w:id="534" w:author="Author">
              <w:r w:rsidR="006007B0" w:rsidRPr="004E5748" w:rsidDel="00032D28">
                <w:rPr>
                  <w:lang w:val="en-GB"/>
                </w:rPr>
                <w:delText xml:space="preserve">Net deferred taxes should appear if there is an excess of deferred </w:delText>
              </w:r>
              <w:r w:rsidR="006007B0" w:rsidRPr="004E5748" w:rsidDel="00784104">
                <w:rPr>
                  <w:lang w:val="en-GB"/>
                </w:rPr>
                <w:delText xml:space="preserve">tax assets over the deferred tax liabilities. If the deferred tax liabilities </w:delText>
              </w:r>
            </w:del>
            <w:ins w:id="535" w:author="Author">
              <w:del w:id="536" w:author="Author">
                <w:r w:rsidR="00032D28" w:rsidDel="00784104">
                  <w:rPr>
                    <w:lang w:val="en-GB"/>
                  </w:rPr>
                  <w:delText xml:space="preserve">which allow for netting </w:delText>
                </w:r>
              </w:del>
            </w:ins>
            <w:del w:id="537" w:author="Author">
              <w:r w:rsidR="006007B0" w:rsidRPr="004E5748" w:rsidDel="00784104">
                <w:rPr>
                  <w:lang w:val="en-GB"/>
                </w:rPr>
                <w:delText>are higher than the deferred tax assets, then the net deferred tax assets should be equal to 0.</w:delText>
              </w:r>
            </w:del>
          </w:p>
          <w:p w14:paraId="7C66F6B7" w14:textId="4D743C9E" w:rsidR="00F72CC5" w:rsidRPr="004E5748" w:rsidRDefault="00F72CC5" w:rsidP="00FF0B3F">
            <w:pPr>
              <w:pStyle w:val="NormalLeft"/>
              <w:rPr>
                <w:lang w:val="en-GB"/>
              </w:rPr>
            </w:pPr>
            <w:ins w:id="538" w:author="Author">
              <w:del w:id="539" w:author="Author">
                <w:r w:rsidDel="00B50D8E">
                  <w:rPr>
                    <w:lang w:val="en-GB"/>
                  </w:rPr>
                  <w:delText>R</w:delText>
                </w:r>
                <w:r w:rsidRPr="00F72CC5" w:rsidDel="00B50D8E">
                  <w:rPr>
                    <w:lang w:val="en-GB"/>
                  </w:rPr>
                  <w:delText>estricted Tier III own funds as defined in Article 80 of the Delegated Regulation should only be included in R0160/C0050 in case they are not part of the adjustment to the reconciliation reserve laid down in Article 81 of the Delegated Regulation 2015/35</w:delText>
                </w:r>
                <w:r w:rsidDel="00B50D8E">
                  <w:rPr>
                    <w:lang w:val="en-GB"/>
                  </w:rPr>
                  <w:delText>.</w:delText>
                </w:r>
              </w:del>
            </w:ins>
          </w:p>
        </w:tc>
      </w:tr>
      <w:tr w:rsidR="00F672D2" w:rsidRPr="00846C12" w14:paraId="369C73A6" w14:textId="77777777" w:rsidTr="006007B0">
        <w:tc>
          <w:tcPr>
            <w:tcW w:w="2507" w:type="dxa"/>
            <w:tcBorders>
              <w:top w:val="single" w:sz="2" w:space="0" w:color="auto"/>
              <w:left w:val="single" w:sz="2" w:space="0" w:color="auto"/>
              <w:bottom w:val="single" w:sz="2" w:space="0" w:color="auto"/>
              <w:right w:val="single" w:sz="2" w:space="0" w:color="auto"/>
            </w:tcBorders>
          </w:tcPr>
          <w:p w14:paraId="306DCEB0" w14:textId="77777777" w:rsidR="00FF5BA6" w:rsidRPr="004E5748" w:rsidRDefault="00FF5BA6" w:rsidP="00FF0B3F">
            <w:pPr>
              <w:pStyle w:val="NormalLeft"/>
              <w:rPr>
                <w:lang w:val="en-GB"/>
              </w:rPr>
            </w:pPr>
            <w:r w:rsidRPr="004E5748">
              <w:rPr>
                <w:lang w:val="en-GB"/>
              </w:rPr>
              <w:lastRenderedPageBreak/>
              <w:t>R0180/C0010</w:t>
            </w:r>
          </w:p>
        </w:tc>
        <w:tc>
          <w:tcPr>
            <w:tcW w:w="2322" w:type="dxa"/>
            <w:tcBorders>
              <w:top w:val="single" w:sz="2" w:space="0" w:color="auto"/>
              <w:left w:val="single" w:sz="2" w:space="0" w:color="auto"/>
              <w:bottom w:val="single" w:sz="2" w:space="0" w:color="auto"/>
              <w:right w:val="single" w:sz="2" w:space="0" w:color="auto"/>
            </w:tcBorders>
          </w:tcPr>
          <w:p w14:paraId="7F9F0B5A" w14:textId="77777777" w:rsidR="00FF5BA6" w:rsidRPr="004E5748" w:rsidRDefault="00FF5BA6" w:rsidP="00FF0B3F">
            <w:pPr>
              <w:pStyle w:val="NormalLeft"/>
              <w:rPr>
                <w:lang w:val="en-GB"/>
              </w:rPr>
            </w:pPr>
            <w:r w:rsidRPr="004E5748">
              <w:rPr>
                <w:lang w:val="en-GB"/>
              </w:rPr>
              <w:t>Other own fund items approved by the supervisory authority as basic own funds not specified above</w:t>
            </w:r>
          </w:p>
        </w:tc>
        <w:tc>
          <w:tcPr>
            <w:tcW w:w="4457" w:type="dxa"/>
            <w:tcBorders>
              <w:top w:val="single" w:sz="2" w:space="0" w:color="auto"/>
              <w:left w:val="single" w:sz="2" w:space="0" w:color="auto"/>
              <w:bottom w:val="single" w:sz="2" w:space="0" w:color="auto"/>
              <w:right w:val="single" w:sz="2" w:space="0" w:color="auto"/>
            </w:tcBorders>
          </w:tcPr>
          <w:p w14:paraId="13837E99" w14:textId="77777777" w:rsidR="00FF5BA6" w:rsidRPr="004E5748" w:rsidRDefault="00FF5BA6" w:rsidP="00FF0B3F">
            <w:pPr>
              <w:pStyle w:val="NormalLeft"/>
              <w:rPr>
                <w:lang w:val="en-GB"/>
              </w:rPr>
            </w:pPr>
            <w:r w:rsidRPr="004E5748">
              <w:rPr>
                <w:lang w:val="en-GB"/>
              </w:rPr>
              <w:t>This is the total of basic own fund items not identified above and that received supervisory approval.</w:t>
            </w:r>
          </w:p>
        </w:tc>
      </w:tr>
      <w:tr w:rsidR="00F672D2" w:rsidRPr="00846C12" w14:paraId="4E68D0EF" w14:textId="77777777" w:rsidTr="006007B0">
        <w:tc>
          <w:tcPr>
            <w:tcW w:w="2507" w:type="dxa"/>
            <w:tcBorders>
              <w:top w:val="single" w:sz="2" w:space="0" w:color="auto"/>
              <w:left w:val="single" w:sz="2" w:space="0" w:color="auto"/>
              <w:bottom w:val="single" w:sz="2" w:space="0" w:color="auto"/>
              <w:right w:val="single" w:sz="2" w:space="0" w:color="auto"/>
            </w:tcBorders>
          </w:tcPr>
          <w:p w14:paraId="2B0D6665" w14:textId="77777777" w:rsidR="00FF5BA6" w:rsidRPr="004E5748" w:rsidRDefault="00FF5BA6" w:rsidP="00FF0B3F">
            <w:pPr>
              <w:pStyle w:val="NormalLeft"/>
              <w:rPr>
                <w:lang w:val="en-GB"/>
              </w:rPr>
            </w:pPr>
            <w:r w:rsidRPr="004E5748">
              <w:rPr>
                <w:lang w:val="en-GB"/>
              </w:rPr>
              <w:t>R0180/C0020</w:t>
            </w:r>
          </w:p>
        </w:tc>
        <w:tc>
          <w:tcPr>
            <w:tcW w:w="2322" w:type="dxa"/>
            <w:tcBorders>
              <w:top w:val="single" w:sz="2" w:space="0" w:color="auto"/>
              <w:left w:val="single" w:sz="2" w:space="0" w:color="auto"/>
              <w:bottom w:val="single" w:sz="2" w:space="0" w:color="auto"/>
              <w:right w:val="single" w:sz="2" w:space="0" w:color="auto"/>
            </w:tcBorders>
          </w:tcPr>
          <w:p w14:paraId="3C1E0848" w14:textId="77777777" w:rsidR="00FF5BA6" w:rsidRPr="004E5748" w:rsidRDefault="00FF5BA6" w:rsidP="00FF0B3F">
            <w:pPr>
              <w:pStyle w:val="NormalLeft"/>
              <w:rPr>
                <w:lang w:val="en-GB"/>
              </w:rPr>
            </w:pPr>
            <w:r w:rsidRPr="004E5748">
              <w:rPr>
                <w:lang w:val="en-GB"/>
              </w:rPr>
              <w:t>Other own fund items approved by the supervisory authority as basic own funds not specified above — tier 1 unrestricted</w:t>
            </w:r>
          </w:p>
        </w:tc>
        <w:tc>
          <w:tcPr>
            <w:tcW w:w="4457" w:type="dxa"/>
            <w:tcBorders>
              <w:top w:val="single" w:sz="2" w:space="0" w:color="auto"/>
              <w:left w:val="single" w:sz="2" w:space="0" w:color="auto"/>
              <w:bottom w:val="single" w:sz="2" w:space="0" w:color="auto"/>
              <w:right w:val="single" w:sz="2" w:space="0" w:color="auto"/>
            </w:tcBorders>
          </w:tcPr>
          <w:p w14:paraId="673098F5" w14:textId="77777777" w:rsidR="00FF5BA6" w:rsidRPr="004E5748" w:rsidRDefault="00FF5BA6" w:rsidP="00FF0B3F">
            <w:pPr>
              <w:pStyle w:val="NormalLeft"/>
              <w:rPr>
                <w:lang w:val="en-GB"/>
              </w:rPr>
            </w:pPr>
            <w:r w:rsidRPr="004E5748">
              <w:rPr>
                <w:lang w:val="en-GB"/>
              </w:rPr>
              <w:t>This is the amount of basic own fund items not identified above that meet Tier 1 unrestricted criteria and that received supervisory approval.</w:t>
            </w:r>
          </w:p>
        </w:tc>
      </w:tr>
      <w:tr w:rsidR="00F672D2" w:rsidRPr="00846C12" w14:paraId="5F8A0AE4" w14:textId="77777777" w:rsidTr="006007B0">
        <w:tc>
          <w:tcPr>
            <w:tcW w:w="2507" w:type="dxa"/>
            <w:tcBorders>
              <w:top w:val="single" w:sz="2" w:space="0" w:color="auto"/>
              <w:left w:val="single" w:sz="2" w:space="0" w:color="auto"/>
              <w:bottom w:val="single" w:sz="2" w:space="0" w:color="auto"/>
              <w:right w:val="single" w:sz="2" w:space="0" w:color="auto"/>
            </w:tcBorders>
          </w:tcPr>
          <w:p w14:paraId="26244A2D" w14:textId="77777777" w:rsidR="00FF5BA6" w:rsidRPr="004E5748" w:rsidRDefault="00FF5BA6" w:rsidP="00FF0B3F">
            <w:pPr>
              <w:pStyle w:val="NormalLeft"/>
              <w:rPr>
                <w:lang w:val="en-GB"/>
              </w:rPr>
            </w:pPr>
            <w:r w:rsidRPr="004E5748">
              <w:rPr>
                <w:lang w:val="en-GB"/>
              </w:rPr>
              <w:t>R0180/C0030</w:t>
            </w:r>
          </w:p>
        </w:tc>
        <w:tc>
          <w:tcPr>
            <w:tcW w:w="2322" w:type="dxa"/>
            <w:tcBorders>
              <w:top w:val="single" w:sz="2" w:space="0" w:color="auto"/>
              <w:left w:val="single" w:sz="2" w:space="0" w:color="auto"/>
              <w:bottom w:val="single" w:sz="2" w:space="0" w:color="auto"/>
              <w:right w:val="single" w:sz="2" w:space="0" w:color="auto"/>
            </w:tcBorders>
          </w:tcPr>
          <w:p w14:paraId="593E62A8" w14:textId="77777777" w:rsidR="00FF5BA6" w:rsidRPr="004E5748" w:rsidRDefault="00FF5BA6" w:rsidP="00FF0B3F">
            <w:pPr>
              <w:pStyle w:val="NormalLeft"/>
              <w:rPr>
                <w:lang w:val="en-GB"/>
              </w:rPr>
            </w:pPr>
            <w:r w:rsidRPr="004E5748">
              <w:rPr>
                <w:lang w:val="en-GB"/>
              </w:rPr>
              <w:t>Other own fund items approved by the supervisory authority as basic own funds not specified above — Tier 1 restricted</w:t>
            </w:r>
          </w:p>
        </w:tc>
        <w:tc>
          <w:tcPr>
            <w:tcW w:w="4457" w:type="dxa"/>
            <w:tcBorders>
              <w:top w:val="single" w:sz="2" w:space="0" w:color="auto"/>
              <w:left w:val="single" w:sz="2" w:space="0" w:color="auto"/>
              <w:bottom w:val="single" w:sz="2" w:space="0" w:color="auto"/>
              <w:right w:val="single" w:sz="2" w:space="0" w:color="auto"/>
            </w:tcBorders>
          </w:tcPr>
          <w:p w14:paraId="495BBDB8" w14:textId="77777777" w:rsidR="00FF5BA6" w:rsidRPr="004E5748" w:rsidRDefault="00FF5BA6" w:rsidP="00FF0B3F">
            <w:pPr>
              <w:pStyle w:val="NormalLeft"/>
              <w:rPr>
                <w:lang w:val="en-GB"/>
              </w:rPr>
            </w:pPr>
            <w:r w:rsidRPr="004E5748">
              <w:rPr>
                <w:lang w:val="en-GB"/>
              </w:rPr>
              <w:t>This is the amount of basic own fund items not identified above which meet the criteria for Tier 1, restricted items and that received supervisory approval.</w:t>
            </w:r>
          </w:p>
        </w:tc>
      </w:tr>
      <w:tr w:rsidR="00F672D2" w:rsidRPr="00846C12" w14:paraId="69B0466E" w14:textId="77777777" w:rsidTr="006007B0">
        <w:tc>
          <w:tcPr>
            <w:tcW w:w="2507" w:type="dxa"/>
            <w:tcBorders>
              <w:top w:val="single" w:sz="2" w:space="0" w:color="auto"/>
              <w:left w:val="single" w:sz="2" w:space="0" w:color="auto"/>
              <w:bottom w:val="single" w:sz="2" w:space="0" w:color="auto"/>
              <w:right w:val="single" w:sz="2" w:space="0" w:color="auto"/>
            </w:tcBorders>
          </w:tcPr>
          <w:p w14:paraId="4DD0BEDE" w14:textId="77777777" w:rsidR="00FF5BA6" w:rsidRPr="004E5748" w:rsidRDefault="00FF5BA6" w:rsidP="00FF0B3F">
            <w:pPr>
              <w:pStyle w:val="NormalLeft"/>
              <w:rPr>
                <w:lang w:val="en-GB"/>
              </w:rPr>
            </w:pPr>
            <w:r w:rsidRPr="004E5748">
              <w:rPr>
                <w:lang w:val="en-GB"/>
              </w:rPr>
              <w:t>R0180/C0040</w:t>
            </w:r>
          </w:p>
        </w:tc>
        <w:tc>
          <w:tcPr>
            <w:tcW w:w="2322" w:type="dxa"/>
            <w:tcBorders>
              <w:top w:val="single" w:sz="2" w:space="0" w:color="auto"/>
              <w:left w:val="single" w:sz="2" w:space="0" w:color="auto"/>
              <w:bottom w:val="single" w:sz="2" w:space="0" w:color="auto"/>
              <w:right w:val="single" w:sz="2" w:space="0" w:color="auto"/>
            </w:tcBorders>
          </w:tcPr>
          <w:p w14:paraId="5C373605" w14:textId="77777777" w:rsidR="00FF5BA6" w:rsidRPr="004E5748" w:rsidRDefault="00FF5BA6" w:rsidP="00FF0B3F">
            <w:pPr>
              <w:pStyle w:val="NormalLeft"/>
              <w:rPr>
                <w:lang w:val="en-GB"/>
              </w:rPr>
            </w:pPr>
            <w:r w:rsidRPr="004E5748">
              <w:rPr>
                <w:lang w:val="en-GB"/>
              </w:rPr>
              <w:t>Other own fund items approved by the supervisory authority as basic own funds not specified above — tier 2</w:t>
            </w:r>
          </w:p>
        </w:tc>
        <w:tc>
          <w:tcPr>
            <w:tcW w:w="4457" w:type="dxa"/>
            <w:tcBorders>
              <w:top w:val="single" w:sz="2" w:space="0" w:color="auto"/>
              <w:left w:val="single" w:sz="2" w:space="0" w:color="auto"/>
              <w:bottom w:val="single" w:sz="2" w:space="0" w:color="auto"/>
              <w:right w:val="single" w:sz="2" w:space="0" w:color="auto"/>
            </w:tcBorders>
          </w:tcPr>
          <w:p w14:paraId="4D2042D2" w14:textId="77777777" w:rsidR="00FF5BA6" w:rsidRPr="004E5748" w:rsidRDefault="00FF5BA6" w:rsidP="00FF0B3F">
            <w:pPr>
              <w:pStyle w:val="NormalLeft"/>
              <w:rPr>
                <w:lang w:val="en-GB"/>
              </w:rPr>
            </w:pPr>
            <w:r w:rsidRPr="004E5748">
              <w:rPr>
                <w:lang w:val="en-GB"/>
              </w:rPr>
              <w:t>This is the amount of basic own fund items not identified above that meet the criteria for Tier 2 and that received supervisory approval.</w:t>
            </w:r>
          </w:p>
        </w:tc>
      </w:tr>
      <w:tr w:rsidR="00F672D2" w:rsidRPr="00846C12" w14:paraId="0CC3CC99" w14:textId="77777777" w:rsidTr="006007B0">
        <w:tc>
          <w:tcPr>
            <w:tcW w:w="2507" w:type="dxa"/>
            <w:tcBorders>
              <w:top w:val="single" w:sz="2" w:space="0" w:color="auto"/>
              <w:left w:val="single" w:sz="2" w:space="0" w:color="auto"/>
              <w:bottom w:val="single" w:sz="2" w:space="0" w:color="auto"/>
              <w:right w:val="single" w:sz="2" w:space="0" w:color="auto"/>
            </w:tcBorders>
          </w:tcPr>
          <w:p w14:paraId="2A8AE97E" w14:textId="77777777" w:rsidR="00FF5BA6" w:rsidRPr="004E5748" w:rsidRDefault="00FF5BA6" w:rsidP="00FF0B3F">
            <w:pPr>
              <w:pStyle w:val="NormalLeft"/>
              <w:rPr>
                <w:lang w:val="en-GB"/>
              </w:rPr>
            </w:pPr>
            <w:r w:rsidRPr="004E5748">
              <w:rPr>
                <w:lang w:val="en-GB"/>
              </w:rPr>
              <w:t>R0180/C0050</w:t>
            </w:r>
          </w:p>
        </w:tc>
        <w:tc>
          <w:tcPr>
            <w:tcW w:w="2322" w:type="dxa"/>
            <w:tcBorders>
              <w:top w:val="single" w:sz="2" w:space="0" w:color="auto"/>
              <w:left w:val="single" w:sz="2" w:space="0" w:color="auto"/>
              <w:bottom w:val="single" w:sz="2" w:space="0" w:color="auto"/>
              <w:right w:val="single" w:sz="2" w:space="0" w:color="auto"/>
            </w:tcBorders>
          </w:tcPr>
          <w:p w14:paraId="2E2C4018" w14:textId="77777777" w:rsidR="00FF5BA6" w:rsidRPr="004E5748" w:rsidRDefault="00FF5BA6" w:rsidP="00FF0B3F">
            <w:pPr>
              <w:pStyle w:val="NormalLeft"/>
              <w:rPr>
                <w:lang w:val="en-GB"/>
              </w:rPr>
            </w:pPr>
            <w:r w:rsidRPr="004E5748">
              <w:rPr>
                <w:lang w:val="en-GB"/>
              </w:rPr>
              <w:t>Other own fund items approved by the supervisory authority as basic own funds not specified above — tier 3</w:t>
            </w:r>
          </w:p>
        </w:tc>
        <w:tc>
          <w:tcPr>
            <w:tcW w:w="4457" w:type="dxa"/>
            <w:tcBorders>
              <w:top w:val="single" w:sz="2" w:space="0" w:color="auto"/>
              <w:left w:val="single" w:sz="2" w:space="0" w:color="auto"/>
              <w:bottom w:val="single" w:sz="2" w:space="0" w:color="auto"/>
              <w:right w:val="single" w:sz="2" w:space="0" w:color="auto"/>
            </w:tcBorders>
          </w:tcPr>
          <w:p w14:paraId="72A3B0D5" w14:textId="77777777" w:rsidR="00FF5BA6" w:rsidRPr="004E5748" w:rsidRDefault="00FF5BA6" w:rsidP="00FF0B3F">
            <w:pPr>
              <w:pStyle w:val="NormalLeft"/>
              <w:rPr>
                <w:lang w:val="en-GB"/>
              </w:rPr>
            </w:pPr>
            <w:r w:rsidRPr="004E5748">
              <w:rPr>
                <w:lang w:val="en-GB"/>
              </w:rPr>
              <w:t>This is the amount of basic own fund items not identified above that meet the criteria for Tier 3 and that received supervisory approval.</w:t>
            </w:r>
          </w:p>
        </w:tc>
      </w:tr>
      <w:tr w:rsidR="00F672D2" w:rsidRPr="00846C12" w14:paraId="645794BE" w14:textId="77777777" w:rsidTr="008B06CE">
        <w:tc>
          <w:tcPr>
            <w:tcW w:w="9286" w:type="dxa"/>
            <w:gridSpan w:val="3"/>
            <w:tcBorders>
              <w:top w:val="single" w:sz="2" w:space="0" w:color="auto"/>
              <w:left w:val="single" w:sz="2" w:space="0" w:color="auto"/>
              <w:bottom w:val="single" w:sz="2" w:space="0" w:color="auto"/>
              <w:right w:val="single" w:sz="2" w:space="0" w:color="auto"/>
            </w:tcBorders>
          </w:tcPr>
          <w:p w14:paraId="6C03AED8" w14:textId="6990D498" w:rsidR="006007B0" w:rsidRPr="004E5748" w:rsidRDefault="006007B0" w:rsidP="007351FB">
            <w:pPr>
              <w:pStyle w:val="NormalCentered"/>
              <w:jc w:val="left"/>
              <w:rPr>
                <w:lang w:val="en-GB"/>
              </w:rPr>
            </w:pPr>
            <w:r w:rsidRPr="004E5748">
              <w:rPr>
                <w:i/>
                <w:iCs/>
                <w:lang w:val="en-GB"/>
              </w:rPr>
              <w:lastRenderedPageBreak/>
              <w:t>Own funds from the financial statements that should not be represented by the reconciliation reserve and do not meet the criteria to be classified as Solvency II own funds</w:t>
            </w:r>
          </w:p>
        </w:tc>
      </w:tr>
      <w:tr w:rsidR="00F672D2" w:rsidRPr="00846C12" w14:paraId="115A21C4" w14:textId="77777777" w:rsidTr="006007B0">
        <w:tc>
          <w:tcPr>
            <w:tcW w:w="2507" w:type="dxa"/>
            <w:tcBorders>
              <w:top w:val="single" w:sz="2" w:space="0" w:color="auto"/>
              <w:left w:val="single" w:sz="2" w:space="0" w:color="auto"/>
              <w:bottom w:val="single" w:sz="2" w:space="0" w:color="auto"/>
              <w:right w:val="single" w:sz="2" w:space="0" w:color="auto"/>
            </w:tcBorders>
          </w:tcPr>
          <w:p w14:paraId="0EF23C08" w14:textId="77777777" w:rsidR="00FF5BA6" w:rsidRPr="004E5748" w:rsidRDefault="00FF5BA6" w:rsidP="00FF0B3F">
            <w:pPr>
              <w:pStyle w:val="NormalLeft"/>
              <w:rPr>
                <w:lang w:val="en-GB"/>
              </w:rPr>
            </w:pPr>
            <w:r w:rsidRPr="004E5748">
              <w:rPr>
                <w:lang w:val="en-GB"/>
              </w:rPr>
              <w:t>R0220/C0010</w:t>
            </w:r>
          </w:p>
        </w:tc>
        <w:tc>
          <w:tcPr>
            <w:tcW w:w="2322" w:type="dxa"/>
            <w:tcBorders>
              <w:top w:val="single" w:sz="2" w:space="0" w:color="auto"/>
              <w:left w:val="single" w:sz="2" w:space="0" w:color="auto"/>
              <w:bottom w:val="single" w:sz="2" w:space="0" w:color="auto"/>
              <w:right w:val="single" w:sz="2" w:space="0" w:color="auto"/>
            </w:tcBorders>
          </w:tcPr>
          <w:p w14:paraId="7DF5ADCF" w14:textId="77777777" w:rsidR="00FF5BA6" w:rsidRPr="004E5748" w:rsidRDefault="00FF5BA6" w:rsidP="00FF0B3F">
            <w:pPr>
              <w:pStyle w:val="NormalLeft"/>
              <w:rPr>
                <w:lang w:val="en-GB"/>
              </w:rPr>
            </w:pPr>
            <w:r w:rsidRPr="004E5748">
              <w:rPr>
                <w:lang w:val="en-GB"/>
              </w:rPr>
              <w:t>Own funds from the financial statements that shall not be represented by the reconciliation reserve and do not meet the criteria to be classified as Solvency II own funds — total</w:t>
            </w:r>
          </w:p>
        </w:tc>
        <w:tc>
          <w:tcPr>
            <w:tcW w:w="4457" w:type="dxa"/>
            <w:tcBorders>
              <w:top w:val="single" w:sz="2" w:space="0" w:color="auto"/>
              <w:left w:val="single" w:sz="2" w:space="0" w:color="auto"/>
              <w:bottom w:val="single" w:sz="2" w:space="0" w:color="auto"/>
              <w:right w:val="single" w:sz="2" w:space="0" w:color="auto"/>
            </w:tcBorders>
          </w:tcPr>
          <w:p w14:paraId="5519D329" w14:textId="77777777" w:rsidR="00FF5BA6" w:rsidRPr="004E5748" w:rsidRDefault="00FF5BA6" w:rsidP="00FF0B3F">
            <w:pPr>
              <w:pStyle w:val="NormalLeft"/>
              <w:rPr>
                <w:lang w:val="en-GB"/>
              </w:rPr>
            </w:pPr>
            <w:r w:rsidRPr="004E5748">
              <w:rPr>
                <w:lang w:val="en-GB"/>
              </w:rPr>
              <w:t>This is the total amount of own funds items from financial statements that are not represented by the reconciliation reserve and do not meet the criteria to be classified as Solvency II own funds.</w:t>
            </w:r>
          </w:p>
          <w:p w14:paraId="5AC6BA90" w14:textId="77777777" w:rsidR="00FF5BA6" w:rsidRPr="004E5748" w:rsidRDefault="00FF5BA6" w:rsidP="00FF0B3F">
            <w:pPr>
              <w:pStyle w:val="NormalLeft"/>
              <w:rPr>
                <w:lang w:val="en-GB"/>
              </w:rPr>
            </w:pPr>
            <w:r w:rsidRPr="004E5748">
              <w:rPr>
                <w:lang w:val="en-GB"/>
              </w:rPr>
              <w:t>These own fund items are either:</w:t>
            </w:r>
          </w:p>
          <w:p w14:paraId="14F00B05" w14:textId="7342562B" w:rsidR="00FF5BA6" w:rsidRPr="004E5748" w:rsidRDefault="00FF5BA6" w:rsidP="0077519F">
            <w:pPr>
              <w:pStyle w:val="Point0"/>
              <w:numPr>
                <w:ilvl w:val="1"/>
                <w:numId w:val="31"/>
              </w:numPr>
              <w:ind w:left="447"/>
              <w:rPr>
                <w:lang w:val="en-GB"/>
              </w:rPr>
            </w:pPr>
            <w:r w:rsidRPr="004E5748">
              <w:rPr>
                <w:lang w:val="en-GB"/>
              </w:rPr>
              <w:t>items that appear in the lists of own fund items, but fail to meet the classification criteria or the transitional provisions; or</w:t>
            </w:r>
          </w:p>
          <w:p w14:paraId="57E37716" w14:textId="52F0A615" w:rsidR="00FF5BA6" w:rsidRPr="004E5748" w:rsidRDefault="00FF5BA6" w:rsidP="0077519F">
            <w:pPr>
              <w:pStyle w:val="Point0"/>
              <w:numPr>
                <w:ilvl w:val="1"/>
                <w:numId w:val="31"/>
              </w:numPr>
              <w:ind w:left="447"/>
              <w:rPr>
                <w:lang w:val="en-GB"/>
              </w:rPr>
            </w:pPr>
            <w:r w:rsidRPr="004E5748">
              <w:rPr>
                <w:lang w:val="en-GB"/>
              </w:rPr>
              <w:t>items intended to perform the role of own funds that are not on the list of own fund items and have not been approved by the supervisory authority, and do not appear on the balance sheet as liabilities.</w:t>
            </w:r>
          </w:p>
          <w:p w14:paraId="4C5C70A4" w14:textId="77777777" w:rsidR="00FF5BA6" w:rsidRPr="004E5748" w:rsidRDefault="00FF5BA6" w:rsidP="00FF0B3F">
            <w:pPr>
              <w:pStyle w:val="NormalLeft"/>
              <w:rPr>
                <w:lang w:val="en-GB"/>
              </w:rPr>
            </w:pPr>
            <w:r w:rsidRPr="004E5748">
              <w:rPr>
                <w:lang w:val="en-GB"/>
              </w:rPr>
              <w:t>Subordinated liabilities which do not count as basic own funds shall not be disclosed here, but on the balance sheet (template S.02.01) as subordinated liabilities that do not count as basic own funds.</w:t>
            </w:r>
          </w:p>
        </w:tc>
      </w:tr>
      <w:tr w:rsidR="005A6DFE" w:rsidRPr="004E5748" w14:paraId="780D2B74" w14:textId="77777777" w:rsidTr="0018221D">
        <w:tc>
          <w:tcPr>
            <w:tcW w:w="9286" w:type="dxa"/>
            <w:gridSpan w:val="3"/>
            <w:tcBorders>
              <w:top w:val="single" w:sz="2" w:space="0" w:color="auto"/>
              <w:left w:val="single" w:sz="2" w:space="0" w:color="auto"/>
              <w:bottom w:val="single" w:sz="2" w:space="0" w:color="auto"/>
              <w:right w:val="single" w:sz="2" w:space="0" w:color="auto"/>
            </w:tcBorders>
          </w:tcPr>
          <w:p w14:paraId="16669274" w14:textId="68B70B22" w:rsidR="005A6DFE" w:rsidRPr="004E5748" w:rsidRDefault="005A6DFE" w:rsidP="00FF0B3F">
            <w:pPr>
              <w:pStyle w:val="NormalCentered"/>
              <w:rPr>
                <w:lang w:val="en-GB"/>
              </w:rPr>
            </w:pPr>
            <w:r w:rsidRPr="004E5748">
              <w:rPr>
                <w:i/>
                <w:iCs/>
                <w:lang w:val="en-GB"/>
              </w:rPr>
              <w:t>Deductions</w:t>
            </w:r>
          </w:p>
        </w:tc>
      </w:tr>
      <w:tr w:rsidR="00F672D2" w:rsidRPr="00846C12" w14:paraId="77933521" w14:textId="77777777" w:rsidTr="006007B0">
        <w:tc>
          <w:tcPr>
            <w:tcW w:w="2507" w:type="dxa"/>
            <w:tcBorders>
              <w:top w:val="single" w:sz="2" w:space="0" w:color="auto"/>
              <w:left w:val="single" w:sz="2" w:space="0" w:color="auto"/>
              <w:bottom w:val="single" w:sz="2" w:space="0" w:color="auto"/>
              <w:right w:val="single" w:sz="2" w:space="0" w:color="auto"/>
            </w:tcBorders>
          </w:tcPr>
          <w:p w14:paraId="2C4904A4" w14:textId="77777777" w:rsidR="00FF5BA6" w:rsidRPr="004E5748" w:rsidRDefault="00FF5BA6" w:rsidP="00FF0B3F">
            <w:pPr>
              <w:pStyle w:val="NormalLeft"/>
              <w:rPr>
                <w:lang w:val="en-GB"/>
              </w:rPr>
            </w:pPr>
            <w:r w:rsidRPr="004E5748">
              <w:rPr>
                <w:lang w:val="en-GB"/>
              </w:rPr>
              <w:t>R0230/C0010</w:t>
            </w:r>
          </w:p>
        </w:tc>
        <w:tc>
          <w:tcPr>
            <w:tcW w:w="2322" w:type="dxa"/>
            <w:tcBorders>
              <w:top w:val="single" w:sz="2" w:space="0" w:color="auto"/>
              <w:left w:val="single" w:sz="2" w:space="0" w:color="auto"/>
              <w:bottom w:val="single" w:sz="2" w:space="0" w:color="auto"/>
              <w:right w:val="single" w:sz="2" w:space="0" w:color="auto"/>
            </w:tcBorders>
          </w:tcPr>
          <w:p w14:paraId="0843D907" w14:textId="77777777" w:rsidR="00FF5BA6" w:rsidRPr="004E5748" w:rsidRDefault="00FF5BA6" w:rsidP="00FF0B3F">
            <w:pPr>
              <w:pStyle w:val="NormalLeft"/>
              <w:rPr>
                <w:lang w:val="en-GB"/>
              </w:rPr>
            </w:pPr>
            <w:r w:rsidRPr="004E5748">
              <w:rPr>
                <w:lang w:val="en-GB"/>
              </w:rPr>
              <w:t>Deduction for participations in financial and credit institutions — total</w:t>
            </w:r>
          </w:p>
        </w:tc>
        <w:tc>
          <w:tcPr>
            <w:tcW w:w="4457" w:type="dxa"/>
            <w:tcBorders>
              <w:top w:val="single" w:sz="2" w:space="0" w:color="auto"/>
              <w:left w:val="single" w:sz="2" w:space="0" w:color="auto"/>
              <w:bottom w:val="single" w:sz="2" w:space="0" w:color="auto"/>
              <w:right w:val="single" w:sz="2" w:space="0" w:color="auto"/>
            </w:tcBorders>
          </w:tcPr>
          <w:p w14:paraId="2DE9A607" w14:textId="77777777" w:rsidR="00FF5BA6" w:rsidRPr="004E5748" w:rsidRDefault="00FF5BA6" w:rsidP="00FF0B3F">
            <w:pPr>
              <w:pStyle w:val="NormalLeft"/>
              <w:rPr>
                <w:lang w:val="en-GB"/>
              </w:rPr>
            </w:pPr>
            <w:r w:rsidRPr="004E5748">
              <w:rPr>
                <w:lang w:val="en-GB"/>
              </w:rPr>
              <w:t>This is the total deduction for participations in financial and credit institutions in accordance with Article 68 of Delegated Regulation (EU) 2015/35</w:t>
            </w:r>
          </w:p>
        </w:tc>
      </w:tr>
      <w:tr w:rsidR="00F672D2" w:rsidRPr="00846C12" w14:paraId="291DEA66" w14:textId="77777777" w:rsidTr="006007B0">
        <w:tc>
          <w:tcPr>
            <w:tcW w:w="2507" w:type="dxa"/>
            <w:tcBorders>
              <w:top w:val="single" w:sz="2" w:space="0" w:color="auto"/>
              <w:left w:val="single" w:sz="2" w:space="0" w:color="auto"/>
              <w:bottom w:val="single" w:sz="2" w:space="0" w:color="auto"/>
              <w:right w:val="single" w:sz="2" w:space="0" w:color="auto"/>
            </w:tcBorders>
          </w:tcPr>
          <w:p w14:paraId="656A23FA" w14:textId="77777777" w:rsidR="00FF5BA6" w:rsidRPr="004E5748" w:rsidRDefault="00FF5BA6" w:rsidP="00FF0B3F">
            <w:pPr>
              <w:pStyle w:val="NormalLeft"/>
              <w:rPr>
                <w:lang w:val="en-GB"/>
              </w:rPr>
            </w:pPr>
            <w:r w:rsidRPr="004E5748">
              <w:rPr>
                <w:lang w:val="en-GB"/>
              </w:rPr>
              <w:t>R0230/C0020</w:t>
            </w:r>
          </w:p>
        </w:tc>
        <w:tc>
          <w:tcPr>
            <w:tcW w:w="2322" w:type="dxa"/>
            <w:tcBorders>
              <w:top w:val="single" w:sz="2" w:space="0" w:color="auto"/>
              <w:left w:val="single" w:sz="2" w:space="0" w:color="auto"/>
              <w:bottom w:val="single" w:sz="2" w:space="0" w:color="auto"/>
              <w:right w:val="single" w:sz="2" w:space="0" w:color="auto"/>
            </w:tcBorders>
          </w:tcPr>
          <w:p w14:paraId="33F32ABA" w14:textId="77777777" w:rsidR="00FF5BA6" w:rsidRPr="004E5748" w:rsidRDefault="00FF5BA6" w:rsidP="00FF0B3F">
            <w:pPr>
              <w:pStyle w:val="NormalLeft"/>
              <w:rPr>
                <w:lang w:val="en-GB"/>
              </w:rPr>
            </w:pPr>
            <w:r w:rsidRPr="004E5748">
              <w:rPr>
                <w:lang w:val="en-GB"/>
              </w:rPr>
              <w:t>Deduction for participations in financial and credit institutions — tier 1 unrestricted</w:t>
            </w:r>
          </w:p>
        </w:tc>
        <w:tc>
          <w:tcPr>
            <w:tcW w:w="4457" w:type="dxa"/>
            <w:tcBorders>
              <w:top w:val="single" w:sz="2" w:space="0" w:color="auto"/>
              <w:left w:val="single" w:sz="2" w:space="0" w:color="auto"/>
              <w:bottom w:val="single" w:sz="2" w:space="0" w:color="auto"/>
              <w:right w:val="single" w:sz="2" w:space="0" w:color="auto"/>
            </w:tcBorders>
          </w:tcPr>
          <w:p w14:paraId="12BAF38C" w14:textId="2528EC1C" w:rsidR="00FF5BA6" w:rsidRPr="004E5748" w:rsidRDefault="00FF5BA6" w:rsidP="00FF0B3F">
            <w:pPr>
              <w:pStyle w:val="NormalLeft"/>
              <w:rPr>
                <w:lang w:val="en-GB"/>
              </w:rPr>
            </w:pPr>
            <w:r w:rsidRPr="004E5748">
              <w:rPr>
                <w:lang w:val="en-GB"/>
              </w:rPr>
              <w:t>This is the amount of the deduction for participations in financial and credit institutions that are deducted from tier 1</w:t>
            </w:r>
            <w:r w:rsidR="005D4344">
              <w:rPr>
                <w:lang w:val="en-GB"/>
              </w:rPr>
              <w:t xml:space="preserve"> </w:t>
            </w:r>
            <w:r w:rsidRPr="004E5748">
              <w:rPr>
                <w:lang w:val="en-GB"/>
              </w:rPr>
              <w:t>unrestricted in accordance with Article 68 of Delegated Regulation (EU) 2015/35.</w:t>
            </w:r>
          </w:p>
        </w:tc>
      </w:tr>
      <w:tr w:rsidR="00F672D2" w:rsidRPr="00846C12" w14:paraId="5D873FE8" w14:textId="77777777" w:rsidTr="006007B0">
        <w:tc>
          <w:tcPr>
            <w:tcW w:w="2507" w:type="dxa"/>
            <w:tcBorders>
              <w:top w:val="single" w:sz="2" w:space="0" w:color="auto"/>
              <w:left w:val="single" w:sz="2" w:space="0" w:color="auto"/>
              <w:bottom w:val="single" w:sz="2" w:space="0" w:color="auto"/>
              <w:right w:val="single" w:sz="2" w:space="0" w:color="auto"/>
            </w:tcBorders>
          </w:tcPr>
          <w:p w14:paraId="7BB608CB" w14:textId="77777777" w:rsidR="00FF5BA6" w:rsidRPr="004E5748" w:rsidRDefault="00FF5BA6" w:rsidP="00FF0B3F">
            <w:pPr>
              <w:pStyle w:val="NormalLeft"/>
              <w:rPr>
                <w:lang w:val="en-GB"/>
              </w:rPr>
            </w:pPr>
            <w:r w:rsidRPr="004E5748">
              <w:rPr>
                <w:lang w:val="en-GB"/>
              </w:rPr>
              <w:t>R0230/C0030</w:t>
            </w:r>
          </w:p>
        </w:tc>
        <w:tc>
          <w:tcPr>
            <w:tcW w:w="2322" w:type="dxa"/>
            <w:tcBorders>
              <w:top w:val="single" w:sz="2" w:space="0" w:color="auto"/>
              <w:left w:val="single" w:sz="2" w:space="0" w:color="auto"/>
              <w:bottom w:val="single" w:sz="2" w:space="0" w:color="auto"/>
              <w:right w:val="single" w:sz="2" w:space="0" w:color="auto"/>
            </w:tcBorders>
          </w:tcPr>
          <w:p w14:paraId="117C475D" w14:textId="77777777" w:rsidR="00FF5BA6" w:rsidRPr="004E5748" w:rsidRDefault="00FF5BA6" w:rsidP="00FF0B3F">
            <w:pPr>
              <w:pStyle w:val="NormalLeft"/>
              <w:rPr>
                <w:lang w:val="en-GB"/>
              </w:rPr>
            </w:pPr>
            <w:r w:rsidRPr="004E5748">
              <w:rPr>
                <w:lang w:val="en-GB"/>
              </w:rPr>
              <w:t>Deduction for participations in financial and credit institutions — tier 1 restricted</w:t>
            </w:r>
          </w:p>
        </w:tc>
        <w:tc>
          <w:tcPr>
            <w:tcW w:w="4457" w:type="dxa"/>
            <w:tcBorders>
              <w:top w:val="single" w:sz="2" w:space="0" w:color="auto"/>
              <w:left w:val="single" w:sz="2" w:space="0" w:color="auto"/>
              <w:bottom w:val="single" w:sz="2" w:space="0" w:color="auto"/>
              <w:right w:val="single" w:sz="2" w:space="0" w:color="auto"/>
            </w:tcBorders>
          </w:tcPr>
          <w:p w14:paraId="67CA78C0" w14:textId="77777777" w:rsidR="00FF5BA6" w:rsidRPr="004E5748" w:rsidRDefault="00FF5BA6" w:rsidP="00FF0B3F">
            <w:pPr>
              <w:pStyle w:val="NormalLeft"/>
              <w:rPr>
                <w:lang w:val="en-GB"/>
              </w:rPr>
            </w:pPr>
            <w:r w:rsidRPr="004E5748">
              <w:rPr>
                <w:lang w:val="en-GB"/>
              </w:rPr>
              <w:t>This is the amount of the deduction for participations in financial and credit institutions that are deducted from tier 1 restricted in accordance with Article 68 of Delegated Regulation (EU) 2015/35.</w:t>
            </w:r>
          </w:p>
        </w:tc>
      </w:tr>
      <w:tr w:rsidR="00F672D2" w:rsidRPr="00846C12" w14:paraId="2933D3EF" w14:textId="77777777" w:rsidTr="006007B0">
        <w:tc>
          <w:tcPr>
            <w:tcW w:w="2507" w:type="dxa"/>
            <w:tcBorders>
              <w:top w:val="single" w:sz="2" w:space="0" w:color="auto"/>
              <w:left w:val="single" w:sz="2" w:space="0" w:color="auto"/>
              <w:bottom w:val="single" w:sz="2" w:space="0" w:color="auto"/>
              <w:right w:val="single" w:sz="2" w:space="0" w:color="auto"/>
            </w:tcBorders>
          </w:tcPr>
          <w:p w14:paraId="28AB7F2D" w14:textId="77777777" w:rsidR="00FF5BA6" w:rsidRPr="004E5748" w:rsidRDefault="00FF5BA6" w:rsidP="00FF0B3F">
            <w:pPr>
              <w:pStyle w:val="NormalLeft"/>
              <w:rPr>
                <w:lang w:val="en-GB"/>
              </w:rPr>
            </w:pPr>
            <w:r w:rsidRPr="004E5748">
              <w:rPr>
                <w:lang w:val="en-GB"/>
              </w:rPr>
              <w:t>R0230/C0040</w:t>
            </w:r>
          </w:p>
        </w:tc>
        <w:tc>
          <w:tcPr>
            <w:tcW w:w="2322" w:type="dxa"/>
            <w:tcBorders>
              <w:top w:val="single" w:sz="2" w:space="0" w:color="auto"/>
              <w:left w:val="single" w:sz="2" w:space="0" w:color="auto"/>
              <w:bottom w:val="single" w:sz="2" w:space="0" w:color="auto"/>
              <w:right w:val="single" w:sz="2" w:space="0" w:color="auto"/>
            </w:tcBorders>
          </w:tcPr>
          <w:p w14:paraId="563A974C" w14:textId="77777777" w:rsidR="00FF5BA6" w:rsidRPr="004E5748" w:rsidRDefault="00FF5BA6" w:rsidP="00FF0B3F">
            <w:pPr>
              <w:pStyle w:val="NormalLeft"/>
              <w:rPr>
                <w:lang w:val="en-GB"/>
              </w:rPr>
            </w:pPr>
            <w:r w:rsidRPr="004E5748">
              <w:rPr>
                <w:lang w:val="en-GB"/>
              </w:rPr>
              <w:t xml:space="preserve">Deduction for participations in </w:t>
            </w:r>
            <w:r w:rsidRPr="004E5748">
              <w:rPr>
                <w:lang w:val="en-GB"/>
              </w:rPr>
              <w:lastRenderedPageBreak/>
              <w:t>financial and credit institutions — tier 2</w:t>
            </w:r>
          </w:p>
        </w:tc>
        <w:tc>
          <w:tcPr>
            <w:tcW w:w="4457" w:type="dxa"/>
            <w:tcBorders>
              <w:top w:val="single" w:sz="2" w:space="0" w:color="auto"/>
              <w:left w:val="single" w:sz="2" w:space="0" w:color="auto"/>
              <w:bottom w:val="single" w:sz="2" w:space="0" w:color="auto"/>
              <w:right w:val="single" w:sz="2" w:space="0" w:color="auto"/>
            </w:tcBorders>
          </w:tcPr>
          <w:p w14:paraId="20CB100F" w14:textId="77777777" w:rsidR="00FF5BA6" w:rsidRPr="004E5748" w:rsidRDefault="00FF5BA6" w:rsidP="00FF0B3F">
            <w:pPr>
              <w:pStyle w:val="NormalLeft"/>
              <w:rPr>
                <w:lang w:val="en-GB"/>
              </w:rPr>
            </w:pPr>
            <w:r w:rsidRPr="004E5748">
              <w:rPr>
                <w:lang w:val="en-GB"/>
              </w:rPr>
              <w:lastRenderedPageBreak/>
              <w:t xml:space="preserve">This is the amount of the deduction for participations in financial and credit institutions that are deducted from tier 2 in </w:t>
            </w:r>
            <w:r w:rsidRPr="004E5748">
              <w:rPr>
                <w:lang w:val="en-GB"/>
              </w:rPr>
              <w:lastRenderedPageBreak/>
              <w:t>accordance with Article 68 of Delegated Regulation (EU) 2015/35.</w:t>
            </w:r>
          </w:p>
        </w:tc>
      </w:tr>
      <w:tr w:rsidR="00F672D2" w:rsidRPr="00846C12" w14:paraId="03C2C5F4" w14:textId="77777777" w:rsidTr="006007B0">
        <w:tc>
          <w:tcPr>
            <w:tcW w:w="2507" w:type="dxa"/>
            <w:tcBorders>
              <w:top w:val="single" w:sz="2" w:space="0" w:color="auto"/>
              <w:left w:val="single" w:sz="2" w:space="0" w:color="auto"/>
              <w:bottom w:val="single" w:sz="2" w:space="0" w:color="auto"/>
              <w:right w:val="single" w:sz="2" w:space="0" w:color="auto"/>
            </w:tcBorders>
          </w:tcPr>
          <w:p w14:paraId="4456526A" w14:textId="0C59C531" w:rsidR="00FF5BA6" w:rsidRPr="004E5748" w:rsidRDefault="00FF5BA6" w:rsidP="00FF0B3F">
            <w:pPr>
              <w:pStyle w:val="NormalLeft"/>
              <w:rPr>
                <w:lang w:val="en-GB"/>
              </w:rPr>
            </w:pPr>
            <w:r w:rsidRPr="004E5748">
              <w:rPr>
                <w:lang w:val="en-GB"/>
              </w:rPr>
              <w:lastRenderedPageBreak/>
              <w:t>R0230/C0050 </w:t>
            </w:r>
            <w:r w:rsidR="00FF0B3F" w:rsidRPr="004E5748">
              <w:rPr>
                <w:lang w:val="en-GB"/>
              </w:rPr>
              <w:t xml:space="preserve"> </w:t>
            </w:r>
          </w:p>
        </w:tc>
        <w:tc>
          <w:tcPr>
            <w:tcW w:w="2322" w:type="dxa"/>
            <w:tcBorders>
              <w:top w:val="single" w:sz="2" w:space="0" w:color="auto"/>
              <w:left w:val="single" w:sz="2" w:space="0" w:color="auto"/>
              <w:bottom w:val="single" w:sz="2" w:space="0" w:color="auto"/>
              <w:right w:val="single" w:sz="2" w:space="0" w:color="auto"/>
            </w:tcBorders>
          </w:tcPr>
          <w:p w14:paraId="3EA47723" w14:textId="363CEC5B" w:rsidR="00FF5BA6" w:rsidRPr="004E5748" w:rsidRDefault="00FF5BA6" w:rsidP="00FF0B3F">
            <w:pPr>
              <w:pStyle w:val="NormalLeft"/>
              <w:rPr>
                <w:lang w:val="en-GB"/>
              </w:rPr>
            </w:pPr>
            <w:r w:rsidRPr="004E5748">
              <w:rPr>
                <w:lang w:val="en-GB"/>
              </w:rPr>
              <w:t>Deductions for participations in financial and credit institutions — tier 3 </w:t>
            </w:r>
            <w:r w:rsidR="00FF0B3F" w:rsidRPr="004E5748">
              <w:rPr>
                <w:lang w:val="en-GB"/>
              </w:rPr>
              <w:t xml:space="preserve"> </w:t>
            </w:r>
          </w:p>
        </w:tc>
        <w:tc>
          <w:tcPr>
            <w:tcW w:w="4457" w:type="dxa"/>
            <w:tcBorders>
              <w:top w:val="single" w:sz="2" w:space="0" w:color="auto"/>
              <w:left w:val="single" w:sz="2" w:space="0" w:color="auto"/>
              <w:bottom w:val="single" w:sz="2" w:space="0" w:color="auto"/>
              <w:right w:val="single" w:sz="2" w:space="0" w:color="auto"/>
            </w:tcBorders>
          </w:tcPr>
          <w:p w14:paraId="467B5042" w14:textId="75205435" w:rsidR="00FF5BA6" w:rsidRPr="004E5748" w:rsidRDefault="00FF5BA6" w:rsidP="00FF0B3F">
            <w:pPr>
              <w:pStyle w:val="NormalLeft"/>
              <w:rPr>
                <w:lang w:val="en-GB"/>
              </w:rPr>
            </w:pPr>
            <w:r w:rsidRPr="004E5748">
              <w:rPr>
                <w:lang w:val="en-GB"/>
              </w:rPr>
              <w:t xml:space="preserve">This is the amount of the deduction for participations in financial and credit institutions that are deducted from tier 3 in accordance with </w:t>
            </w:r>
            <w:r w:rsidR="00CE771F">
              <w:rPr>
                <w:lang w:val="en-GB"/>
              </w:rPr>
              <w:t>Article</w:t>
            </w:r>
            <w:r w:rsidRPr="004E5748">
              <w:rPr>
                <w:lang w:val="en-GB"/>
              </w:rPr>
              <w:t> 68 of Delegated Regulation (EU) 2015/35. </w:t>
            </w:r>
            <w:r w:rsidR="00FF0B3F" w:rsidRPr="004E5748">
              <w:rPr>
                <w:lang w:val="en-GB"/>
              </w:rPr>
              <w:t xml:space="preserve"> </w:t>
            </w:r>
          </w:p>
        </w:tc>
      </w:tr>
      <w:tr w:rsidR="00F672D2" w:rsidRPr="00846C12" w14:paraId="15D51796" w14:textId="77777777" w:rsidTr="008B06CE">
        <w:tc>
          <w:tcPr>
            <w:tcW w:w="9286" w:type="dxa"/>
            <w:gridSpan w:val="3"/>
            <w:tcBorders>
              <w:top w:val="single" w:sz="2" w:space="0" w:color="auto"/>
              <w:left w:val="single" w:sz="2" w:space="0" w:color="auto"/>
              <w:bottom w:val="single" w:sz="2" w:space="0" w:color="auto"/>
              <w:right w:val="single" w:sz="2" w:space="0" w:color="auto"/>
            </w:tcBorders>
          </w:tcPr>
          <w:p w14:paraId="2EBCA365" w14:textId="7AF37C31" w:rsidR="006007B0" w:rsidRPr="004E5748" w:rsidRDefault="006007B0" w:rsidP="0087222F">
            <w:pPr>
              <w:pStyle w:val="NormalCentered"/>
              <w:rPr>
                <w:lang w:val="en-GB"/>
              </w:rPr>
              <w:pPrChange w:id="540" w:author="Author">
                <w:pPr>
                  <w:pStyle w:val="NormalCentered"/>
                  <w:jc w:val="left"/>
                </w:pPr>
              </w:pPrChange>
            </w:pPr>
            <w:r w:rsidRPr="004E5748">
              <w:rPr>
                <w:i/>
                <w:iCs/>
                <w:lang w:val="en-GB"/>
              </w:rPr>
              <w:t>Total basic own funds after deductions</w:t>
            </w:r>
          </w:p>
        </w:tc>
      </w:tr>
      <w:tr w:rsidR="00F672D2" w:rsidRPr="00846C12" w14:paraId="07C54C19" w14:textId="77777777" w:rsidTr="006007B0">
        <w:tc>
          <w:tcPr>
            <w:tcW w:w="2507" w:type="dxa"/>
            <w:tcBorders>
              <w:top w:val="single" w:sz="2" w:space="0" w:color="auto"/>
              <w:left w:val="single" w:sz="2" w:space="0" w:color="auto"/>
              <w:bottom w:val="single" w:sz="2" w:space="0" w:color="auto"/>
              <w:right w:val="single" w:sz="2" w:space="0" w:color="auto"/>
            </w:tcBorders>
          </w:tcPr>
          <w:p w14:paraId="2AF68A51" w14:textId="77777777" w:rsidR="00FF5BA6" w:rsidRPr="004E5748" w:rsidRDefault="00FF5BA6" w:rsidP="00FF0B3F">
            <w:pPr>
              <w:pStyle w:val="NormalLeft"/>
              <w:rPr>
                <w:lang w:val="en-GB"/>
              </w:rPr>
            </w:pPr>
            <w:r w:rsidRPr="004E5748">
              <w:rPr>
                <w:lang w:val="en-GB"/>
              </w:rPr>
              <w:t>R0290/C0010</w:t>
            </w:r>
          </w:p>
        </w:tc>
        <w:tc>
          <w:tcPr>
            <w:tcW w:w="2322" w:type="dxa"/>
            <w:tcBorders>
              <w:top w:val="single" w:sz="2" w:space="0" w:color="auto"/>
              <w:left w:val="single" w:sz="2" w:space="0" w:color="auto"/>
              <w:bottom w:val="single" w:sz="2" w:space="0" w:color="auto"/>
              <w:right w:val="single" w:sz="2" w:space="0" w:color="auto"/>
            </w:tcBorders>
          </w:tcPr>
          <w:p w14:paraId="4F252170" w14:textId="77777777" w:rsidR="00FF5BA6" w:rsidRPr="004E5748" w:rsidRDefault="00FF5BA6" w:rsidP="00FF0B3F">
            <w:pPr>
              <w:pStyle w:val="NormalLeft"/>
              <w:rPr>
                <w:lang w:val="en-GB"/>
              </w:rPr>
            </w:pPr>
            <w:r w:rsidRPr="004E5748">
              <w:rPr>
                <w:lang w:val="en-GB"/>
              </w:rPr>
              <w:t>Total basic own funds after deductions</w:t>
            </w:r>
          </w:p>
        </w:tc>
        <w:tc>
          <w:tcPr>
            <w:tcW w:w="4457" w:type="dxa"/>
            <w:tcBorders>
              <w:top w:val="single" w:sz="2" w:space="0" w:color="auto"/>
              <w:left w:val="single" w:sz="2" w:space="0" w:color="auto"/>
              <w:bottom w:val="single" w:sz="2" w:space="0" w:color="auto"/>
              <w:right w:val="single" w:sz="2" w:space="0" w:color="auto"/>
            </w:tcBorders>
          </w:tcPr>
          <w:p w14:paraId="5E80A19F" w14:textId="77777777" w:rsidR="00FF5BA6" w:rsidRPr="004E5748" w:rsidRDefault="00FF5BA6" w:rsidP="00FF0B3F">
            <w:pPr>
              <w:pStyle w:val="NormalLeft"/>
              <w:rPr>
                <w:lang w:val="en-GB"/>
              </w:rPr>
            </w:pPr>
            <w:r w:rsidRPr="004E5748">
              <w:rPr>
                <w:lang w:val="en-GB"/>
              </w:rPr>
              <w:t>This is the total amount of basic own fund items after deductions.</w:t>
            </w:r>
          </w:p>
        </w:tc>
      </w:tr>
      <w:tr w:rsidR="00F672D2" w:rsidRPr="00846C12" w14:paraId="6F881A5D" w14:textId="77777777" w:rsidTr="006007B0">
        <w:tc>
          <w:tcPr>
            <w:tcW w:w="2507" w:type="dxa"/>
            <w:tcBorders>
              <w:top w:val="single" w:sz="2" w:space="0" w:color="auto"/>
              <w:left w:val="single" w:sz="2" w:space="0" w:color="auto"/>
              <w:bottom w:val="single" w:sz="2" w:space="0" w:color="auto"/>
              <w:right w:val="single" w:sz="2" w:space="0" w:color="auto"/>
            </w:tcBorders>
          </w:tcPr>
          <w:p w14:paraId="37050DCF" w14:textId="77777777" w:rsidR="00FF5BA6" w:rsidRPr="004E5748" w:rsidRDefault="00FF5BA6" w:rsidP="00FF0B3F">
            <w:pPr>
              <w:pStyle w:val="NormalLeft"/>
              <w:rPr>
                <w:lang w:val="en-GB"/>
              </w:rPr>
            </w:pPr>
            <w:r w:rsidRPr="004E5748">
              <w:rPr>
                <w:lang w:val="en-GB"/>
              </w:rPr>
              <w:t>R0290/C0020</w:t>
            </w:r>
          </w:p>
        </w:tc>
        <w:tc>
          <w:tcPr>
            <w:tcW w:w="2322" w:type="dxa"/>
            <w:tcBorders>
              <w:top w:val="single" w:sz="2" w:space="0" w:color="auto"/>
              <w:left w:val="single" w:sz="2" w:space="0" w:color="auto"/>
              <w:bottom w:val="single" w:sz="2" w:space="0" w:color="auto"/>
              <w:right w:val="single" w:sz="2" w:space="0" w:color="auto"/>
            </w:tcBorders>
          </w:tcPr>
          <w:p w14:paraId="57EF96EA" w14:textId="77777777" w:rsidR="00FF5BA6" w:rsidRPr="004E5748" w:rsidRDefault="00FF5BA6" w:rsidP="00FF0B3F">
            <w:pPr>
              <w:pStyle w:val="NormalLeft"/>
              <w:rPr>
                <w:lang w:val="en-GB"/>
              </w:rPr>
            </w:pPr>
            <w:r w:rsidRPr="004E5748">
              <w:rPr>
                <w:lang w:val="en-GB"/>
              </w:rPr>
              <w:t>Total basic own funds after deductions — tier 1 unrestricted</w:t>
            </w:r>
          </w:p>
        </w:tc>
        <w:tc>
          <w:tcPr>
            <w:tcW w:w="4457" w:type="dxa"/>
            <w:tcBorders>
              <w:top w:val="single" w:sz="2" w:space="0" w:color="auto"/>
              <w:left w:val="single" w:sz="2" w:space="0" w:color="auto"/>
              <w:bottom w:val="single" w:sz="2" w:space="0" w:color="auto"/>
              <w:right w:val="single" w:sz="2" w:space="0" w:color="auto"/>
            </w:tcBorders>
          </w:tcPr>
          <w:p w14:paraId="1D7D6B3F" w14:textId="77777777" w:rsidR="00FF5BA6" w:rsidRPr="004E5748" w:rsidRDefault="00FF5BA6" w:rsidP="00FF0B3F">
            <w:pPr>
              <w:pStyle w:val="NormalLeft"/>
              <w:rPr>
                <w:lang w:val="en-GB"/>
              </w:rPr>
            </w:pPr>
            <w:r w:rsidRPr="004E5748">
              <w:rPr>
                <w:lang w:val="en-GB"/>
              </w:rPr>
              <w:t>This is the amount of basic own fund items after deductions that meet the criteria for Tier 1 unrestricted items.</w:t>
            </w:r>
          </w:p>
        </w:tc>
      </w:tr>
      <w:tr w:rsidR="00F672D2" w:rsidRPr="00846C12" w14:paraId="1B0228CC" w14:textId="77777777" w:rsidTr="006007B0">
        <w:tc>
          <w:tcPr>
            <w:tcW w:w="2507" w:type="dxa"/>
            <w:tcBorders>
              <w:top w:val="single" w:sz="2" w:space="0" w:color="auto"/>
              <w:left w:val="single" w:sz="2" w:space="0" w:color="auto"/>
              <w:bottom w:val="single" w:sz="2" w:space="0" w:color="auto"/>
              <w:right w:val="single" w:sz="2" w:space="0" w:color="auto"/>
            </w:tcBorders>
          </w:tcPr>
          <w:p w14:paraId="536850C1" w14:textId="77777777" w:rsidR="00FF5BA6" w:rsidRPr="004E5748" w:rsidRDefault="00FF5BA6" w:rsidP="00FF0B3F">
            <w:pPr>
              <w:pStyle w:val="NormalLeft"/>
              <w:rPr>
                <w:lang w:val="en-GB"/>
              </w:rPr>
            </w:pPr>
            <w:r w:rsidRPr="004E5748">
              <w:rPr>
                <w:lang w:val="en-GB"/>
              </w:rPr>
              <w:t>R0290/C0030</w:t>
            </w:r>
          </w:p>
        </w:tc>
        <w:tc>
          <w:tcPr>
            <w:tcW w:w="2322" w:type="dxa"/>
            <w:tcBorders>
              <w:top w:val="single" w:sz="2" w:space="0" w:color="auto"/>
              <w:left w:val="single" w:sz="2" w:space="0" w:color="auto"/>
              <w:bottom w:val="single" w:sz="2" w:space="0" w:color="auto"/>
              <w:right w:val="single" w:sz="2" w:space="0" w:color="auto"/>
            </w:tcBorders>
          </w:tcPr>
          <w:p w14:paraId="63EED666" w14:textId="77777777" w:rsidR="00FF5BA6" w:rsidRPr="004E5748" w:rsidRDefault="00FF5BA6" w:rsidP="00FF0B3F">
            <w:pPr>
              <w:pStyle w:val="NormalLeft"/>
              <w:rPr>
                <w:lang w:val="en-GB"/>
              </w:rPr>
            </w:pPr>
            <w:r w:rsidRPr="004E5748">
              <w:rPr>
                <w:lang w:val="en-GB"/>
              </w:rPr>
              <w:t>Total basic own funds after deductions — tier 1 restricted</w:t>
            </w:r>
          </w:p>
        </w:tc>
        <w:tc>
          <w:tcPr>
            <w:tcW w:w="4457" w:type="dxa"/>
            <w:tcBorders>
              <w:top w:val="single" w:sz="2" w:space="0" w:color="auto"/>
              <w:left w:val="single" w:sz="2" w:space="0" w:color="auto"/>
              <w:bottom w:val="single" w:sz="2" w:space="0" w:color="auto"/>
              <w:right w:val="single" w:sz="2" w:space="0" w:color="auto"/>
            </w:tcBorders>
          </w:tcPr>
          <w:p w14:paraId="5CA40289" w14:textId="77777777" w:rsidR="00FF5BA6" w:rsidRPr="004E5748" w:rsidRDefault="00FF5BA6" w:rsidP="00FF0B3F">
            <w:pPr>
              <w:pStyle w:val="NormalLeft"/>
              <w:rPr>
                <w:lang w:val="en-GB"/>
              </w:rPr>
            </w:pPr>
            <w:r w:rsidRPr="004E5748">
              <w:rPr>
                <w:lang w:val="en-GB"/>
              </w:rPr>
              <w:t>This is the amount of basic own fund items after adjustments that meet the criteria for Tier 1 restricted items.</w:t>
            </w:r>
          </w:p>
        </w:tc>
      </w:tr>
      <w:tr w:rsidR="00F672D2" w:rsidRPr="00846C12" w14:paraId="763CADFF" w14:textId="77777777" w:rsidTr="006007B0">
        <w:tc>
          <w:tcPr>
            <w:tcW w:w="2507" w:type="dxa"/>
            <w:tcBorders>
              <w:top w:val="single" w:sz="2" w:space="0" w:color="auto"/>
              <w:left w:val="single" w:sz="2" w:space="0" w:color="auto"/>
              <w:bottom w:val="single" w:sz="2" w:space="0" w:color="auto"/>
              <w:right w:val="single" w:sz="2" w:space="0" w:color="auto"/>
            </w:tcBorders>
          </w:tcPr>
          <w:p w14:paraId="3CE3EA95" w14:textId="77777777" w:rsidR="00FF5BA6" w:rsidRPr="004E5748" w:rsidRDefault="00FF5BA6" w:rsidP="00FF0B3F">
            <w:pPr>
              <w:pStyle w:val="NormalLeft"/>
              <w:rPr>
                <w:lang w:val="en-GB"/>
              </w:rPr>
            </w:pPr>
            <w:r w:rsidRPr="004E5748">
              <w:rPr>
                <w:lang w:val="en-GB"/>
              </w:rPr>
              <w:t>R0290/C0040</w:t>
            </w:r>
          </w:p>
        </w:tc>
        <w:tc>
          <w:tcPr>
            <w:tcW w:w="2322" w:type="dxa"/>
            <w:tcBorders>
              <w:top w:val="single" w:sz="2" w:space="0" w:color="auto"/>
              <w:left w:val="single" w:sz="2" w:space="0" w:color="auto"/>
              <w:bottom w:val="single" w:sz="2" w:space="0" w:color="auto"/>
              <w:right w:val="single" w:sz="2" w:space="0" w:color="auto"/>
            </w:tcBorders>
          </w:tcPr>
          <w:p w14:paraId="0EAB331E" w14:textId="77777777" w:rsidR="00FF5BA6" w:rsidRPr="004E5748" w:rsidRDefault="00FF5BA6" w:rsidP="00FF0B3F">
            <w:pPr>
              <w:pStyle w:val="NormalLeft"/>
              <w:rPr>
                <w:lang w:val="en-GB"/>
              </w:rPr>
            </w:pPr>
            <w:r w:rsidRPr="004E5748">
              <w:rPr>
                <w:lang w:val="en-GB"/>
              </w:rPr>
              <w:t>Total basic own funds after deductions — tier 2</w:t>
            </w:r>
          </w:p>
        </w:tc>
        <w:tc>
          <w:tcPr>
            <w:tcW w:w="4457" w:type="dxa"/>
            <w:tcBorders>
              <w:top w:val="single" w:sz="2" w:space="0" w:color="auto"/>
              <w:left w:val="single" w:sz="2" w:space="0" w:color="auto"/>
              <w:bottom w:val="single" w:sz="2" w:space="0" w:color="auto"/>
              <w:right w:val="single" w:sz="2" w:space="0" w:color="auto"/>
            </w:tcBorders>
          </w:tcPr>
          <w:p w14:paraId="58D4C955" w14:textId="77777777" w:rsidR="00FF5BA6" w:rsidRPr="004E5748" w:rsidRDefault="00FF5BA6" w:rsidP="00FF0B3F">
            <w:pPr>
              <w:pStyle w:val="NormalLeft"/>
              <w:rPr>
                <w:lang w:val="en-GB"/>
              </w:rPr>
            </w:pPr>
            <w:r w:rsidRPr="004E5748">
              <w:rPr>
                <w:lang w:val="en-GB"/>
              </w:rPr>
              <w:t>This is the amount of basic own fund items after adjustments that meet the criteria for Tier 2.</w:t>
            </w:r>
          </w:p>
        </w:tc>
      </w:tr>
      <w:tr w:rsidR="00F672D2" w:rsidRPr="00846C12" w14:paraId="4B5091BC" w14:textId="77777777" w:rsidTr="006007B0">
        <w:tc>
          <w:tcPr>
            <w:tcW w:w="2507" w:type="dxa"/>
            <w:tcBorders>
              <w:top w:val="single" w:sz="2" w:space="0" w:color="auto"/>
              <w:left w:val="single" w:sz="2" w:space="0" w:color="auto"/>
              <w:bottom w:val="single" w:sz="2" w:space="0" w:color="auto"/>
              <w:right w:val="single" w:sz="2" w:space="0" w:color="auto"/>
            </w:tcBorders>
          </w:tcPr>
          <w:p w14:paraId="10EC13F7" w14:textId="77777777" w:rsidR="00FF5BA6" w:rsidRPr="004E5748" w:rsidRDefault="00FF5BA6" w:rsidP="00FF0B3F">
            <w:pPr>
              <w:pStyle w:val="NormalLeft"/>
              <w:rPr>
                <w:lang w:val="en-GB"/>
              </w:rPr>
            </w:pPr>
            <w:r w:rsidRPr="004E5748">
              <w:rPr>
                <w:lang w:val="en-GB"/>
              </w:rPr>
              <w:t>R0290/C0050</w:t>
            </w:r>
          </w:p>
        </w:tc>
        <w:tc>
          <w:tcPr>
            <w:tcW w:w="2322" w:type="dxa"/>
            <w:tcBorders>
              <w:top w:val="single" w:sz="2" w:space="0" w:color="auto"/>
              <w:left w:val="single" w:sz="2" w:space="0" w:color="auto"/>
              <w:bottom w:val="single" w:sz="2" w:space="0" w:color="auto"/>
              <w:right w:val="single" w:sz="2" w:space="0" w:color="auto"/>
            </w:tcBorders>
          </w:tcPr>
          <w:p w14:paraId="4BC695D0" w14:textId="77777777" w:rsidR="00FF5BA6" w:rsidRPr="004E5748" w:rsidRDefault="00FF5BA6" w:rsidP="00FF0B3F">
            <w:pPr>
              <w:pStyle w:val="NormalLeft"/>
              <w:rPr>
                <w:lang w:val="en-GB"/>
              </w:rPr>
            </w:pPr>
            <w:r w:rsidRPr="004E5748">
              <w:rPr>
                <w:lang w:val="en-GB"/>
              </w:rPr>
              <w:t>Total basic own funds after deductions — tier 3</w:t>
            </w:r>
          </w:p>
        </w:tc>
        <w:tc>
          <w:tcPr>
            <w:tcW w:w="4457" w:type="dxa"/>
            <w:tcBorders>
              <w:top w:val="single" w:sz="2" w:space="0" w:color="auto"/>
              <w:left w:val="single" w:sz="2" w:space="0" w:color="auto"/>
              <w:bottom w:val="single" w:sz="2" w:space="0" w:color="auto"/>
              <w:right w:val="single" w:sz="2" w:space="0" w:color="auto"/>
            </w:tcBorders>
          </w:tcPr>
          <w:p w14:paraId="1C6E376A" w14:textId="77777777" w:rsidR="00FF5BA6" w:rsidRPr="004E5748" w:rsidRDefault="00FF5BA6" w:rsidP="00FF0B3F">
            <w:pPr>
              <w:pStyle w:val="NormalLeft"/>
              <w:rPr>
                <w:lang w:val="en-GB"/>
              </w:rPr>
            </w:pPr>
            <w:r w:rsidRPr="004E5748">
              <w:rPr>
                <w:lang w:val="en-GB"/>
              </w:rPr>
              <w:t>This is the amount of basic own fund items after adjustments that meet the criteria for Tier 3.</w:t>
            </w:r>
          </w:p>
        </w:tc>
      </w:tr>
      <w:tr w:rsidR="00BA639B" w:rsidRPr="004E5748" w14:paraId="073B59FF" w14:textId="77777777" w:rsidTr="00355C14">
        <w:tc>
          <w:tcPr>
            <w:tcW w:w="9286" w:type="dxa"/>
            <w:gridSpan w:val="3"/>
            <w:tcBorders>
              <w:top w:val="single" w:sz="2" w:space="0" w:color="auto"/>
              <w:left w:val="single" w:sz="2" w:space="0" w:color="auto"/>
              <w:bottom w:val="single" w:sz="2" w:space="0" w:color="auto"/>
              <w:right w:val="single" w:sz="2" w:space="0" w:color="auto"/>
            </w:tcBorders>
          </w:tcPr>
          <w:p w14:paraId="30B412A0" w14:textId="2289F5B0" w:rsidR="00BA639B" w:rsidRPr="004E5748" w:rsidRDefault="00BA639B" w:rsidP="00FF0B3F">
            <w:pPr>
              <w:pStyle w:val="NormalCentered"/>
              <w:rPr>
                <w:lang w:val="en-GB"/>
              </w:rPr>
            </w:pPr>
            <w:r w:rsidRPr="004E5748">
              <w:rPr>
                <w:i/>
                <w:iCs/>
                <w:lang w:val="en-GB"/>
              </w:rPr>
              <w:t>Ancillary own funds</w:t>
            </w:r>
          </w:p>
        </w:tc>
      </w:tr>
      <w:tr w:rsidR="00F672D2" w:rsidRPr="00846C12" w14:paraId="6DADCFDE" w14:textId="77777777" w:rsidTr="006007B0">
        <w:tc>
          <w:tcPr>
            <w:tcW w:w="2507" w:type="dxa"/>
            <w:tcBorders>
              <w:top w:val="single" w:sz="2" w:space="0" w:color="auto"/>
              <w:left w:val="single" w:sz="2" w:space="0" w:color="auto"/>
              <w:bottom w:val="single" w:sz="2" w:space="0" w:color="auto"/>
              <w:right w:val="single" w:sz="2" w:space="0" w:color="auto"/>
            </w:tcBorders>
          </w:tcPr>
          <w:p w14:paraId="0AF84543" w14:textId="77777777" w:rsidR="00FF5BA6" w:rsidRPr="004E5748" w:rsidRDefault="00FF5BA6" w:rsidP="00FF0B3F">
            <w:pPr>
              <w:pStyle w:val="NormalLeft"/>
              <w:rPr>
                <w:lang w:val="en-GB"/>
              </w:rPr>
            </w:pPr>
            <w:r w:rsidRPr="004E5748">
              <w:rPr>
                <w:lang w:val="en-GB"/>
              </w:rPr>
              <w:t>R0300/C0010</w:t>
            </w:r>
          </w:p>
        </w:tc>
        <w:tc>
          <w:tcPr>
            <w:tcW w:w="2322" w:type="dxa"/>
            <w:tcBorders>
              <w:top w:val="single" w:sz="2" w:space="0" w:color="auto"/>
              <w:left w:val="single" w:sz="2" w:space="0" w:color="auto"/>
              <w:bottom w:val="single" w:sz="2" w:space="0" w:color="auto"/>
              <w:right w:val="single" w:sz="2" w:space="0" w:color="auto"/>
            </w:tcBorders>
          </w:tcPr>
          <w:p w14:paraId="7185C299" w14:textId="77777777" w:rsidR="00FF5BA6" w:rsidRPr="004E5748" w:rsidRDefault="00FF5BA6" w:rsidP="00FF0B3F">
            <w:pPr>
              <w:pStyle w:val="NormalLeft"/>
              <w:rPr>
                <w:lang w:val="en-GB"/>
              </w:rPr>
            </w:pPr>
            <w:r w:rsidRPr="004E5748">
              <w:rPr>
                <w:lang w:val="en-GB"/>
              </w:rPr>
              <w:t>Unpaid and uncalled ordinary share capital callable on demand — total</w:t>
            </w:r>
          </w:p>
        </w:tc>
        <w:tc>
          <w:tcPr>
            <w:tcW w:w="4457" w:type="dxa"/>
            <w:tcBorders>
              <w:top w:val="single" w:sz="2" w:space="0" w:color="auto"/>
              <w:left w:val="single" w:sz="2" w:space="0" w:color="auto"/>
              <w:bottom w:val="single" w:sz="2" w:space="0" w:color="auto"/>
              <w:right w:val="single" w:sz="2" w:space="0" w:color="auto"/>
            </w:tcBorders>
          </w:tcPr>
          <w:p w14:paraId="33876EAE" w14:textId="77777777" w:rsidR="00FF5BA6" w:rsidRPr="004E5748" w:rsidRDefault="00FF5BA6" w:rsidP="00FF0B3F">
            <w:pPr>
              <w:pStyle w:val="NormalLeft"/>
              <w:rPr>
                <w:lang w:val="en-GB"/>
              </w:rPr>
            </w:pPr>
            <w:r w:rsidRPr="004E5748">
              <w:rPr>
                <w:lang w:val="en-GB"/>
              </w:rPr>
              <w:t>This is the total amount of issued ordinary share capital that has not been called up or paid up but that is callable on demand.</w:t>
            </w:r>
          </w:p>
        </w:tc>
      </w:tr>
      <w:tr w:rsidR="00F672D2" w:rsidRPr="00846C12" w14:paraId="7D7A5CA0" w14:textId="77777777" w:rsidTr="006007B0">
        <w:tc>
          <w:tcPr>
            <w:tcW w:w="2507" w:type="dxa"/>
            <w:tcBorders>
              <w:top w:val="single" w:sz="2" w:space="0" w:color="auto"/>
              <w:left w:val="single" w:sz="2" w:space="0" w:color="auto"/>
              <w:bottom w:val="single" w:sz="2" w:space="0" w:color="auto"/>
              <w:right w:val="single" w:sz="2" w:space="0" w:color="auto"/>
            </w:tcBorders>
          </w:tcPr>
          <w:p w14:paraId="400C5C81" w14:textId="77777777" w:rsidR="00FF5BA6" w:rsidRPr="004E5748" w:rsidRDefault="00FF5BA6" w:rsidP="00FF0B3F">
            <w:pPr>
              <w:pStyle w:val="NormalLeft"/>
              <w:rPr>
                <w:lang w:val="en-GB"/>
              </w:rPr>
            </w:pPr>
            <w:r w:rsidRPr="004E5748">
              <w:rPr>
                <w:lang w:val="en-GB"/>
              </w:rPr>
              <w:t>R0300/C0040</w:t>
            </w:r>
          </w:p>
        </w:tc>
        <w:tc>
          <w:tcPr>
            <w:tcW w:w="2322" w:type="dxa"/>
            <w:tcBorders>
              <w:top w:val="single" w:sz="2" w:space="0" w:color="auto"/>
              <w:left w:val="single" w:sz="2" w:space="0" w:color="auto"/>
              <w:bottom w:val="single" w:sz="2" w:space="0" w:color="auto"/>
              <w:right w:val="single" w:sz="2" w:space="0" w:color="auto"/>
            </w:tcBorders>
          </w:tcPr>
          <w:p w14:paraId="35458739" w14:textId="77777777" w:rsidR="00FF5BA6" w:rsidRPr="004E5748" w:rsidRDefault="00FF5BA6" w:rsidP="00FF0B3F">
            <w:pPr>
              <w:pStyle w:val="NormalLeft"/>
              <w:rPr>
                <w:lang w:val="en-GB"/>
              </w:rPr>
            </w:pPr>
            <w:r w:rsidRPr="004E5748">
              <w:rPr>
                <w:lang w:val="en-GB"/>
              </w:rPr>
              <w:t>Unpaid and uncalled ordinary share capital callable on demand — tier 2</w:t>
            </w:r>
          </w:p>
        </w:tc>
        <w:tc>
          <w:tcPr>
            <w:tcW w:w="4457" w:type="dxa"/>
            <w:tcBorders>
              <w:top w:val="single" w:sz="2" w:space="0" w:color="auto"/>
              <w:left w:val="single" w:sz="2" w:space="0" w:color="auto"/>
              <w:bottom w:val="single" w:sz="2" w:space="0" w:color="auto"/>
              <w:right w:val="single" w:sz="2" w:space="0" w:color="auto"/>
            </w:tcBorders>
          </w:tcPr>
          <w:p w14:paraId="47615EB0" w14:textId="77777777" w:rsidR="00FF5BA6" w:rsidRPr="004E5748" w:rsidRDefault="00FF5BA6" w:rsidP="00FF0B3F">
            <w:pPr>
              <w:pStyle w:val="NormalLeft"/>
              <w:rPr>
                <w:lang w:val="en-GB"/>
              </w:rPr>
            </w:pPr>
            <w:r w:rsidRPr="004E5748">
              <w:rPr>
                <w:lang w:val="en-GB"/>
              </w:rPr>
              <w:t>This is the amount of issued ordinary share capital that has not been called up or paid up but that is callable on demand that meets the criteria for Tier 2.</w:t>
            </w:r>
          </w:p>
        </w:tc>
      </w:tr>
      <w:tr w:rsidR="00F672D2" w:rsidRPr="00846C12" w14:paraId="3BC23BD1" w14:textId="77777777" w:rsidTr="006007B0">
        <w:tc>
          <w:tcPr>
            <w:tcW w:w="2507" w:type="dxa"/>
            <w:tcBorders>
              <w:top w:val="single" w:sz="2" w:space="0" w:color="auto"/>
              <w:left w:val="single" w:sz="2" w:space="0" w:color="auto"/>
              <w:bottom w:val="single" w:sz="2" w:space="0" w:color="auto"/>
              <w:right w:val="single" w:sz="2" w:space="0" w:color="auto"/>
            </w:tcBorders>
          </w:tcPr>
          <w:p w14:paraId="5A406C65" w14:textId="77777777" w:rsidR="00FF5BA6" w:rsidRPr="004E5748" w:rsidRDefault="00FF5BA6" w:rsidP="00FF0B3F">
            <w:pPr>
              <w:pStyle w:val="NormalLeft"/>
              <w:rPr>
                <w:lang w:val="en-GB"/>
              </w:rPr>
            </w:pPr>
            <w:r w:rsidRPr="004E5748">
              <w:rPr>
                <w:lang w:val="en-GB"/>
              </w:rPr>
              <w:t>R0310/C0010</w:t>
            </w:r>
          </w:p>
        </w:tc>
        <w:tc>
          <w:tcPr>
            <w:tcW w:w="2322" w:type="dxa"/>
            <w:tcBorders>
              <w:top w:val="single" w:sz="2" w:space="0" w:color="auto"/>
              <w:left w:val="single" w:sz="2" w:space="0" w:color="auto"/>
              <w:bottom w:val="single" w:sz="2" w:space="0" w:color="auto"/>
              <w:right w:val="single" w:sz="2" w:space="0" w:color="auto"/>
            </w:tcBorders>
          </w:tcPr>
          <w:p w14:paraId="748B4BB6" w14:textId="77777777" w:rsidR="00FF5BA6" w:rsidRPr="004E5748" w:rsidRDefault="00FF5BA6" w:rsidP="00FF0B3F">
            <w:pPr>
              <w:pStyle w:val="NormalLeft"/>
              <w:rPr>
                <w:lang w:val="en-GB"/>
              </w:rPr>
            </w:pPr>
            <w:r w:rsidRPr="004E5748">
              <w:rPr>
                <w:lang w:val="en-GB"/>
              </w:rPr>
              <w:t xml:space="preserve">Unpaid and uncalled initial funds, members' contributions or the </w:t>
            </w:r>
            <w:r w:rsidRPr="004E5748">
              <w:rPr>
                <w:lang w:val="en-GB"/>
              </w:rPr>
              <w:lastRenderedPageBreak/>
              <w:t>equivalent basic own fund item for mutual and mutual — type undertakings, callable on demand–total</w:t>
            </w:r>
          </w:p>
        </w:tc>
        <w:tc>
          <w:tcPr>
            <w:tcW w:w="4457" w:type="dxa"/>
            <w:tcBorders>
              <w:top w:val="single" w:sz="2" w:space="0" w:color="auto"/>
              <w:left w:val="single" w:sz="2" w:space="0" w:color="auto"/>
              <w:bottom w:val="single" w:sz="2" w:space="0" w:color="auto"/>
              <w:right w:val="single" w:sz="2" w:space="0" w:color="auto"/>
            </w:tcBorders>
          </w:tcPr>
          <w:p w14:paraId="1EE469F9" w14:textId="77777777" w:rsidR="00FF5BA6" w:rsidRPr="004E5748" w:rsidRDefault="00FF5BA6" w:rsidP="00FF0B3F">
            <w:pPr>
              <w:pStyle w:val="NormalLeft"/>
              <w:rPr>
                <w:lang w:val="en-GB"/>
              </w:rPr>
            </w:pPr>
            <w:r w:rsidRPr="004E5748">
              <w:rPr>
                <w:lang w:val="en-GB"/>
              </w:rPr>
              <w:lastRenderedPageBreak/>
              <w:t xml:space="preserve">This is the total amount of initial funds, members' contributions or the equivalent basic own fund item for mutual and mutual–type undertakings that has not been </w:t>
            </w:r>
            <w:r w:rsidRPr="004E5748">
              <w:rPr>
                <w:lang w:val="en-GB"/>
              </w:rPr>
              <w:lastRenderedPageBreak/>
              <w:t>called up or paid up but that is callable on demand.</w:t>
            </w:r>
          </w:p>
        </w:tc>
      </w:tr>
      <w:tr w:rsidR="00F672D2" w:rsidRPr="00846C12" w14:paraId="0C03E3CF" w14:textId="77777777" w:rsidTr="006007B0">
        <w:tc>
          <w:tcPr>
            <w:tcW w:w="2507" w:type="dxa"/>
            <w:tcBorders>
              <w:top w:val="single" w:sz="2" w:space="0" w:color="auto"/>
              <w:left w:val="single" w:sz="2" w:space="0" w:color="auto"/>
              <w:bottom w:val="single" w:sz="2" w:space="0" w:color="auto"/>
              <w:right w:val="single" w:sz="2" w:space="0" w:color="auto"/>
            </w:tcBorders>
          </w:tcPr>
          <w:p w14:paraId="257D89E8" w14:textId="77777777" w:rsidR="00FF5BA6" w:rsidRPr="004E5748" w:rsidRDefault="00FF5BA6" w:rsidP="00FF0B3F">
            <w:pPr>
              <w:pStyle w:val="NormalLeft"/>
              <w:rPr>
                <w:lang w:val="en-GB"/>
              </w:rPr>
            </w:pPr>
            <w:r w:rsidRPr="004E5748">
              <w:rPr>
                <w:lang w:val="en-GB"/>
              </w:rPr>
              <w:lastRenderedPageBreak/>
              <w:t>R0310/C0040</w:t>
            </w:r>
          </w:p>
        </w:tc>
        <w:tc>
          <w:tcPr>
            <w:tcW w:w="2322" w:type="dxa"/>
            <w:tcBorders>
              <w:top w:val="single" w:sz="2" w:space="0" w:color="auto"/>
              <w:left w:val="single" w:sz="2" w:space="0" w:color="auto"/>
              <w:bottom w:val="single" w:sz="2" w:space="0" w:color="auto"/>
              <w:right w:val="single" w:sz="2" w:space="0" w:color="auto"/>
            </w:tcBorders>
          </w:tcPr>
          <w:p w14:paraId="5C205FF9" w14:textId="77777777" w:rsidR="00FF5BA6" w:rsidRPr="004E5748" w:rsidRDefault="00FF5BA6" w:rsidP="00FF0B3F">
            <w:pPr>
              <w:pStyle w:val="NormalLeft"/>
              <w:rPr>
                <w:lang w:val="en-GB"/>
              </w:rPr>
            </w:pPr>
            <w:r w:rsidRPr="004E5748">
              <w:rPr>
                <w:lang w:val="en-GB"/>
              </w:rPr>
              <w:t>Unpaid and uncalled initial funds, members' contributions or the equivalent basic own fund item for mutual and mutual–type undertakings, callable on demand — tier 2</w:t>
            </w:r>
          </w:p>
        </w:tc>
        <w:tc>
          <w:tcPr>
            <w:tcW w:w="4457" w:type="dxa"/>
            <w:tcBorders>
              <w:top w:val="single" w:sz="2" w:space="0" w:color="auto"/>
              <w:left w:val="single" w:sz="2" w:space="0" w:color="auto"/>
              <w:bottom w:val="single" w:sz="2" w:space="0" w:color="auto"/>
              <w:right w:val="single" w:sz="2" w:space="0" w:color="auto"/>
            </w:tcBorders>
          </w:tcPr>
          <w:p w14:paraId="610EB35D" w14:textId="77777777" w:rsidR="00FF5BA6" w:rsidRPr="004E5748" w:rsidRDefault="00FF5BA6" w:rsidP="00FF0B3F">
            <w:pPr>
              <w:pStyle w:val="NormalLeft"/>
              <w:rPr>
                <w:lang w:val="en-GB"/>
              </w:rPr>
            </w:pPr>
            <w:r w:rsidRPr="004E5748">
              <w:rPr>
                <w:lang w:val="en-GB"/>
              </w:rPr>
              <w:t>This is the amount of initial funds, members' contributions or the equivalent basic own fund item for mutual and mutual–type undertakings that has not been called up or paid up but that is callable on demand that meets the criteria for Tier 2.</w:t>
            </w:r>
          </w:p>
        </w:tc>
      </w:tr>
      <w:tr w:rsidR="00F672D2" w:rsidRPr="00846C12" w14:paraId="7D395FC8" w14:textId="77777777" w:rsidTr="006007B0">
        <w:tc>
          <w:tcPr>
            <w:tcW w:w="2507" w:type="dxa"/>
            <w:tcBorders>
              <w:top w:val="single" w:sz="2" w:space="0" w:color="auto"/>
              <w:left w:val="single" w:sz="2" w:space="0" w:color="auto"/>
              <w:bottom w:val="single" w:sz="2" w:space="0" w:color="auto"/>
              <w:right w:val="single" w:sz="2" w:space="0" w:color="auto"/>
            </w:tcBorders>
          </w:tcPr>
          <w:p w14:paraId="0C473AB1" w14:textId="77777777" w:rsidR="00FF5BA6" w:rsidRPr="004E5748" w:rsidRDefault="00FF5BA6" w:rsidP="00FF0B3F">
            <w:pPr>
              <w:pStyle w:val="NormalLeft"/>
              <w:rPr>
                <w:lang w:val="en-GB"/>
              </w:rPr>
            </w:pPr>
            <w:r w:rsidRPr="004E5748">
              <w:rPr>
                <w:lang w:val="en-GB"/>
              </w:rPr>
              <w:t>R0320/C0010</w:t>
            </w:r>
          </w:p>
        </w:tc>
        <w:tc>
          <w:tcPr>
            <w:tcW w:w="2322" w:type="dxa"/>
            <w:tcBorders>
              <w:top w:val="single" w:sz="2" w:space="0" w:color="auto"/>
              <w:left w:val="single" w:sz="2" w:space="0" w:color="auto"/>
              <w:bottom w:val="single" w:sz="2" w:space="0" w:color="auto"/>
              <w:right w:val="single" w:sz="2" w:space="0" w:color="auto"/>
            </w:tcBorders>
          </w:tcPr>
          <w:p w14:paraId="23A35E83" w14:textId="77777777" w:rsidR="00FF5BA6" w:rsidRPr="004E5748" w:rsidRDefault="00FF5BA6" w:rsidP="00FF0B3F">
            <w:pPr>
              <w:pStyle w:val="NormalLeft"/>
              <w:rPr>
                <w:lang w:val="en-GB"/>
              </w:rPr>
            </w:pPr>
            <w:r w:rsidRPr="004E5748">
              <w:rPr>
                <w:lang w:val="en-GB"/>
              </w:rPr>
              <w:t>Unpaid and uncalled preference shares callable on demand — total</w:t>
            </w:r>
          </w:p>
        </w:tc>
        <w:tc>
          <w:tcPr>
            <w:tcW w:w="4457" w:type="dxa"/>
            <w:tcBorders>
              <w:top w:val="single" w:sz="2" w:space="0" w:color="auto"/>
              <w:left w:val="single" w:sz="2" w:space="0" w:color="auto"/>
              <w:bottom w:val="single" w:sz="2" w:space="0" w:color="auto"/>
              <w:right w:val="single" w:sz="2" w:space="0" w:color="auto"/>
            </w:tcBorders>
          </w:tcPr>
          <w:p w14:paraId="4D6D82A2" w14:textId="77777777" w:rsidR="00FF5BA6" w:rsidRPr="004E5748" w:rsidRDefault="00FF5BA6" w:rsidP="00FF0B3F">
            <w:pPr>
              <w:pStyle w:val="NormalLeft"/>
              <w:rPr>
                <w:lang w:val="en-GB"/>
              </w:rPr>
            </w:pPr>
            <w:r w:rsidRPr="004E5748">
              <w:rPr>
                <w:lang w:val="en-GB"/>
              </w:rPr>
              <w:t>This is the total amount of preference shares that have not been called up or paid up but that are callable on demand.</w:t>
            </w:r>
          </w:p>
        </w:tc>
      </w:tr>
      <w:tr w:rsidR="00F672D2" w:rsidRPr="00846C12" w14:paraId="558A9913" w14:textId="77777777" w:rsidTr="006007B0">
        <w:tc>
          <w:tcPr>
            <w:tcW w:w="2507" w:type="dxa"/>
            <w:tcBorders>
              <w:top w:val="single" w:sz="2" w:space="0" w:color="auto"/>
              <w:left w:val="single" w:sz="2" w:space="0" w:color="auto"/>
              <w:bottom w:val="single" w:sz="2" w:space="0" w:color="auto"/>
              <w:right w:val="single" w:sz="2" w:space="0" w:color="auto"/>
            </w:tcBorders>
          </w:tcPr>
          <w:p w14:paraId="1D1C812E" w14:textId="77777777" w:rsidR="00FF5BA6" w:rsidRPr="004E5748" w:rsidRDefault="00FF5BA6" w:rsidP="00FF0B3F">
            <w:pPr>
              <w:pStyle w:val="NormalLeft"/>
              <w:rPr>
                <w:lang w:val="en-GB"/>
              </w:rPr>
            </w:pPr>
            <w:r w:rsidRPr="004E5748">
              <w:rPr>
                <w:lang w:val="en-GB"/>
              </w:rPr>
              <w:t>R0320/C0040</w:t>
            </w:r>
          </w:p>
        </w:tc>
        <w:tc>
          <w:tcPr>
            <w:tcW w:w="2322" w:type="dxa"/>
            <w:tcBorders>
              <w:top w:val="single" w:sz="2" w:space="0" w:color="auto"/>
              <w:left w:val="single" w:sz="2" w:space="0" w:color="auto"/>
              <w:bottom w:val="single" w:sz="2" w:space="0" w:color="auto"/>
              <w:right w:val="single" w:sz="2" w:space="0" w:color="auto"/>
            </w:tcBorders>
          </w:tcPr>
          <w:p w14:paraId="69948F8F" w14:textId="77777777" w:rsidR="00FF5BA6" w:rsidRPr="004E5748" w:rsidRDefault="00FF5BA6" w:rsidP="00FF0B3F">
            <w:pPr>
              <w:pStyle w:val="NormalLeft"/>
              <w:rPr>
                <w:lang w:val="en-GB"/>
              </w:rPr>
            </w:pPr>
            <w:r w:rsidRPr="004E5748">
              <w:rPr>
                <w:lang w:val="en-GB"/>
              </w:rPr>
              <w:t>Unpaid and uncalled preference shares callable on demand — tier 2</w:t>
            </w:r>
          </w:p>
        </w:tc>
        <w:tc>
          <w:tcPr>
            <w:tcW w:w="4457" w:type="dxa"/>
            <w:tcBorders>
              <w:top w:val="single" w:sz="2" w:space="0" w:color="auto"/>
              <w:left w:val="single" w:sz="2" w:space="0" w:color="auto"/>
              <w:bottom w:val="single" w:sz="2" w:space="0" w:color="auto"/>
              <w:right w:val="single" w:sz="2" w:space="0" w:color="auto"/>
            </w:tcBorders>
          </w:tcPr>
          <w:p w14:paraId="03545697" w14:textId="77777777" w:rsidR="00FF5BA6" w:rsidRPr="004E5748" w:rsidRDefault="00FF5BA6" w:rsidP="00FF0B3F">
            <w:pPr>
              <w:pStyle w:val="NormalLeft"/>
              <w:rPr>
                <w:lang w:val="en-GB"/>
              </w:rPr>
            </w:pPr>
            <w:r w:rsidRPr="004E5748">
              <w:rPr>
                <w:lang w:val="en-GB"/>
              </w:rPr>
              <w:t>This is the amount of preference shares that have not been called up or paid up but that are callable on demand that meet the criteria for Tier 2.</w:t>
            </w:r>
          </w:p>
        </w:tc>
      </w:tr>
      <w:tr w:rsidR="00F672D2" w:rsidRPr="00846C12" w14:paraId="3772ACBD" w14:textId="77777777" w:rsidTr="006007B0">
        <w:tc>
          <w:tcPr>
            <w:tcW w:w="2507" w:type="dxa"/>
            <w:tcBorders>
              <w:top w:val="single" w:sz="2" w:space="0" w:color="auto"/>
              <w:left w:val="single" w:sz="2" w:space="0" w:color="auto"/>
              <w:bottom w:val="single" w:sz="2" w:space="0" w:color="auto"/>
              <w:right w:val="single" w:sz="2" w:space="0" w:color="auto"/>
            </w:tcBorders>
          </w:tcPr>
          <w:p w14:paraId="411F4CEA" w14:textId="77777777" w:rsidR="00FF5BA6" w:rsidRPr="004E5748" w:rsidRDefault="00FF5BA6" w:rsidP="00FF0B3F">
            <w:pPr>
              <w:pStyle w:val="NormalLeft"/>
              <w:rPr>
                <w:lang w:val="en-GB"/>
              </w:rPr>
            </w:pPr>
            <w:r w:rsidRPr="004E5748">
              <w:rPr>
                <w:lang w:val="en-GB"/>
              </w:rPr>
              <w:t>R0320/C0050</w:t>
            </w:r>
          </w:p>
        </w:tc>
        <w:tc>
          <w:tcPr>
            <w:tcW w:w="2322" w:type="dxa"/>
            <w:tcBorders>
              <w:top w:val="single" w:sz="2" w:space="0" w:color="auto"/>
              <w:left w:val="single" w:sz="2" w:space="0" w:color="auto"/>
              <w:bottom w:val="single" w:sz="2" w:space="0" w:color="auto"/>
              <w:right w:val="single" w:sz="2" w:space="0" w:color="auto"/>
            </w:tcBorders>
          </w:tcPr>
          <w:p w14:paraId="68D683C6" w14:textId="77777777" w:rsidR="00FF5BA6" w:rsidRPr="004E5748" w:rsidRDefault="00FF5BA6" w:rsidP="00FF0B3F">
            <w:pPr>
              <w:pStyle w:val="NormalLeft"/>
              <w:rPr>
                <w:lang w:val="en-GB"/>
              </w:rPr>
            </w:pPr>
            <w:r w:rsidRPr="004E5748">
              <w:rPr>
                <w:lang w:val="en-GB"/>
              </w:rPr>
              <w:t>Unpaid and uncalled preference shares callable on demand — tier 3</w:t>
            </w:r>
          </w:p>
        </w:tc>
        <w:tc>
          <w:tcPr>
            <w:tcW w:w="4457" w:type="dxa"/>
            <w:tcBorders>
              <w:top w:val="single" w:sz="2" w:space="0" w:color="auto"/>
              <w:left w:val="single" w:sz="2" w:space="0" w:color="auto"/>
              <w:bottom w:val="single" w:sz="2" w:space="0" w:color="auto"/>
              <w:right w:val="single" w:sz="2" w:space="0" w:color="auto"/>
            </w:tcBorders>
          </w:tcPr>
          <w:p w14:paraId="088A29CF" w14:textId="77777777" w:rsidR="00FF5BA6" w:rsidRPr="004E5748" w:rsidRDefault="00FF5BA6" w:rsidP="00FF0B3F">
            <w:pPr>
              <w:pStyle w:val="NormalLeft"/>
              <w:rPr>
                <w:lang w:val="en-GB"/>
              </w:rPr>
            </w:pPr>
            <w:r w:rsidRPr="004E5748">
              <w:rPr>
                <w:lang w:val="en-GB"/>
              </w:rPr>
              <w:t>This is the amount of preference shares that have not been called up or paid up but that are callable on demand that meet the criteria for Tier 3</w:t>
            </w:r>
          </w:p>
        </w:tc>
      </w:tr>
      <w:tr w:rsidR="00F672D2" w:rsidRPr="00846C12" w14:paraId="7AC0BD1A" w14:textId="77777777" w:rsidTr="006007B0">
        <w:tc>
          <w:tcPr>
            <w:tcW w:w="2507" w:type="dxa"/>
            <w:tcBorders>
              <w:top w:val="single" w:sz="2" w:space="0" w:color="auto"/>
              <w:left w:val="single" w:sz="2" w:space="0" w:color="auto"/>
              <w:bottom w:val="single" w:sz="2" w:space="0" w:color="auto"/>
              <w:right w:val="single" w:sz="2" w:space="0" w:color="auto"/>
            </w:tcBorders>
          </w:tcPr>
          <w:p w14:paraId="45598D86" w14:textId="77777777" w:rsidR="00FF5BA6" w:rsidRPr="004E5748" w:rsidRDefault="00FF5BA6" w:rsidP="00FF0B3F">
            <w:pPr>
              <w:pStyle w:val="NormalLeft"/>
              <w:rPr>
                <w:lang w:val="en-GB"/>
              </w:rPr>
            </w:pPr>
            <w:r w:rsidRPr="004E5748">
              <w:rPr>
                <w:lang w:val="en-GB"/>
              </w:rPr>
              <w:t>R0330/C0010</w:t>
            </w:r>
          </w:p>
        </w:tc>
        <w:tc>
          <w:tcPr>
            <w:tcW w:w="2322" w:type="dxa"/>
            <w:tcBorders>
              <w:top w:val="single" w:sz="2" w:space="0" w:color="auto"/>
              <w:left w:val="single" w:sz="2" w:space="0" w:color="auto"/>
              <w:bottom w:val="single" w:sz="2" w:space="0" w:color="auto"/>
              <w:right w:val="single" w:sz="2" w:space="0" w:color="auto"/>
            </w:tcBorders>
          </w:tcPr>
          <w:p w14:paraId="179736BB" w14:textId="77777777" w:rsidR="00FF5BA6" w:rsidRPr="004E5748" w:rsidRDefault="00FF5BA6" w:rsidP="00FF0B3F">
            <w:pPr>
              <w:pStyle w:val="NormalLeft"/>
              <w:rPr>
                <w:lang w:val="en-GB"/>
              </w:rPr>
            </w:pPr>
            <w:r w:rsidRPr="004E5748">
              <w:rPr>
                <w:lang w:val="en-GB"/>
              </w:rPr>
              <w:t>A legally binding commitment to subscribe and pay for subordinated liabilities on demand — total</w:t>
            </w:r>
          </w:p>
        </w:tc>
        <w:tc>
          <w:tcPr>
            <w:tcW w:w="4457" w:type="dxa"/>
            <w:tcBorders>
              <w:top w:val="single" w:sz="2" w:space="0" w:color="auto"/>
              <w:left w:val="single" w:sz="2" w:space="0" w:color="auto"/>
              <w:bottom w:val="single" w:sz="2" w:space="0" w:color="auto"/>
              <w:right w:val="single" w:sz="2" w:space="0" w:color="auto"/>
            </w:tcBorders>
          </w:tcPr>
          <w:p w14:paraId="1F1B70BD" w14:textId="77777777" w:rsidR="00FF5BA6" w:rsidRPr="004E5748" w:rsidRDefault="00FF5BA6" w:rsidP="00FF0B3F">
            <w:pPr>
              <w:pStyle w:val="NormalLeft"/>
              <w:rPr>
                <w:lang w:val="en-GB"/>
              </w:rPr>
            </w:pPr>
            <w:r w:rsidRPr="004E5748">
              <w:rPr>
                <w:lang w:val="en-GB"/>
              </w:rPr>
              <w:t>This is the total amount of legally binding commitments to subscribe and pay for subordinated liabilities on demand.</w:t>
            </w:r>
          </w:p>
        </w:tc>
      </w:tr>
      <w:tr w:rsidR="00F672D2" w:rsidRPr="00846C12" w14:paraId="5585BD7A" w14:textId="77777777" w:rsidTr="006007B0">
        <w:tc>
          <w:tcPr>
            <w:tcW w:w="2507" w:type="dxa"/>
            <w:tcBorders>
              <w:top w:val="single" w:sz="2" w:space="0" w:color="auto"/>
              <w:left w:val="single" w:sz="2" w:space="0" w:color="auto"/>
              <w:bottom w:val="single" w:sz="2" w:space="0" w:color="auto"/>
              <w:right w:val="single" w:sz="2" w:space="0" w:color="auto"/>
            </w:tcBorders>
          </w:tcPr>
          <w:p w14:paraId="4F23825C" w14:textId="77777777" w:rsidR="00FF5BA6" w:rsidRPr="004E5748" w:rsidRDefault="00FF5BA6" w:rsidP="00FF0B3F">
            <w:pPr>
              <w:pStyle w:val="NormalLeft"/>
              <w:rPr>
                <w:lang w:val="en-GB"/>
              </w:rPr>
            </w:pPr>
            <w:r w:rsidRPr="004E5748">
              <w:rPr>
                <w:lang w:val="en-GB"/>
              </w:rPr>
              <w:t>R0330/C0040</w:t>
            </w:r>
          </w:p>
        </w:tc>
        <w:tc>
          <w:tcPr>
            <w:tcW w:w="2322" w:type="dxa"/>
            <w:tcBorders>
              <w:top w:val="single" w:sz="2" w:space="0" w:color="auto"/>
              <w:left w:val="single" w:sz="2" w:space="0" w:color="auto"/>
              <w:bottom w:val="single" w:sz="2" w:space="0" w:color="auto"/>
              <w:right w:val="single" w:sz="2" w:space="0" w:color="auto"/>
            </w:tcBorders>
          </w:tcPr>
          <w:p w14:paraId="204CDD43" w14:textId="77777777" w:rsidR="00FF5BA6" w:rsidRPr="004E5748" w:rsidRDefault="00FF5BA6" w:rsidP="00FF0B3F">
            <w:pPr>
              <w:pStyle w:val="NormalLeft"/>
              <w:rPr>
                <w:lang w:val="en-GB"/>
              </w:rPr>
            </w:pPr>
            <w:r w:rsidRPr="004E5748">
              <w:rPr>
                <w:lang w:val="en-GB"/>
              </w:rPr>
              <w:t>A legally binding commitment to subscribe and pay for subordinated liabilities on demand — tier 2</w:t>
            </w:r>
          </w:p>
        </w:tc>
        <w:tc>
          <w:tcPr>
            <w:tcW w:w="4457" w:type="dxa"/>
            <w:tcBorders>
              <w:top w:val="single" w:sz="2" w:space="0" w:color="auto"/>
              <w:left w:val="single" w:sz="2" w:space="0" w:color="auto"/>
              <w:bottom w:val="single" w:sz="2" w:space="0" w:color="auto"/>
              <w:right w:val="single" w:sz="2" w:space="0" w:color="auto"/>
            </w:tcBorders>
          </w:tcPr>
          <w:p w14:paraId="3FD12503" w14:textId="77777777" w:rsidR="00FF5BA6" w:rsidRPr="004E5748" w:rsidRDefault="00FF5BA6" w:rsidP="00FF0B3F">
            <w:pPr>
              <w:pStyle w:val="NormalLeft"/>
              <w:rPr>
                <w:lang w:val="en-GB"/>
              </w:rPr>
            </w:pPr>
            <w:r w:rsidRPr="004E5748">
              <w:rPr>
                <w:lang w:val="en-GB"/>
              </w:rPr>
              <w:t>This is the amount of legally binding commitments to subscribe and pay for subordinated liabilities on demand that meet the criteria for Tier 2.</w:t>
            </w:r>
          </w:p>
        </w:tc>
      </w:tr>
      <w:tr w:rsidR="00F672D2" w:rsidRPr="00846C12" w14:paraId="1EEA13F1" w14:textId="77777777" w:rsidTr="006007B0">
        <w:tc>
          <w:tcPr>
            <w:tcW w:w="2507" w:type="dxa"/>
            <w:tcBorders>
              <w:top w:val="single" w:sz="2" w:space="0" w:color="auto"/>
              <w:left w:val="single" w:sz="2" w:space="0" w:color="auto"/>
              <w:bottom w:val="single" w:sz="2" w:space="0" w:color="auto"/>
              <w:right w:val="single" w:sz="2" w:space="0" w:color="auto"/>
            </w:tcBorders>
          </w:tcPr>
          <w:p w14:paraId="06C2E5EA" w14:textId="77777777" w:rsidR="00FF5BA6" w:rsidRPr="004E5748" w:rsidRDefault="00FF5BA6" w:rsidP="00FF0B3F">
            <w:pPr>
              <w:pStyle w:val="NormalLeft"/>
              <w:rPr>
                <w:lang w:val="en-GB"/>
              </w:rPr>
            </w:pPr>
            <w:r w:rsidRPr="004E5748">
              <w:rPr>
                <w:lang w:val="en-GB"/>
              </w:rPr>
              <w:t>R0330/C0050</w:t>
            </w:r>
          </w:p>
        </w:tc>
        <w:tc>
          <w:tcPr>
            <w:tcW w:w="2322" w:type="dxa"/>
            <w:tcBorders>
              <w:top w:val="single" w:sz="2" w:space="0" w:color="auto"/>
              <w:left w:val="single" w:sz="2" w:space="0" w:color="auto"/>
              <w:bottom w:val="single" w:sz="2" w:space="0" w:color="auto"/>
              <w:right w:val="single" w:sz="2" w:space="0" w:color="auto"/>
            </w:tcBorders>
          </w:tcPr>
          <w:p w14:paraId="7DFAE765" w14:textId="77777777" w:rsidR="00FF5BA6" w:rsidRPr="004E5748" w:rsidRDefault="00FF5BA6" w:rsidP="00FF0B3F">
            <w:pPr>
              <w:pStyle w:val="NormalLeft"/>
              <w:rPr>
                <w:lang w:val="en-GB"/>
              </w:rPr>
            </w:pPr>
            <w:r w:rsidRPr="004E5748">
              <w:rPr>
                <w:lang w:val="en-GB"/>
              </w:rPr>
              <w:t xml:space="preserve">A legally binding commitment to subscribe and pay for subordinated </w:t>
            </w:r>
            <w:r w:rsidRPr="004E5748">
              <w:rPr>
                <w:lang w:val="en-GB"/>
              </w:rPr>
              <w:lastRenderedPageBreak/>
              <w:t>liabilities on demand — tier 3</w:t>
            </w:r>
          </w:p>
        </w:tc>
        <w:tc>
          <w:tcPr>
            <w:tcW w:w="4457" w:type="dxa"/>
            <w:tcBorders>
              <w:top w:val="single" w:sz="2" w:space="0" w:color="auto"/>
              <w:left w:val="single" w:sz="2" w:space="0" w:color="auto"/>
              <w:bottom w:val="single" w:sz="2" w:space="0" w:color="auto"/>
              <w:right w:val="single" w:sz="2" w:space="0" w:color="auto"/>
            </w:tcBorders>
          </w:tcPr>
          <w:p w14:paraId="1D8C0009" w14:textId="77777777" w:rsidR="00FF5BA6" w:rsidRPr="004E5748" w:rsidRDefault="00FF5BA6" w:rsidP="00FF0B3F">
            <w:pPr>
              <w:pStyle w:val="NormalLeft"/>
              <w:rPr>
                <w:lang w:val="en-GB"/>
              </w:rPr>
            </w:pPr>
            <w:r w:rsidRPr="004E5748">
              <w:rPr>
                <w:lang w:val="en-GB"/>
              </w:rPr>
              <w:lastRenderedPageBreak/>
              <w:t xml:space="preserve">This is the amount of legally binding commitments to subscribe and pay for </w:t>
            </w:r>
            <w:r w:rsidRPr="004E5748">
              <w:rPr>
                <w:lang w:val="en-GB"/>
              </w:rPr>
              <w:lastRenderedPageBreak/>
              <w:t>subordinated liabilities on demand that meet the criteria for Tier 3.</w:t>
            </w:r>
          </w:p>
        </w:tc>
      </w:tr>
      <w:tr w:rsidR="00F672D2" w:rsidRPr="00846C12" w14:paraId="643A530E" w14:textId="77777777" w:rsidTr="006007B0">
        <w:tc>
          <w:tcPr>
            <w:tcW w:w="2507" w:type="dxa"/>
            <w:tcBorders>
              <w:top w:val="single" w:sz="2" w:space="0" w:color="auto"/>
              <w:left w:val="single" w:sz="2" w:space="0" w:color="auto"/>
              <w:bottom w:val="single" w:sz="2" w:space="0" w:color="auto"/>
              <w:right w:val="single" w:sz="2" w:space="0" w:color="auto"/>
            </w:tcBorders>
          </w:tcPr>
          <w:p w14:paraId="150BC0A5" w14:textId="77777777" w:rsidR="00FF5BA6" w:rsidRPr="004E5748" w:rsidRDefault="00FF5BA6" w:rsidP="00FF0B3F">
            <w:pPr>
              <w:pStyle w:val="NormalLeft"/>
              <w:rPr>
                <w:lang w:val="en-GB"/>
              </w:rPr>
            </w:pPr>
            <w:r w:rsidRPr="004E5748">
              <w:rPr>
                <w:lang w:val="en-GB"/>
              </w:rPr>
              <w:lastRenderedPageBreak/>
              <w:t>R0340/C0010</w:t>
            </w:r>
          </w:p>
        </w:tc>
        <w:tc>
          <w:tcPr>
            <w:tcW w:w="2322" w:type="dxa"/>
            <w:tcBorders>
              <w:top w:val="single" w:sz="2" w:space="0" w:color="auto"/>
              <w:left w:val="single" w:sz="2" w:space="0" w:color="auto"/>
              <w:bottom w:val="single" w:sz="2" w:space="0" w:color="auto"/>
              <w:right w:val="single" w:sz="2" w:space="0" w:color="auto"/>
            </w:tcBorders>
          </w:tcPr>
          <w:p w14:paraId="7EEA4757" w14:textId="7022C109" w:rsidR="00FF5BA6" w:rsidRPr="004E5748" w:rsidRDefault="00FF5BA6" w:rsidP="001B4662">
            <w:pPr>
              <w:pStyle w:val="NormalLeft"/>
              <w:rPr>
                <w:lang w:val="en-GB"/>
              </w:rPr>
            </w:pPr>
            <w:r w:rsidRPr="004E5748">
              <w:rPr>
                <w:lang w:val="en-GB"/>
              </w:rPr>
              <w:t>Letters of credit and guarantees under Article 96</w:t>
            </w:r>
            <w:r w:rsidR="00CC2498">
              <w:rPr>
                <w:lang w:val="en-GB"/>
              </w:rPr>
              <w:t xml:space="preserve"> point </w:t>
            </w:r>
            <w:r w:rsidRPr="004E5748">
              <w:rPr>
                <w:lang w:val="en-GB"/>
              </w:rPr>
              <w:t>(2) of Directive 2009/138/EC– total</w:t>
            </w:r>
          </w:p>
        </w:tc>
        <w:tc>
          <w:tcPr>
            <w:tcW w:w="4457" w:type="dxa"/>
            <w:tcBorders>
              <w:top w:val="single" w:sz="2" w:space="0" w:color="auto"/>
              <w:left w:val="single" w:sz="2" w:space="0" w:color="auto"/>
              <w:bottom w:val="single" w:sz="2" w:space="0" w:color="auto"/>
              <w:right w:val="single" w:sz="2" w:space="0" w:color="auto"/>
            </w:tcBorders>
          </w:tcPr>
          <w:p w14:paraId="7CBFC6CB" w14:textId="5965341C" w:rsidR="00FF5BA6" w:rsidRPr="004E5748" w:rsidRDefault="00FF5BA6" w:rsidP="00FF0B3F">
            <w:pPr>
              <w:pStyle w:val="NormalLeft"/>
              <w:rPr>
                <w:lang w:val="en-GB"/>
              </w:rPr>
            </w:pPr>
            <w:r w:rsidRPr="004E5748">
              <w:rPr>
                <w:lang w:val="en-GB"/>
              </w:rPr>
              <w:t>This is the total amount of letters of credit and guarantees that are held in trust for the benefit of insurance creditors by an independent trustee and provided by credit institutions authorised in accordance with Directive 20</w:t>
            </w:r>
            <w:del w:id="541" w:author="Author">
              <w:r w:rsidRPr="004E5748" w:rsidDel="00962BE2">
                <w:rPr>
                  <w:lang w:val="en-GB"/>
                </w:rPr>
                <w:delText>06</w:delText>
              </w:r>
            </w:del>
            <w:ins w:id="542" w:author="Author">
              <w:r w:rsidR="00962BE2">
                <w:rPr>
                  <w:lang w:val="en-GB"/>
                </w:rPr>
                <w:t>13</w:t>
              </w:r>
            </w:ins>
            <w:r w:rsidRPr="004E5748">
              <w:rPr>
                <w:lang w:val="en-GB"/>
              </w:rPr>
              <w:t>/</w:t>
            </w:r>
            <w:ins w:id="543" w:author="Author">
              <w:r w:rsidR="00962BE2">
                <w:rPr>
                  <w:lang w:val="en-GB"/>
                </w:rPr>
                <w:t>36</w:t>
              </w:r>
            </w:ins>
            <w:del w:id="544" w:author="Author">
              <w:r w:rsidRPr="004E5748" w:rsidDel="00962BE2">
                <w:rPr>
                  <w:lang w:val="en-GB"/>
                </w:rPr>
                <w:delText>48</w:delText>
              </w:r>
            </w:del>
            <w:r w:rsidRPr="004E5748">
              <w:rPr>
                <w:lang w:val="en-GB"/>
              </w:rPr>
              <w:t>/EC.</w:t>
            </w:r>
          </w:p>
        </w:tc>
      </w:tr>
      <w:tr w:rsidR="00F672D2" w:rsidRPr="00846C12" w14:paraId="0F876D58" w14:textId="77777777" w:rsidTr="006007B0">
        <w:tc>
          <w:tcPr>
            <w:tcW w:w="2507" w:type="dxa"/>
            <w:tcBorders>
              <w:top w:val="single" w:sz="2" w:space="0" w:color="auto"/>
              <w:left w:val="single" w:sz="2" w:space="0" w:color="auto"/>
              <w:bottom w:val="single" w:sz="2" w:space="0" w:color="auto"/>
              <w:right w:val="single" w:sz="2" w:space="0" w:color="auto"/>
            </w:tcBorders>
          </w:tcPr>
          <w:p w14:paraId="2C911CEC" w14:textId="77777777" w:rsidR="00FF5BA6" w:rsidRPr="004E5748" w:rsidRDefault="00FF5BA6" w:rsidP="00FF0B3F">
            <w:pPr>
              <w:pStyle w:val="NormalLeft"/>
              <w:rPr>
                <w:lang w:val="en-GB"/>
              </w:rPr>
            </w:pPr>
            <w:r w:rsidRPr="004E5748">
              <w:rPr>
                <w:lang w:val="en-GB"/>
              </w:rPr>
              <w:t>R0340/C0040</w:t>
            </w:r>
          </w:p>
        </w:tc>
        <w:tc>
          <w:tcPr>
            <w:tcW w:w="2322" w:type="dxa"/>
            <w:tcBorders>
              <w:top w:val="single" w:sz="2" w:space="0" w:color="auto"/>
              <w:left w:val="single" w:sz="2" w:space="0" w:color="auto"/>
              <w:bottom w:val="single" w:sz="2" w:space="0" w:color="auto"/>
              <w:right w:val="single" w:sz="2" w:space="0" w:color="auto"/>
            </w:tcBorders>
          </w:tcPr>
          <w:p w14:paraId="560F6598" w14:textId="6E5DF180" w:rsidR="00FF5BA6" w:rsidRPr="004E5748" w:rsidRDefault="00FF5BA6" w:rsidP="001B4662">
            <w:pPr>
              <w:pStyle w:val="NormalLeft"/>
              <w:rPr>
                <w:lang w:val="en-GB"/>
              </w:rPr>
            </w:pPr>
            <w:r w:rsidRPr="004E5748">
              <w:rPr>
                <w:lang w:val="en-GB"/>
              </w:rPr>
              <w:t>Letters of credit and gua</w:t>
            </w:r>
            <w:r w:rsidR="001B4662">
              <w:rPr>
                <w:lang w:val="en-GB"/>
              </w:rPr>
              <w:t>rantees under Article 96</w:t>
            </w:r>
            <w:r w:rsidR="00CC2498">
              <w:rPr>
                <w:lang w:val="en-GB"/>
              </w:rPr>
              <w:t xml:space="preserve"> point </w:t>
            </w:r>
            <w:r w:rsidR="001B4662">
              <w:rPr>
                <w:lang w:val="en-GB"/>
              </w:rPr>
              <w:t xml:space="preserve">(2) of </w:t>
            </w:r>
            <w:r w:rsidRPr="004E5748">
              <w:rPr>
                <w:lang w:val="en-GB"/>
              </w:rPr>
              <w:t>Directive 2009/138/EC– tier 2</w:t>
            </w:r>
          </w:p>
        </w:tc>
        <w:tc>
          <w:tcPr>
            <w:tcW w:w="4457" w:type="dxa"/>
            <w:tcBorders>
              <w:top w:val="single" w:sz="2" w:space="0" w:color="auto"/>
              <w:left w:val="single" w:sz="2" w:space="0" w:color="auto"/>
              <w:bottom w:val="single" w:sz="2" w:space="0" w:color="auto"/>
              <w:right w:val="single" w:sz="2" w:space="0" w:color="auto"/>
            </w:tcBorders>
          </w:tcPr>
          <w:p w14:paraId="27B96C96" w14:textId="37A1985D" w:rsidR="00FF5BA6" w:rsidRPr="004E5748" w:rsidRDefault="00FF5BA6" w:rsidP="00FF0B3F">
            <w:pPr>
              <w:pStyle w:val="NormalLeft"/>
              <w:rPr>
                <w:lang w:val="en-GB"/>
              </w:rPr>
            </w:pPr>
            <w:r w:rsidRPr="004E5748">
              <w:rPr>
                <w:lang w:val="en-GB"/>
              </w:rPr>
              <w:t>This is the amount of letters of credit and guarantees that are held in trust for the benefit of insurance creditors by an independent trustee and provided by credit institutions authorised in accordance with Directive 20</w:t>
            </w:r>
            <w:del w:id="545" w:author="Author">
              <w:r w:rsidRPr="004E5748" w:rsidDel="00962BE2">
                <w:rPr>
                  <w:lang w:val="en-GB"/>
                </w:rPr>
                <w:delText>06</w:delText>
              </w:r>
            </w:del>
            <w:ins w:id="546" w:author="Author">
              <w:r w:rsidR="00962BE2">
                <w:rPr>
                  <w:lang w:val="en-GB"/>
                </w:rPr>
                <w:t>13</w:t>
              </w:r>
            </w:ins>
            <w:r w:rsidRPr="004E5748">
              <w:rPr>
                <w:lang w:val="en-GB"/>
              </w:rPr>
              <w:t>/</w:t>
            </w:r>
            <w:ins w:id="547" w:author="Author">
              <w:r w:rsidR="00962BE2">
                <w:rPr>
                  <w:lang w:val="en-GB"/>
                </w:rPr>
                <w:t>36</w:t>
              </w:r>
            </w:ins>
            <w:del w:id="548" w:author="Author">
              <w:r w:rsidRPr="004E5748" w:rsidDel="00962BE2">
                <w:rPr>
                  <w:lang w:val="en-GB"/>
                </w:rPr>
                <w:delText>48</w:delText>
              </w:r>
            </w:del>
            <w:r w:rsidRPr="004E5748">
              <w:rPr>
                <w:lang w:val="en-GB"/>
              </w:rPr>
              <w:t>/EC that meet the criteria for Tier 2.</w:t>
            </w:r>
          </w:p>
        </w:tc>
      </w:tr>
      <w:tr w:rsidR="00F672D2" w:rsidRPr="00846C12" w14:paraId="6ECA75C5" w14:textId="77777777" w:rsidTr="006007B0">
        <w:tc>
          <w:tcPr>
            <w:tcW w:w="2507" w:type="dxa"/>
            <w:tcBorders>
              <w:top w:val="single" w:sz="2" w:space="0" w:color="auto"/>
              <w:left w:val="single" w:sz="2" w:space="0" w:color="auto"/>
              <w:bottom w:val="single" w:sz="2" w:space="0" w:color="auto"/>
              <w:right w:val="single" w:sz="2" w:space="0" w:color="auto"/>
            </w:tcBorders>
          </w:tcPr>
          <w:p w14:paraId="597A7AF2" w14:textId="77777777" w:rsidR="00FF5BA6" w:rsidRPr="004E5748" w:rsidRDefault="00FF5BA6" w:rsidP="00FF0B3F">
            <w:pPr>
              <w:pStyle w:val="NormalLeft"/>
              <w:rPr>
                <w:lang w:val="en-GB"/>
              </w:rPr>
            </w:pPr>
            <w:r w:rsidRPr="004E5748">
              <w:rPr>
                <w:lang w:val="en-GB"/>
              </w:rPr>
              <w:t>R0350/C0010</w:t>
            </w:r>
          </w:p>
        </w:tc>
        <w:tc>
          <w:tcPr>
            <w:tcW w:w="2322" w:type="dxa"/>
            <w:tcBorders>
              <w:top w:val="single" w:sz="2" w:space="0" w:color="auto"/>
              <w:left w:val="single" w:sz="2" w:space="0" w:color="auto"/>
              <w:bottom w:val="single" w:sz="2" w:space="0" w:color="auto"/>
              <w:right w:val="single" w:sz="2" w:space="0" w:color="auto"/>
            </w:tcBorders>
          </w:tcPr>
          <w:p w14:paraId="4ACB75AC" w14:textId="002AF5EC" w:rsidR="00FF5BA6" w:rsidRPr="004E5748" w:rsidRDefault="00FF5BA6" w:rsidP="001B4662">
            <w:pPr>
              <w:pStyle w:val="NormalLeft"/>
              <w:rPr>
                <w:lang w:val="en-GB"/>
              </w:rPr>
            </w:pPr>
            <w:r w:rsidRPr="004E5748">
              <w:rPr>
                <w:lang w:val="en-GB"/>
              </w:rPr>
              <w:t>Letters of credit and guarantees othe</w:t>
            </w:r>
            <w:r w:rsidR="001B4662">
              <w:rPr>
                <w:lang w:val="en-GB"/>
              </w:rPr>
              <w:t>r than under Article 96</w:t>
            </w:r>
            <w:r w:rsidR="00CC2498">
              <w:rPr>
                <w:lang w:val="en-GB"/>
              </w:rPr>
              <w:t xml:space="preserve"> point </w:t>
            </w:r>
            <w:r w:rsidR="001B4662">
              <w:rPr>
                <w:lang w:val="en-GB"/>
              </w:rPr>
              <w:t>(2) of</w:t>
            </w:r>
            <w:r w:rsidRPr="004E5748">
              <w:rPr>
                <w:lang w:val="en-GB"/>
              </w:rPr>
              <w:t xml:space="preserve"> Directive 2009/138/EC– total</w:t>
            </w:r>
          </w:p>
        </w:tc>
        <w:tc>
          <w:tcPr>
            <w:tcW w:w="4457" w:type="dxa"/>
            <w:tcBorders>
              <w:top w:val="single" w:sz="2" w:space="0" w:color="auto"/>
              <w:left w:val="single" w:sz="2" w:space="0" w:color="auto"/>
              <w:bottom w:val="single" w:sz="2" w:space="0" w:color="auto"/>
              <w:right w:val="single" w:sz="2" w:space="0" w:color="auto"/>
            </w:tcBorders>
          </w:tcPr>
          <w:p w14:paraId="7A6E2691" w14:textId="16F2BAE4" w:rsidR="00FF5BA6" w:rsidRPr="004E5748" w:rsidRDefault="00FF5BA6" w:rsidP="00FF0B3F">
            <w:pPr>
              <w:pStyle w:val="NormalLeft"/>
              <w:rPr>
                <w:lang w:val="en-GB"/>
              </w:rPr>
            </w:pPr>
            <w:r w:rsidRPr="004E5748">
              <w:rPr>
                <w:lang w:val="en-GB"/>
              </w:rPr>
              <w:t>This is the total amount of letters of credit and guarantees that satisfy criteria for Tier 2 or Tier 3, other than those that are held in trust for the benefit of insurance creditors by an independent trustee and provided by credit institutions authorised in accordance with Directive 20</w:t>
            </w:r>
            <w:del w:id="549" w:author="Author">
              <w:r w:rsidRPr="004E5748" w:rsidDel="00962BE2">
                <w:rPr>
                  <w:lang w:val="en-GB"/>
                </w:rPr>
                <w:delText>06</w:delText>
              </w:r>
            </w:del>
            <w:ins w:id="550" w:author="Author">
              <w:r w:rsidR="00962BE2">
                <w:rPr>
                  <w:lang w:val="en-GB"/>
                </w:rPr>
                <w:t>13</w:t>
              </w:r>
            </w:ins>
            <w:r w:rsidRPr="004E5748">
              <w:rPr>
                <w:lang w:val="en-GB"/>
              </w:rPr>
              <w:t>/</w:t>
            </w:r>
            <w:ins w:id="551" w:author="Author">
              <w:r w:rsidR="00962BE2">
                <w:rPr>
                  <w:lang w:val="en-GB"/>
                </w:rPr>
                <w:t>36</w:t>
              </w:r>
            </w:ins>
            <w:del w:id="552" w:author="Author">
              <w:r w:rsidRPr="004E5748" w:rsidDel="00962BE2">
                <w:rPr>
                  <w:lang w:val="en-GB"/>
                </w:rPr>
                <w:delText>48</w:delText>
              </w:r>
            </w:del>
            <w:r w:rsidRPr="004E5748">
              <w:rPr>
                <w:lang w:val="en-GB"/>
              </w:rPr>
              <w:t>/EC.</w:t>
            </w:r>
          </w:p>
        </w:tc>
      </w:tr>
      <w:tr w:rsidR="00F672D2" w:rsidRPr="00846C12" w14:paraId="09707831" w14:textId="77777777" w:rsidTr="006007B0">
        <w:tc>
          <w:tcPr>
            <w:tcW w:w="2507" w:type="dxa"/>
            <w:tcBorders>
              <w:top w:val="single" w:sz="2" w:space="0" w:color="auto"/>
              <w:left w:val="single" w:sz="2" w:space="0" w:color="auto"/>
              <w:bottom w:val="single" w:sz="2" w:space="0" w:color="auto"/>
              <w:right w:val="single" w:sz="2" w:space="0" w:color="auto"/>
            </w:tcBorders>
          </w:tcPr>
          <w:p w14:paraId="6814F263" w14:textId="77777777" w:rsidR="00FF5BA6" w:rsidRPr="004E5748" w:rsidRDefault="00FF5BA6" w:rsidP="00FF0B3F">
            <w:pPr>
              <w:pStyle w:val="NormalLeft"/>
              <w:rPr>
                <w:lang w:val="en-GB"/>
              </w:rPr>
            </w:pPr>
            <w:r w:rsidRPr="004E5748">
              <w:rPr>
                <w:lang w:val="en-GB"/>
              </w:rPr>
              <w:t>R0350/C0040</w:t>
            </w:r>
          </w:p>
        </w:tc>
        <w:tc>
          <w:tcPr>
            <w:tcW w:w="2322" w:type="dxa"/>
            <w:tcBorders>
              <w:top w:val="single" w:sz="2" w:space="0" w:color="auto"/>
              <w:left w:val="single" w:sz="2" w:space="0" w:color="auto"/>
              <w:bottom w:val="single" w:sz="2" w:space="0" w:color="auto"/>
              <w:right w:val="single" w:sz="2" w:space="0" w:color="auto"/>
            </w:tcBorders>
          </w:tcPr>
          <w:p w14:paraId="06A3A87E" w14:textId="02EFD829" w:rsidR="00FF5BA6" w:rsidRPr="004E5748" w:rsidRDefault="00FF5BA6" w:rsidP="00FF0B3F">
            <w:pPr>
              <w:pStyle w:val="NormalLeft"/>
              <w:rPr>
                <w:lang w:val="en-GB"/>
              </w:rPr>
            </w:pPr>
            <w:r w:rsidRPr="004E5748">
              <w:rPr>
                <w:lang w:val="en-GB"/>
              </w:rPr>
              <w:t>Letters of credit and guarantees other</w:t>
            </w:r>
            <w:r w:rsidR="001B4662">
              <w:rPr>
                <w:lang w:val="en-GB"/>
              </w:rPr>
              <w:t xml:space="preserve"> than under Article 96</w:t>
            </w:r>
            <w:r w:rsidR="00CC2498">
              <w:rPr>
                <w:lang w:val="en-GB"/>
              </w:rPr>
              <w:t xml:space="preserve"> point </w:t>
            </w:r>
            <w:r w:rsidR="001B4662">
              <w:rPr>
                <w:lang w:val="en-GB"/>
              </w:rPr>
              <w:t>(2) of</w:t>
            </w:r>
            <w:r w:rsidRPr="004E5748">
              <w:rPr>
                <w:lang w:val="en-GB"/>
              </w:rPr>
              <w:t xml:space="preserve"> Directive 2009/138/EC — tier 2</w:t>
            </w:r>
          </w:p>
        </w:tc>
        <w:tc>
          <w:tcPr>
            <w:tcW w:w="4457" w:type="dxa"/>
            <w:tcBorders>
              <w:top w:val="single" w:sz="2" w:space="0" w:color="auto"/>
              <w:left w:val="single" w:sz="2" w:space="0" w:color="auto"/>
              <w:bottom w:val="single" w:sz="2" w:space="0" w:color="auto"/>
              <w:right w:val="single" w:sz="2" w:space="0" w:color="auto"/>
            </w:tcBorders>
          </w:tcPr>
          <w:p w14:paraId="4F83AC29" w14:textId="0969EE68" w:rsidR="00FF5BA6" w:rsidRPr="004E5748" w:rsidRDefault="00FF5BA6" w:rsidP="00FF0B3F">
            <w:pPr>
              <w:pStyle w:val="NormalLeft"/>
              <w:rPr>
                <w:lang w:val="en-GB"/>
              </w:rPr>
            </w:pPr>
            <w:r w:rsidRPr="004E5748">
              <w:rPr>
                <w:lang w:val="en-GB"/>
              </w:rPr>
              <w:t>This is the amount of letters of credit and guarantees that meet the criteria for Tier 2, other than those which are held in trust for the benefit of insurance creditors by an independent trustee and provided by credit institutions authorised in accordance with Directive 20</w:t>
            </w:r>
            <w:del w:id="553" w:author="Author">
              <w:r w:rsidRPr="004E5748" w:rsidDel="00962BE2">
                <w:rPr>
                  <w:lang w:val="en-GB"/>
                </w:rPr>
                <w:delText>06</w:delText>
              </w:r>
            </w:del>
            <w:ins w:id="554" w:author="Author">
              <w:r w:rsidR="00962BE2">
                <w:rPr>
                  <w:lang w:val="en-GB"/>
                </w:rPr>
                <w:t>13</w:t>
              </w:r>
            </w:ins>
            <w:r w:rsidRPr="004E5748">
              <w:rPr>
                <w:lang w:val="en-GB"/>
              </w:rPr>
              <w:t>/</w:t>
            </w:r>
            <w:ins w:id="555" w:author="Author">
              <w:r w:rsidR="00962BE2">
                <w:rPr>
                  <w:lang w:val="en-GB"/>
                </w:rPr>
                <w:t>36</w:t>
              </w:r>
            </w:ins>
            <w:del w:id="556" w:author="Author">
              <w:r w:rsidRPr="004E5748" w:rsidDel="00962BE2">
                <w:rPr>
                  <w:lang w:val="en-GB"/>
                </w:rPr>
                <w:delText>48</w:delText>
              </w:r>
            </w:del>
            <w:r w:rsidRPr="004E5748">
              <w:rPr>
                <w:lang w:val="en-GB"/>
              </w:rPr>
              <w:t>/EC.</w:t>
            </w:r>
          </w:p>
        </w:tc>
      </w:tr>
      <w:tr w:rsidR="00F672D2" w:rsidRPr="00846C12" w14:paraId="0AAD8BA4" w14:textId="77777777" w:rsidTr="006007B0">
        <w:tc>
          <w:tcPr>
            <w:tcW w:w="2507" w:type="dxa"/>
            <w:tcBorders>
              <w:top w:val="single" w:sz="2" w:space="0" w:color="auto"/>
              <w:left w:val="single" w:sz="2" w:space="0" w:color="auto"/>
              <w:bottom w:val="single" w:sz="2" w:space="0" w:color="auto"/>
              <w:right w:val="single" w:sz="2" w:space="0" w:color="auto"/>
            </w:tcBorders>
          </w:tcPr>
          <w:p w14:paraId="3ABF945E" w14:textId="77777777" w:rsidR="00FF5BA6" w:rsidRPr="004E5748" w:rsidRDefault="00FF5BA6" w:rsidP="00FF0B3F">
            <w:pPr>
              <w:pStyle w:val="NormalLeft"/>
              <w:rPr>
                <w:lang w:val="en-GB"/>
              </w:rPr>
            </w:pPr>
            <w:r w:rsidRPr="004E5748">
              <w:rPr>
                <w:lang w:val="en-GB"/>
              </w:rPr>
              <w:t>R0350/C0050</w:t>
            </w:r>
          </w:p>
        </w:tc>
        <w:tc>
          <w:tcPr>
            <w:tcW w:w="2322" w:type="dxa"/>
            <w:tcBorders>
              <w:top w:val="single" w:sz="2" w:space="0" w:color="auto"/>
              <w:left w:val="single" w:sz="2" w:space="0" w:color="auto"/>
              <w:bottom w:val="single" w:sz="2" w:space="0" w:color="auto"/>
              <w:right w:val="single" w:sz="2" w:space="0" w:color="auto"/>
            </w:tcBorders>
          </w:tcPr>
          <w:p w14:paraId="62ABA633" w14:textId="657E675D" w:rsidR="00FF5BA6" w:rsidRPr="004E5748" w:rsidRDefault="00FF5BA6" w:rsidP="00FF0B3F">
            <w:pPr>
              <w:pStyle w:val="NormalLeft"/>
              <w:rPr>
                <w:lang w:val="en-GB"/>
              </w:rPr>
            </w:pPr>
            <w:r w:rsidRPr="004E5748">
              <w:rPr>
                <w:lang w:val="en-GB"/>
              </w:rPr>
              <w:t xml:space="preserve">Letters of credit and guarantees other </w:t>
            </w:r>
            <w:r w:rsidR="001B4662">
              <w:rPr>
                <w:lang w:val="en-GB"/>
              </w:rPr>
              <w:t>than under Article 96</w:t>
            </w:r>
            <w:r w:rsidR="00CC2498">
              <w:rPr>
                <w:lang w:val="en-GB"/>
              </w:rPr>
              <w:t xml:space="preserve"> point </w:t>
            </w:r>
            <w:r w:rsidR="001B4662">
              <w:rPr>
                <w:lang w:val="en-GB"/>
              </w:rPr>
              <w:t xml:space="preserve">(2) of </w:t>
            </w:r>
            <w:r w:rsidRPr="004E5748">
              <w:rPr>
                <w:lang w:val="en-GB"/>
              </w:rPr>
              <w:t>Directive 2009/138/EC– tier 3</w:t>
            </w:r>
          </w:p>
        </w:tc>
        <w:tc>
          <w:tcPr>
            <w:tcW w:w="4457" w:type="dxa"/>
            <w:tcBorders>
              <w:top w:val="single" w:sz="2" w:space="0" w:color="auto"/>
              <w:left w:val="single" w:sz="2" w:space="0" w:color="auto"/>
              <w:bottom w:val="single" w:sz="2" w:space="0" w:color="auto"/>
              <w:right w:val="single" w:sz="2" w:space="0" w:color="auto"/>
            </w:tcBorders>
          </w:tcPr>
          <w:p w14:paraId="6E13DA60" w14:textId="40E46B20" w:rsidR="00FF5BA6" w:rsidRPr="004E5748" w:rsidRDefault="00FF5BA6" w:rsidP="00FF0B3F">
            <w:pPr>
              <w:pStyle w:val="NormalLeft"/>
              <w:rPr>
                <w:lang w:val="en-GB"/>
              </w:rPr>
            </w:pPr>
            <w:r w:rsidRPr="004E5748">
              <w:rPr>
                <w:lang w:val="en-GB"/>
              </w:rPr>
              <w:t>This is the amount of letters of credit and guarantees that meet the criteria for Tier 3, other than those which are held in trust for the benefit of insurance creditors by an independent trustee and provided by credit institutions authorised in accordance with Directive 20</w:t>
            </w:r>
            <w:del w:id="557" w:author="Author">
              <w:r w:rsidRPr="004E5748" w:rsidDel="00962BE2">
                <w:rPr>
                  <w:lang w:val="en-GB"/>
                </w:rPr>
                <w:delText>06</w:delText>
              </w:r>
            </w:del>
            <w:ins w:id="558" w:author="Author">
              <w:r w:rsidR="00962BE2">
                <w:rPr>
                  <w:lang w:val="en-GB"/>
                </w:rPr>
                <w:t>13</w:t>
              </w:r>
            </w:ins>
            <w:r w:rsidRPr="004E5748">
              <w:rPr>
                <w:lang w:val="en-GB"/>
              </w:rPr>
              <w:t>/</w:t>
            </w:r>
            <w:ins w:id="559" w:author="Author">
              <w:r w:rsidR="00962BE2">
                <w:rPr>
                  <w:lang w:val="en-GB"/>
                </w:rPr>
                <w:t>36</w:t>
              </w:r>
            </w:ins>
            <w:del w:id="560" w:author="Author">
              <w:r w:rsidRPr="004E5748" w:rsidDel="00962BE2">
                <w:rPr>
                  <w:lang w:val="en-GB"/>
                </w:rPr>
                <w:delText>48</w:delText>
              </w:r>
            </w:del>
            <w:r w:rsidRPr="004E5748">
              <w:rPr>
                <w:lang w:val="en-GB"/>
              </w:rPr>
              <w:t>/EC.</w:t>
            </w:r>
          </w:p>
        </w:tc>
      </w:tr>
      <w:tr w:rsidR="00F672D2" w:rsidRPr="00846C12" w14:paraId="7BA85FBB" w14:textId="77777777" w:rsidTr="006007B0">
        <w:tc>
          <w:tcPr>
            <w:tcW w:w="2507" w:type="dxa"/>
            <w:tcBorders>
              <w:top w:val="single" w:sz="2" w:space="0" w:color="auto"/>
              <w:left w:val="single" w:sz="2" w:space="0" w:color="auto"/>
              <w:bottom w:val="single" w:sz="2" w:space="0" w:color="auto"/>
              <w:right w:val="single" w:sz="2" w:space="0" w:color="auto"/>
            </w:tcBorders>
          </w:tcPr>
          <w:p w14:paraId="3ED2C24F" w14:textId="77777777" w:rsidR="00FF5BA6" w:rsidRPr="004E5748" w:rsidRDefault="00FF5BA6" w:rsidP="00FF0B3F">
            <w:pPr>
              <w:pStyle w:val="NormalLeft"/>
              <w:rPr>
                <w:lang w:val="en-GB"/>
              </w:rPr>
            </w:pPr>
            <w:r w:rsidRPr="004E5748">
              <w:rPr>
                <w:lang w:val="en-GB"/>
              </w:rPr>
              <w:t>R0360/C0010</w:t>
            </w:r>
          </w:p>
        </w:tc>
        <w:tc>
          <w:tcPr>
            <w:tcW w:w="2322" w:type="dxa"/>
            <w:tcBorders>
              <w:top w:val="single" w:sz="2" w:space="0" w:color="auto"/>
              <w:left w:val="single" w:sz="2" w:space="0" w:color="auto"/>
              <w:bottom w:val="single" w:sz="2" w:space="0" w:color="auto"/>
              <w:right w:val="single" w:sz="2" w:space="0" w:color="auto"/>
            </w:tcBorders>
          </w:tcPr>
          <w:p w14:paraId="36751F3A" w14:textId="7995A75A" w:rsidR="00FF5BA6" w:rsidRPr="004E5748" w:rsidRDefault="00FF5BA6" w:rsidP="00FF0B3F">
            <w:pPr>
              <w:pStyle w:val="NormalLeft"/>
              <w:rPr>
                <w:lang w:val="en-GB"/>
              </w:rPr>
            </w:pPr>
            <w:r w:rsidRPr="004E5748">
              <w:rPr>
                <w:lang w:val="en-GB"/>
              </w:rPr>
              <w:t xml:space="preserve">Supplementary members </w:t>
            </w:r>
            <w:proofErr w:type="gramStart"/>
            <w:r w:rsidRPr="004E5748">
              <w:rPr>
                <w:lang w:val="en-GB"/>
              </w:rPr>
              <w:t>calls</w:t>
            </w:r>
            <w:proofErr w:type="gramEnd"/>
            <w:r w:rsidRPr="004E5748">
              <w:rPr>
                <w:lang w:val="en-GB"/>
              </w:rPr>
              <w:t xml:space="preserve"> under first subp</w:t>
            </w:r>
            <w:r w:rsidR="001B4662">
              <w:rPr>
                <w:lang w:val="en-GB"/>
              </w:rPr>
              <w:t>aragraph of Article 96</w:t>
            </w:r>
            <w:r w:rsidR="00CC2498">
              <w:rPr>
                <w:lang w:val="en-GB"/>
              </w:rPr>
              <w:t xml:space="preserve"> point </w:t>
            </w:r>
            <w:r w:rsidR="001B4662">
              <w:rPr>
                <w:lang w:val="en-GB"/>
              </w:rPr>
              <w:t>(3) of</w:t>
            </w:r>
            <w:r w:rsidRPr="004E5748">
              <w:rPr>
                <w:lang w:val="en-GB"/>
              </w:rPr>
              <w:t xml:space="preserve"> Directive 2009/138/EC– total</w:t>
            </w:r>
          </w:p>
        </w:tc>
        <w:tc>
          <w:tcPr>
            <w:tcW w:w="4457" w:type="dxa"/>
            <w:tcBorders>
              <w:top w:val="single" w:sz="2" w:space="0" w:color="auto"/>
              <w:left w:val="single" w:sz="2" w:space="0" w:color="auto"/>
              <w:bottom w:val="single" w:sz="2" w:space="0" w:color="auto"/>
              <w:right w:val="single" w:sz="2" w:space="0" w:color="auto"/>
            </w:tcBorders>
          </w:tcPr>
          <w:p w14:paraId="463BB555" w14:textId="77777777" w:rsidR="00FF5BA6" w:rsidRPr="004E5748" w:rsidRDefault="00FF5BA6" w:rsidP="00FF0B3F">
            <w:pPr>
              <w:pStyle w:val="NormalLeft"/>
              <w:rPr>
                <w:lang w:val="en-GB"/>
              </w:rPr>
            </w:pPr>
            <w:r w:rsidRPr="004E5748">
              <w:rPr>
                <w:lang w:val="en-GB"/>
              </w:rPr>
              <w:t xml:space="preserve">This is the total amount of any future claims which mutual or mutual–type associations of ship owners with variable contributions solely insuring risks listed in classes 6, 12 and 17 in Part A of Annex I may have against their members by way of </w:t>
            </w:r>
            <w:r w:rsidRPr="004E5748">
              <w:rPr>
                <w:lang w:val="en-GB"/>
              </w:rPr>
              <w:lastRenderedPageBreak/>
              <w:t>a call for supplementary contributions, within the following 12 months.</w:t>
            </w:r>
          </w:p>
        </w:tc>
      </w:tr>
      <w:tr w:rsidR="00F672D2" w:rsidRPr="00846C12" w14:paraId="168F624B" w14:textId="77777777" w:rsidTr="006007B0">
        <w:tc>
          <w:tcPr>
            <w:tcW w:w="2507" w:type="dxa"/>
            <w:tcBorders>
              <w:top w:val="single" w:sz="2" w:space="0" w:color="auto"/>
              <w:left w:val="single" w:sz="2" w:space="0" w:color="auto"/>
              <w:bottom w:val="single" w:sz="2" w:space="0" w:color="auto"/>
              <w:right w:val="single" w:sz="2" w:space="0" w:color="auto"/>
            </w:tcBorders>
          </w:tcPr>
          <w:p w14:paraId="056D91AE" w14:textId="77777777" w:rsidR="00FF5BA6" w:rsidRPr="004E5748" w:rsidRDefault="00FF5BA6" w:rsidP="00FF0B3F">
            <w:pPr>
              <w:pStyle w:val="NormalLeft"/>
              <w:rPr>
                <w:lang w:val="en-GB"/>
              </w:rPr>
            </w:pPr>
            <w:r w:rsidRPr="004E5748">
              <w:rPr>
                <w:lang w:val="en-GB"/>
              </w:rPr>
              <w:lastRenderedPageBreak/>
              <w:t>R0360/C0040</w:t>
            </w:r>
          </w:p>
        </w:tc>
        <w:tc>
          <w:tcPr>
            <w:tcW w:w="2322" w:type="dxa"/>
            <w:tcBorders>
              <w:top w:val="single" w:sz="2" w:space="0" w:color="auto"/>
              <w:left w:val="single" w:sz="2" w:space="0" w:color="auto"/>
              <w:bottom w:val="single" w:sz="2" w:space="0" w:color="auto"/>
              <w:right w:val="single" w:sz="2" w:space="0" w:color="auto"/>
            </w:tcBorders>
          </w:tcPr>
          <w:p w14:paraId="577A86B8" w14:textId="197C3545" w:rsidR="00FF5BA6" w:rsidRPr="004E5748" w:rsidRDefault="00FF5BA6" w:rsidP="001B4662">
            <w:pPr>
              <w:pStyle w:val="NormalLeft"/>
              <w:rPr>
                <w:lang w:val="en-GB"/>
              </w:rPr>
            </w:pPr>
            <w:r w:rsidRPr="004E5748">
              <w:rPr>
                <w:lang w:val="en-GB"/>
              </w:rPr>
              <w:t xml:space="preserve">Supplementary members </w:t>
            </w:r>
            <w:proofErr w:type="gramStart"/>
            <w:r w:rsidRPr="004E5748">
              <w:rPr>
                <w:lang w:val="en-GB"/>
              </w:rPr>
              <w:t>calls</w:t>
            </w:r>
            <w:proofErr w:type="gramEnd"/>
            <w:r w:rsidRPr="004E5748">
              <w:rPr>
                <w:lang w:val="en-GB"/>
              </w:rPr>
              <w:t xml:space="preserve"> under first subp</w:t>
            </w:r>
            <w:r w:rsidR="001B4662">
              <w:rPr>
                <w:lang w:val="en-GB"/>
              </w:rPr>
              <w:t>aragraph of Article 96</w:t>
            </w:r>
            <w:r w:rsidR="00CC2498">
              <w:rPr>
                <w:lang w:val="en-GB"/>
              </w:rPr>
              <w:t xml:space="preserve"> point </w:t>
            </w:r>
            <w:r w:rsidR="001B4662">
              <w:rPr>
                <w:lang w:val="en-GB"/>
              </w:rPr>
              <w:t xml:space="preserve">(3) of </w:t>
            </w:r>
            <w:r w:rsidRPr="004E5748">
              <w:rPr>
                <w:lang w:val="en-GB"/>
              </w:rPr>
              <w:t>Directive 2009/138/EC — tier 2</w:t>
            </w:r>
          </w:p>
        </w:tc>
        <w:tc>
          <w:tcPr>
            <w:tcW w:w="4457" w:type="dxa"/>
            <w:tcBorders>
              <w:top w:val="single" w:sz="2" w:space="0" w:color="auto"/>
              <w:left w:val="single" w:sz="2" w:space="0" w:color="auto"/>
              <w:bottom w:val="single" w:sz="2" w:space="0" w:color="auto"/>
              <w:right w:val="single" w:sz="2" w:space="0" w:color="auto"/>
            </w:tcBorders>
          </w:tcPr>
          <w:p w14:paraId="128F17C3" w14:textId="77777777" w:rsidR="00FF5BA6" w:rsidRPr="004E5748" w:rsidRDefault="00FF5BA6" w:rsidP="00FF0B3F">
            <w:pPr>
              <w:pStyle w:val="NormalLeft"/>
              <w:rPr>
                <w:lang w:val="en-GB"/>
              </w:rPr>
            </w:pPr>
            <w:r w:rsidRPr="004E5748">
              <w:rPr>
                <w:lang w:val="en-GB"/>
              </w:rPr>
              <w:t>This is the amount of any future claims which mutual or mutual–type associations of ship owners with variable contributions solely insuring risks listed in classes 6, 12 and 17 in Part A of Annex I may have against their members by way of a call for supplementary contributions, within the following 12 months.</w:t>
            </w:r>
          </w:p>
        </w:tc>
      </w:tr>
      <w:tr w:rsidR="00F672D2" w:rsidRPr="00846C12" w14:paraId="2DCDFBAB" w14:textId="77777777" w:rsidTr="006007B0">
        <w:tc>
          <w:tcPr>
            <w:tcW w:w="2507" w:type="dxa"/>
            <w:tcBorders>
              <w:top w:val="single" w:sz="2" w:space="0" w:color="auto"/>
              <w:left w:val="single" w:sz="2" w:space="0" w:color="auto"/>
              <w:bottom w:val="single" w:sz="2" w:space="0" w:color="auto"/>
              <w:right w:val="single" w:sz="2" w:space="0" w:color="auto"/>
            </w:tcBorders>
          </w:tcPr>
          <w:p w14:paraId="15BA918B" w14:textId="77777777" w:rsidR="00FF5BA6" w:rsidRPr="004E5748" w:rsidRDefault="00FF5BA6" w:rsidP="00FF0B3F">
            <w:pPr>
              <w:pStyle w:val="NormalLeft"/>
              <w:rPr>
                <w:lang w:val="en-GB"/>
              </w:rPr>
            </w:pPr>
            <w:r w:rsidRPr="004E5748">
              <w:rPr>
                <w:lang w:val="en-GB"/>
              </w:rPr>
              <w:t>R0370/C0010</w:t>
            </w:r>
          </w:p>
        </w:tc>
        <w:tc>
          <w:tcPr>
            <w:tcW w:w="2322" w:type="dxa"/>
            <w:tcBorders>
              <w:top w:val="single" w:sz="2" w:space="0" w:color="auto"/>
              <w:left w:val="single" w:sz="2" w:space="0" w:color="auto"/>
              <w:bottom w:val="single" w:sz="2" w:space="0" w:color="auto"/>
              <w:right w:val="single" w:sz="2" w:space="0" w:color="auto"/>
            </w:tcBorders>
          </w:tcPr>
          <w:p w14:paraId="316E411D" w14:textId="450C59F9" w:rsidR="00FF5BA6" w:rsidRPr="004E5748" w:rsidRDefault="00FF5BA6" w:rsidP="001B4662">
            <w:pPr>
              <w:pStyle w:val="NormalLeft"/>
              <w:rPr>
                <w:lang w:val="en-GB"/>
              </w:rPr>
            </w:pPr>
            <w:r w:rsidRPr="004E5748">
              <w:rPr>
                <w:lang w:val="en-GB"/>
              </w:rPr>
              <w:t xml:space="preserve">Supplementary members </w:t>
            </w:r>
            <w:proofErr w:type="gramStart"/>
            <w:r w:rsidRPr="004E5748">
              <w:rPr>
                <w:lang w:val="en-GB"/>
              </w:rPr>
              <w:t>calls</w:t>
            </w:r>
            <w:proofErr w:type="gramEnd"/>
            <w:r w:rsidRPr="004E5748">
              <w:rPr>
                <w:lang w:val="en-GB"/>
              </w:rPr>
              <w:t xml:space="preserve"> — other than under first subparagraph of Article 96</w:t>
            </w:r>
            <w:r w:rsidR="00CC2498">
              <w:rPr>
                <w:lang w:val="en-GB"/>
              </w:rPr>
              <w:t xml:space="preserve"> point </w:t>
            </w:r>
            <w:r w:rsidRPr="004E5748">
              <w:rPr>
                <w:lang w:val="en-GB"/>
              </w:rPr>
              <w:t>(3) of</w:t>
            </w:r>
            <w:r w:rsidR="001B4662">
              <w:rPr>
                <w:lang w:val="en-GB"/>
              </w:rPr>
              <w:t xml:space="preserve"> </w:t>
            </w:r>
            <w:r w:rsidRPr="004E5748">
              <w:rPr>
                <w:lang w:val="en-GB"/>
              </w:rPr>
              <w:t>Directive 2009/138/EC</w:t>
            </w:r>
          </w:p>
        </w:tc>
        <w:tc>
          <w:tcPr>
            <w:tcW w:w="4457" w:type="dxa"/>
            <w:tcBorders>
              <w:top w:val="single" w:sz="2" w:space="0" w:color="auto"/>
              <w:left w:val="single" w:sz="2" w:space="0" w:color="auto"/>
              <w:bottom w:val="single" w:sz="2" w:space="0" w:color="auto"/>
              <w:right w:val="single" w:sz="2" w:space="0" w:color="auto"/>
            </w:tcBorders>
          </w:tcPr>
          <w:p w14:paraId="6DC4B12D" w14:textId="646E305E" w:rsidR="00FF5BA6" w:rsidRPr="004E5748" w:rsidRDefault="00FF5BA6" w:rsidP="00FF0B3F">
            <w:pPr>
              <w:pStyle w:val="NormalLeft"/>
              <w:rPr>
                <w:lang w:val="en-GB"/>
              </w:rPr>
            </w:pPr>
            <w:r w:rsidRPr="004E5748">
              <w:rPr>
                <w:lang w:val="en-GB"/>
              </w:rPr>
              <w:t xml:space="preserve">This is the total amount of any future claims which mutual or mutual–type associations with variable contributions may have against their members by way of a call for supplementary contributions, within the following 12 months, other than those described in the first subparagraph of </w:t>
            </w:r>
            <w:r w:rsidR="00CE771F">
              <w:rPr>
                <w:lang w:val="en-GB"/>
              </w:rPr>
              <w:t>Article</w:t>
            </w:r>
            <w:r w:rsidR="00C47CB7">
              <w:rPr>
                <w:lang w:val="en-GB"/>
              </w:rPr>
              <w:t> 96</w:t>
            </w:r>
            <w:r w:rsidR="00CC2498">
              <w:rPr>
                <w:lang w:val="en-GB"/>
              </w:rPr>
              <w:t xml:space="preserve"> point </w:t>
            </w:r>
            <w:r w:rsidR="00C47CB7">
              <w:rPr>
                <w:lang w:val="en-GB"/>
              </w:rPr>
              <w:t>(3) of</w:t>
            </w:r>
            <w:r w:rsidRPr="004E5748">
              <w:rPr>
                <w:lang w:val="en-GB"/>
              </w:rPr>
              <w:t xml:space="preserve"> Directive 2009/138/EC.</w:t>
            </w:r>
          </w:p>
        </w:tc>
      </w:tr>
      <w:tr w:rsidR="00F672D2" w:rsidRPr="00846C12" w14:paraId="626B6DDC" w14:textId="77777777" w:rsidTr="006007B0">
        <w:tc>
          <w:tcPr>
            <w:tcW w:w="2507" w:type="dxa"/>
            <w:tcBorders>
              <w:top w:val="single" w:sz="2" w:space="0" w:color="auto"/>
              <w:left w:val="single" w:sz="2" w:space="0" w:color="auto"/>
              <w:bottom w:val="single" w:sz="2" w:space="0" w:color="auto"/>
              <w:right w:val="single" w:sz="2" w:space="0" w:color="auto"/>
            </w:tcBorders>
          </w:tcPr>
          <w:p w14:paraId="523C8D63" w14:textId="77777777" w:rsidR="00FF5BA6" w:rsidRPr="004E5748" w:rsidRDefault="00FF5BA6" w:rsidP="00FF0B3F">
            <w:pPr>
              <w:pStyle w:val="NormalLeft"/>
              <w:rPr>
                <w:lang w:val="en-GB"/>
              </w:rPr>
            </w:pPr>
            <w:r w:rsidRPr="004E5748">
              <w:rPr>
                <w:lang w:val="en-GB"/>
              </w:rPr>
              <w:t>R0370/C0040</w:t>
            </w:r>
          </w:p>
        </w:tc>
        <w:tc>
          <w:tcPr>
            <w:tcW w:w="2322" w:type="dxa"/>
            <w:tcBorders>
              <w:top w:val="single" w:sz="2" w:space="0" w:color="auto"/>
              <w:left w:val="single" w:sz="2" w:space="0" w:color="auto"/>
              <w:bottom w:val="single" w:sz="2" w:space="0" w:color="auto"/>
              <w:right w:val="single" w:sz="2" w:space="0" w:color="auto"/>
            </w:tcBorders>
          </w:tcPr>
          <w:p w14:paraId="7808E6A1" w14:textId="3B95792B" w:rsidR="00FF5BA6" w:rsidRPr="004E5748" w:rsidRDefault="00FF5BA6" w:rsidP="001B4662">
            <w:pPr>
              <w:pStyle w:val="NormalLeft"/>
              <w:rPr>
                <w:lang w:val="en-GB"/>
              </w:rPr>
            </w:pPr>
            <w:r w:rsidRPr="004E5748">
              <w:rPr>
                <w:lang w:val="en-GB"/>
              </w:rPr>
              <w:t xml:space="preserve">Supplementary members </w:t>
            </w:r>
            <w:proofErr w:type="gramStart"/>
            <w:r w:rsidRPr="004E5748">
              <w:rPr>
                <w:lang w:val="en-GB"/>
              </w:rPr>
              <w:t>calls</w:t>
            </w:r>
            <w:proofErr w:type="gramEnd"/>
            <w:r w:rsidRPr="004E5748">
              <w:rPr>
                <w:lang w:val="en-GB"/>
              </w:rPr>
              <w:t xml:space="preserve"> — other than under first subparagraph of Article 96</w:t>
            </w:r>
            <w:r w:rsidR="00CC2498">
              <w:rPr>
                <w:lang w:val="en-GB"/>
              </w:rPr>
              <w:t xml:space="preserve"> point </w:t>
            </w:r>
            <w:r w:rsidRPr="004E5748">
              <w:rPr>
                <w:lang w:val="en-GB"/>
              </w:rPr>
              <w:t>(3) of Directive 2009/138/EC — tier 2</w:t>
            </w:r>
          </w:p>
        </w:tc>
        <w:tc>
          <w:tcPr>
            <w:tcW w:w="4457" w:type="dxa"/>
            <w:tcBorders>
              <w:top w:val="single" w:sz="2" w:space="0" w:color="auto"/>
              <w:left w:val="single" w:sz="2" w:space="0" w:color="auto"/>
              <w:bottom w:val="single" w:sz="2" w:space="0" w:color="auto"/>
              <w:right w:val="single" w:sz="2" w:space="0" w:color="auto"/>
            </w:tcBorders>
          </w:tcPr>
          <w:p w14:paraId="08849C43" w14:textId="7406F17A" w:rsidR="00FF5BA6" w:rsidRPr="004E5748" w:rsidRDefault="00FF5BA6" w:rsidP="00FF0B3F">
            <w:pPr>
              <w:pStyle w:val="NormalLeft"/>
              <w:rPr>
                <w:lang w:val="en-GB"/>
              </w:rPr>
            </w:pPr>
            <w:r w:rsidRPr="004E5748">
              <w:rPr>
                <w:lang w:val="en-GB"/>
              </w:rPr>
              <w:t xml:space="preserve">This is the amount of any future claims which mutual or mutual–type associations of with variable contributions may have against their members by way of a call for supplementary contributions within the following 12 months, other than those described in the first subparagraph of </w:t>
            </w:r>
            <w:r w:rsidR="00CE771F">
              <w:rPr>
                <w:lang w:val="en-GB"/>
              </w:rPr>
              <w:t>Article</w:t>
            </w:r>
            <w:r w:rsidR="00C47CB7">
              <w:rPr>
                <w:lang w:val="en-GB"/>
              </w:rPr>
              <w:t> 96</w:t>
            </w:r>
            <w:r w:rsidR="00CC2498">
              <w:rPr>
                <w:lang w:val="en-GB"/>
              </w:rPr>
              <w:t xml:space="preserve"> point </w:t>
            </w:r>
            <w:r w:rsidR="00C47CB7">
              <w:rPr>
                <w:lang w:val="en-GB"/>
              </w:rPr>
              <w:t>(3) of</w:t>
            </w:r>
            <w:r w:rsidRPr="004E5748">
              <w:rPr>
                <w:lang w:val="en-GB"/>
              </w:rPr>
              <w:t xml:space="preserve"> Directive 2009/138/EC that meet the criteria for Tier 2.</w:t>
            </w:r>
          </w:p>
        </w:tc>
      </w:tr>
      <w:tr w:rsidR="00F672D2" w:rsidRPr="00846C12" w14:paraId="52263740" w14:textId="77777777" w:rsidTr="006007B0">
        <w:tc>
          <w:tcPr>
            <w:tcW w:w="2507" w:type="dxa"/>
            <w:tcBorders>
              <w:top w:val="single" w:sz="2" w:space="0" w:color="auto"/>
              <w:left w:val="single" w:sz="2" w:space="0" w:color="auto"/>
              <w:bottom w:val="single" w:sz="2" w:space="0" w:color="auto"/>
              <w:right w:val="single" w:sz="2" w:space="0" w:color="auto"/>
            </w:tcBorders>
          </w:tcPr>
          <w:p w14:paraId="4E62819D" w14:textId="77777777" w:rsidR="00FF5BA6" w:rsidRPr="004E5748" w:rsidRDefault="00FF5BA6" w:rsidP="00FF0B3F">
            <w:pPr>
              <w:pStyle w:val="NormalLeft"/>
              <w:rPr>
                <w:lang w:val="en-GB"/>
              </w:rPr>
            </w:pPr>
            <w:r w:rsidRPr="004E5748">
              <w:rPr>
                <w:lang w:val="en-GB"/>
              </w:rPr>
              <w:t>R0370/C0050</w:t>
            </w:r>
          </w:p>
        </w:tc>
        <w:tc>
          <w:tcPr>
            <w:tcW w:w="2322" w:type="dxa"/>
            <w:tcBorders>
              <w:top w:val="single" w:sz="2" w:space="0" w:color="auto"/>
              <w:left w:val="single" w:sz="2" w:space="0" w:color="auto"/>
              <w:bottom w:val="single" w:sz="2" w:space="0" w:color="auto"/>
              <w:right w:val="single" w:sz="2" w:space="0" w:color="auto"/>
            </w:tcBorders>
          </w:tcPr>
          <w:p w14:paraId="34134511" w14:textId="5F7C43B8" w:rsidR="00FF5BA6" w:rsidRPr="004E5748" w:rsidRDefault="00FF5BA6" w:rsidP="00C47CB7">
            <w:pPr>
              <w:pStyle w:val="NormalLeft"/>
              <w:rPr>
                <w:lang w:val="en-GB"/>
              </w:rPr>
            </w:pPr>
            <w:r w:rsidRPr="004E5748">
              <w:rPr>
                <w:lang w:val="en-GB"/>
              </w:rPr>
              <w:t xml:space="preserve">Supplementary members </w:t>
            </w:r>
            <w:proofErr w:type="gramStart"/>
            <w:r w:rsidRPr="004E5748">
              <w:rPr>
                <w:lang w:val="en-GB"/>
              </w:rPr>
              <w:t>calls</w:t>
            </w:r>
            <w:proofErr w:type="gramEnd"/>
            <w:r w:rsidRPr="004E5748">
              <w:rPr>
                <w:lang w:val="en-GB"/>
              </w:rPr>
              <w:t xml:space="preserve"> — other than under first subparagraph of Article 96</w:t>
            </w:r>
            <w:r w:rsidR="00CC2498">
              <w:rPr>
                <w:lang w:val="en-GB"/>
              </w:rPr>
              <w:t xml:space="preserve"> point </w:t>
            </w:r>
            <w:r w:rsidRPr="004E5748">
              <w:rPr>
                <w:lang w:val="en-GB"/>
              </w:rPr>
              <w:t>(3) of Directive 2009/138/EC — tier 3</w:t>
            </w:r>
          </w:p>
        </w:tc>
        <w:tc>
          <w:tcPr>
            <w:tcW w:w="4457" w:type="dxa"/>
            <w:tcBorders>
              <w:top w:val="single" w:sz="2" w:space="0" w:color="auto"/>
              <w:left w:val="single" w:sz="2" w:space="0" w:color="auto"/>
              <w:bottom w:val="single" w:sz="2" w:space="0" w:color="auto"/>
              <w:right w:val="single" w:sz="2" w:space="0" w:color="auto"/>
            </w:tcBorders>
          </w:tcPr>
          <w:p w14:paraId="624D7FA1" w14:textId="72B92ECE" w:rsidR="00FF5BA6" w:rsidRPr="004E5748" w:rsidRDefault="00FF5BA6" w:rsidP="00FF0B3F">
            <w:pPr>
              <w:pStyle w:val="NormalLeft"/>
              <w:rPr>
                <w:lang w:val="en-GB"/>
              </w:rPr>
            </w:pPr>
            <w:r w:rsidRPr="004E5748">
              <w:rPr>
                <w:lang w:val="en-GB"/>
              </w:rPr>
              <w:t xml:space="preserve">This is the amount of any future claims which mutual or mutual–type associations with variable contributions may have against their members by way of a call for supplementary contributions within the following 12 months, other than those described in the first subparagraph of </w:t>
            </w:r>
            <w:r w:rsidR="00CE771F">
              <w:rPr>
                <w:lang w:val="en-GB"/>
              </w:rPr>
              <w:t>Article</w:t>
            </w:r>
            <w:r w:rsidRPr="004E5748">
              <w:rPr>
                <w:lang w:val="en-GB"/>
              </w:rPr>
              <w:t> 96</w:t>
            </w:r>
            <w:r w:rsidR="00CC2498">
              <w:rPr>
                <w:lang w:val="en-GB"/>
              </w:rPr>
              <w:t xml:space="preserve"> point </w:t>
            </w:r>
            <w:r w:rsidRPr="004E5748">
              <w:rPr>
                <w:lang w:val="en-GB"/>
              </w:rPr>
              <w:t>(3) of the Framework Directive 2009/138/EC that meet the criteria for Tier 3.</w:t>
            </w:r>
          </w:p>
        </w:tc>
      </w:tr>
      <w:tr w:rsidR="00F672D2" w:rsidRPr="00846C12" w14:paraId="312221F3" w14:textId="77777777" w:rsidTr="006007B0">
        <w:tc>
          <w:tcPr>
            <w:tcW w:w="2507" w:type="dxa"/>
            <w:tcBorders>
              <w:top w:val="single" w:sz="2" w:space="0" w:color="auto"/>
              <w:left w:val="single" w:sz="2" w:space="0" w:color="auto"/>
              <w:bottom w:val="single" w:sz="2" w:space="0" w:color="auto"/>
              <w:right w:val="single" w:sz="2" w:space="0" w:color="auto"/>
            </w:tcBorders>
          </w:tcPr>
          <w:p w14:paraId="1F228471" w14:textId="77777777" w:rsidR="00FF5BA6" w:rsidRPr="004E5748" w:rsidRDefault="00FF5BA6" w:rsidP="00FF0B3F">
            <w:pPr>
              <w:pStyle w:val="NormalLeft"/>
              <w:rPr>
                <w:lang w:val="en-GB"/>
              </w:rPr>
            </w:pPr>
            <w:r w:rsidRPr="004E5748">
              <w:rPr>
                <w:lang w:val="en-GB"/>
              </w:rPr>
              <w:t>R0390/C0010</w:t>
            </w:r>
          </w:p>
        </w:tc>
        <w:tc>
          <w:tcPr>
            <w:tcW w:w="2322" w:type="dxa"/>
            <w:tcBorders>
              <w:top w:val="single" w:sz="2" w:space="0" w:color="auto"/>
              <w:left w:val="single" w:sz="2" w:space="0" w:color="auto"/>
              <w:bottom w:val="single" w:sz="2" w:space="0" w:color="auto"/>
              <w:right w:val="single" w:sz="2" w:space="0" w:color="auto"/>
            </w:tcBorders>
          </w:tcPr>
          <w:p w14:paraId="0A3FB600" w14:textId="77777777" w:rsidR="00FF5BA6" w:rsidRPr="004E5748" w:rsidRDefault="00FF5BA6" w:rsidP="00FF0B3F">
            <w:pPr>
              <w:pStyle w:val="NormalLeft"/>
              <w:rPr>
                <w:lang w:val="en-GB"/>
              </w:rPr>
            </w:pPr>
            <w:r w:rsidRPr="004E5748">
              <w:rPr>
                <w:lang w:val="en-GB"/>
              </w:rPr>
              <w:t>Other ancillary own funds — total</w:t>
            </w:r>
          </w:p>
        </w:tc>
        <w:tc>
          <w:tcPr>
            <w:tcW w:w="4457" w:type="dxa"/>
            <w:tcBorders>
              <w:top w:val="single" w:sz="2" w:space="0" w:color="auto"/>
              <w:left w:val="single" w:sz="2" w:space="0" w:color="auto"/>
              <w:bottom w:val="single" w:sz="2" w:space="0" w:color="auto"/>
              <w:right w:val="single" w:sz="2" w:space="0" w:color="auto"/>
            </w:tcBorders>
          </w:tcPr>
          <w:p w14:paraId="4935D466" w14:textId="77777777" w:rsidR="00FF5BA6" w:rsidRPr="004E5748" w:rsidRDefault="00FF5BA6" w:rsidP="00FF0B3F">
            <w:pPr>
              <w:pStyle w:val="NormalLeft"/>
              <w:rPr>
                <w:lang w:val="en-GB"/>
              </w:rPr>
            </w:pPr>
            <w:r w:rsidRPr="004E5748">
              <w:rPr>
                <w:lang w:val="en-GB"/>
              </w:rPr>
              <w:t>This is the total amount of other ancillary own funds.</w:t>
            </w:r>
          </w:p>
        </w:tc>
      </w:tr>
      <w:tr w:rsidR="00F672D2" w:rsidRPr="00846C12" w14:paraId="0C84AC4E" w14:textId="77777777" w:rsidTr="006007B0">
        <w:tc>
          <w:tcPr>
            <w:tcW w:w="2507" w:type="dxa"/>
            <w:tcBorders>
              <w:top w:val="single" w:sz="2" w:space="0" w:color="auto"/>
              <w:left w:val="single" w:sz="2" w:space="0" w:color="auto"/>
              <w:bottom w:val="single" w:sz="2" w:space="0" w:color="auto"/>
              <w:right w:val="single" w:sz="2" w:space="0" w:color="auto"/>
            </w:tcBorders>
          </w:tcPr>
          <w:p w14:paraId="057D3967" w14:textId="77777777" w:rsidR="00FF5BA6" w:rsidRPr="004E5748" w:rsidRDefault="00FF5BA6" w:rsidP="00FF0B3F">
            <w:pPr>
              <w:pStyle w:val="NormalLeft"/>
              <w:rPr>
                <w:lang w:val="en-GB"/>
              </w:rPr>
            </w:pPr>
            <w:r w:rsidRPr="004E5748">
              <w:rPr>
                <w:lang w:val="en-GB"/>
              </w:rPr>
              <w:lastRenderedPageBreak/>
              <w:t>R0390/C0040</w:t>
            </w:r>
          </w:p>
        </w:tc>
        <w:tc>
          <w:tcPr>
            <w:tcW w:w="2322" w:type="dxa"/>
            <w:tcBorders>
              <w:top w:val="single" w:sz="2" w:space="0" w:color="auto"/>
              <w:left w:val="single" w:sz="2" w:space="0" w:color="auto"/>
              <w:bottom w:val="single" w:sz="2" w:space="0" w:color="auto"/>
              <w:right w:val="single" w:sz="2" w:space="0" w:color="auto"/>
            </w:tcBorders>
          </w:tcPr>
          <w:p w14:paraId="300FDAE4" w14:textId="77777777" w:rsidR="00FF5BA6" w:rsidRPr="004E5748" w:rsidRDefault="00FF5BA6" w:rsidP="00FF0B3F">
            <w:pPr>
              <w:pStyle w:val="NormalLeft"/>
              <w:rPr>
                <w:lang w:val="en-GB"/>
              </w:rPr>
            </w:pPr>
            <w:r w:rsidRPr="004E5748">
              <w:rPr>
                <w:lang w:val="en-GB"/>
              </w:rPr>
              <w:t>Other ancillary own funds — tier 2</w:t>
            </w:r>
          </w:p>
        </w:tc>
        <w:tc>
          <w:tcPr>
            <w:tcW w:w="4457" w:type="dxa"/>
            <w:tcBorders>
              <w:top w:val="single" w:sz="2" w:space="0" w:color="auto"/>
              <w:left w:val="single" w:sz="2" w:space="0" w:color="auto"/>
              <w:bottom w:val="single" w:sz="2" w:space="0" w:color="auto"/>
              <w:right w:val="single" w:sz="2" w:space="0" w:color="auto"/>
            </w:tcBorders>
          </w:tcPr>
          <w:p w14:paraId="6B4D38B0" w14:textId="77777777" w:rsidR="00FF5BA6" w:rsidRPr="004E5748" w:rsidRDefault="00FF5BA6" w:rsidP="00FF0B3F">
            <w:pPr>
              <w:pStyle w:val="NormalLeft"/>
              <w:rPr>
                <w:lang w:val="en-GB"/>
              </w:rPr>
            </w:pPr>
            <w:r w:rsidRPr="004E5748">
              <w:rPr>
                <w:lang w:val="en-GB"/>
              </w:rPr>
              <w:t>This is the amount of other ancillary own funds that meet criteria for Tier 2.</w:t>
            </w:r>
          </w:p>
        </w:tc>
      </w:tr>
      <w:tr w:rsidR="00F672D2" w:rsidRPr="00846C12" w14:paraId="214C83FE" w14:textId="77777777" w:rsidTr="006007B0">
        <w:tc>
          <w:tcPr>
            <w:tcW w:w="2507" w:type="dxa"/>
            <w:tcBorders>
              <w:top w:val="single" w:sz="2" w:space="0" w:color="auto"/>
              <w:left w:val="single" w:sz="2" w:space="0" w:color="auto"/>
              <w:bottom w:val="single" w:sz="2" w:space="0" w:color="auto"/>
              <w:right w:val="single" w:sz="2" w:space="0" w:color="auto"/>
            </w:tcBorders>
          </w:tcPr>
          <w:p w14:paraId="58D2E342" w14:textId="77777777" w:rsidR="00FF5BA6" w:rsidRPr="004E5748" w:rsidRDefault="00FF5BA6" w:rsidP="00FF0B3F">
            <w:pPr>
              <w:pStyle w:val="NormalLeft"/>
              <w:rPr>
                <w:lang w:val="en-GB"/>
              </w:rPr>
            </w:pPr>
            <w:r w:rsidRPr="004E5748">
              <w:rPr>
                <w:lang w:val="en-GB"/>
              </w:rPr>
              <w:t>R0390/C0050</w:t>
            </w:r>
          </w:p>
        </w:tc>
        <w:tc>
          <w:tcPr>
            <w:tcW w:w="2322" w:type="dxa"/>
            <w:tcBorders>
              <w:top w:val="single" w:sz="2" w:space="0" w:color="auto"/>
              <w:left w:val="single" w:sz="2" w:space="0" w:color="auto"/>
              <w:bottom w:val="single" w:sz="2" w:space="0" w:color="auto"/>
              <w:right w:val="single" w:sz="2" w:space="0" w:color="auto"/>
            </w:tcBorders>
          </w:tcPr>
          <w:p w14:paraId="2D653A49" w14:textId="77777777" w:rsidR="00FF5BA6" w:rsidRPr="004E5748" w:rsidRDefault="00FF5BA6" w:rsidP="00FF0B3F">
            <w:pPr>
              <w:pStyle w:val="NormalLeft"/>
              <w:rPr>
                <w:lang w:val="en-GB"/>
              </w:rPr>
            </w:pPr>
            <w:r w:rsidRPr="004E5748">
              <w:rPr>
                <w:lang w:val="en-GB"/>
              </w:rPr>
              <w:t>Other ancillary own funds — tier 3</w:t>
            </w:r>
          </w:p>
        </w:tc>
        <w:tc>
          <w:tcPr>
            <w:tcW w:w="4457" w:type="dxa"/>
            <w:tcBorders>
              <w:top w:val="single" w:sz="2" w:space="0" w:color="auto"/>
              <w:left w:val="single" w:sz="2" w:space="0" w:color="auto"/>
              <w:bottom w:val="single" w:sz="2" w:space="0" w:color="auto"/>
              <w:right w:val="single" w:sz="2" w:space="0" w:color="auto"/>
            </w:tcBorders>
          </w:tcPr>
          <w:p w14:paraId="1F79DE29" w14:textId="77777777" w:rsidR="00FF5BA6" w:rsidRPr="004E5748" w:rsidRDefault="00FF5BA6" w:rsidP="00FF0B3F">
            <w:pPr>
              <w:pStyle w:val="NormalLeft"/>
              <w:rPr>
                <w:lang w:val="en-GB"/>
              </w:rPr>
            </w:pPr>
            <w:r w:rsidRPr="004E5748">
              <w:rPr>
                <w:lang w:val="en-GB"/>
              </w:rPr>
              <w:t>This is the amount of other ancillary own funds that meet criteria for Tier 3.</w:t>
            </w:r>
          </w:p>
        </w:tc>
      </w:tr>
      <w:tr w:rsidR="00F672D2" w:rsidRPr="00846C12" w14:paraId="6B1ECBEE" w14:textId="77777777" w:rsidTr="006007B0">
        <w:tc>
          <w:tcPr>
            <w:tcW w:w="2507" w:type="dxa"/>
            <w:tcBorders>
              <w:top w:val="single" w:sz="2" w:space="0" w:color="auto"/>
              <w:left w:val="single" w:sz="2" w:space="0" w:color="auto"/>
              <w:bottom w:val="single" w:sz="2" w:space="0" w:color="auto"/>
              <w:right w:val="single" w:sz="2" w:space="0" w:color="auto"/>
            </w:tcBorders>
          </w:tcPr>
          <w:p w14:paraId="0F706A7D" w14:textId="77777777" w:rsidR="00FF5BA6" w:rsidRPr="004E5748" w:rsidRDefault="00FF5BA6" w:rsidP="00FF0B3F">
            <w:pPr>
              <w:pStyle w:val="NormalLeft"/>
              <w:rPr>
                <w:lang w:val="en-GB"/>
              </w:rPr>
            </w:pPr>
            <w:r w:rsidRPr="004E5748">
              <w:rPr>
                <w:lang w:val="en-GB"/>
              </w:rPr>
              <w:t>R0400/C0010</w:t>
            </w:r>
          </w:p>
        </w:tc>
        <w:tc>
          <w:tcPr>
            <w:tcW w:w="2322" w:type="dxa"/>
            <w:tcBorders>
              <w:top w:val="single" w:sz="2" w:space="0" w:color="auto"/>
              <w:left w:val="single" w:sz="2" w:space="0" w:color="auto"/>
              <w:bottom w:val="single" w:sz="2" w:space="0" w:color="auto"/>
              <w:right w:val="single" w:sz="2" w:space="0" w:color="auto"/>
            </w:tcBorders>
          </w:tcPr>
          <w:p w14:paraId="66B1EE43" w14:textId="77777777" w:rsidR="00FF5BA6" w:rsidRPr="004E5748" w:rsidRDefault="00FF5BA6" w:rsidP="00FF0B3F">
            <w:pPr>
              <w:pStyle w:val="NormalLeft"/>
              <w:rPr>
                <w:lang w:val="en-GB"/>
              </w:rPr>
            </w:pPr>
            <w:r w:rsidRPr="004E5748">
              <w:rPr>
                <w:lang w:val="en-GB"/>
              </w:rPr>
              <w:t>Total ancillary own funds</w:t>
            </w:r>
          </w:p>
        </w:tc>
        <w:tc>
          <w:tcPr>
            <w:tcW w:w="4457" w:type="dxa"/>
            <w:tcBorders>
              <w:top w:val="single" w:sz="2" w:space="0" w:color="auto"/>
              <w:left w:val="single" w:sz="2" w:space="0" w:color="auto"/>
              <w:bottom w:val="single" w:sz="2" w:space="0" w:color="auto"/>
              <w:right w:val="single" w:sz="2" w:space="0" w:color="auto"/>
            </w:tcBorders>
          </w:tcPr>
          <w:p w14:paraId="530E6AAA" w14:textId="77777777" w:rsidR="00FF5BA6" w:rsidRPr="004E5748" w:rsidRDefault="00FF5BA6" w:rsidP="00FF0B3F">
            <w:pPr>
              <w:pStyle w:val="NormalLeft"/>
              <w:rPr>
                <w:lang w:val="en-GB"/>
              </w:rPr>
            </w:pPr>
            <w:r w:rsidRPr="004E5748">
              <w:rPr>
                <w:lang w:val="en-GB"/>
              </w:rPr>
              <w:t>This is the total amount of ancillary own fund items.</w:t>
            </w:r>
          </w:p>
        </w:tc>
      </w:tr>
      <w:tr w:rsidR="00F672D2" w:rsidRPr="00846C12" w14:paraId="6B4B22E5" w14:textId="77777777" w:rsidTr="006007B0">
        <w:tc>
          <w:tcPr>
            <w:tcW w:w="2507" w:type="dxa"/>
            <w:tcBorders>
              <w:top w:val="single" w:sz="2" w:space="0" w:color="auto"/>
              <w:left w:val="single" w:sz="2" w:space="0" w:color="auto"/>
              <w:bottom w:val="single" w:sz="2" w:space="0" w:color="auto"/>
              <w:right w:val="single" w:sz="2" w:space="0" w:color="auto"/>
            </w:tcBorders>
          </w:tcPr>
          <w:p w14:paraId="178250F1" w14:textId="77777777" w:rsidR="00FF5BA6" w:rsidRPr="004E5748" w:rsidRDefault="00FF5BA6" w:rsidP="00FF0B3F">
            <w:pPr>
              <w:pStyle w:val="NormalLeft"/>
              <w:rPr>
                <w:lang w:val="en-GB"/>
              </w:rPr>
            </w:pPr>
            <w:r w:rsidRPr="004E5748">
              <w:rPr>
                <w:lang w:val="en-GB"/>
              </w:rPr>
              <w:t>R0400/C0040</w:t>
            </w:r>
          </w:p>
        </w:tc>
        <w:tc>
          <w:tcPr>
            <w:tcW w:w="2322" w:type="dxa"/>
            <w:tcBorders>
              <w:top w:val="single" w:sz="2" w:space="0" w:color="auto"/>
              <w:left w:val="single" w:sz="2" w:space="0" w:color="auto"/>
              <w:bottom w:val="single" w:sz="2" w:space="0" w:color="auto"/>
              <w:right w:val="single" w:sz="2" w:space="0" w:color="auto"/>
            </w:tcBorders>
          </w:tcPr>
          <w:p w14:paraId="7D67DB2E" w14:textId="77777777" w:rsidR="00FF5BA6" w:rsidRPr="004E5748" w:rsidRDefault="00FF5BA6" w:rsidP="00FF0B3F">
            <w:pPr>
              <w:pStyle w:val="NormalLeft"/>
              <w:rPr>
                <w:lang w:val="en-GB"/>
              </w:rPr>
            </w:pPr>
            <w:r w:rsidRPr="004E5748">
              <w:rPr>
                <w:lang w:val="en-GB"/>
              </w:rPr>
              <w:t>Total ancillary own funds tier 2</w:t>
            </w:r>
          </w:p>
        </w:tc>
        <w:tc>
          <w:tcPr>
            <w:tcW w:w="4457" w:type="dxa"/>
            <w:tcBorders>
              <w:top w:val="single" w:sz="2" w:space="0" w:color="auto"/>
              <w:left w:val="single" w:sz="2" w:space="0" w:color="auto"/>
              <w:bottom w:val="single" w:sz="2" w:space="0" w:color="auto"/>
              <w:right w:val="single" w:sz="2" w:space="0" w:color="auto"/>
            </w:tcBorders>
          </w:tcPr>
          <w:p w14:paraId="1450654E" w14:textId="77777777" w:rsidR="00FF5BA6" w:rsidRPr="004E5748" w:rsidRDefault="00FF5BA6" w:rsidP="00FF0B3F">
            <w:pPr>
              <w:pStyle w:val="NormalLeft"/>
              <w:rPr>
                <w:lang w:val="en-GB"/>
              </w:rPr>
            </w:pPr>
            <w:r w:rsidRPr="004E5748">
              <w:rPr>
                <w:lang w:val="en-GB"/>
              </w:rPr>
              <w:t>This is the amount of ancillary own fund items that meet the criteria for Tier 2.</w:t>
            </w:r>
          </w:p>
        </w:tc>
      </w:tr>
      <w:tr w:rsidR="00F672D2" w:rsidRPr="00846C12" w14:paraId="2AAAF9AA" w14:textId="77777777" w:rsidTr="006007B0">
        <w:tc>
          <w:tcPr>
            <w:tcW w:w="2507" w:type="dxa"/>
            <w:tcBorders>
              <w:top w:val="single" w:sz="2" w:space="0" w:color="auto"/>
              <w:left w:val="single" w:sz="2" w:space="0" w:color="auto"/>
              <w:bottom w:val="single" w:sz="2" w:space="0" w:color="auto"/>
              <w:right w:val="single" w:sz="2" w:space="0" w:color="auto"/>
            </w:tcBorders>
          </w:tcPr>
          <w:p w14:paraId="3C86A8EC" w14:textId="77777777" w:rsidR="00FF5BA6" w:rsidRPr="004E5748" w:rsidRDefault="00FF5BA6" w:rsidP="00FF0B3F">
            <w:pPr>
              <w:pStyle w:val="NormalLeft"/>
              <w:rPr>
                <w:lang w:val="en-GB"/>
              </w:rPr>
            </w:pPr>
            <w:r w:rsidRPr="004E5748">
              <w:rPr>
                <w:lang w:val="en-GB"/>
              </w:rPr>
              <w:t>R0400/C0050</w:t>
            </w:r>
          </w:p>
        </w:tc>
        <w:tc>
          <w:tcPr>
            <w:tcW w:w="2322" w:type="dxa"/>
            <w:tcBorders>
              <w:top w:val="single" w:sz="2" w:space="0" w:color="auto"/>
              <w:left w:val="single" w:sz="2" w:space="0" w:color="auto"/>
              <w:bottom w:val="single" w:sz="2" w:space="0" w:color="auto"/>
              <w:right w:val="single" w:sz="2" w:space="0" w:color="auto"/>
            </w:tcBorders>
          </w:tcPr>
          <w:p w14:paraId="150B37C9" w14:textId="77777777" w:rsidR="00FF5BA6" w:rsidRPr="004E5748" w:rsidRDefault="00FF5BA6" w:rsidP="00FF0B3F">
            <w:pPr>
              <w:pStyle w:val="NormalLeft"/>
              <w:rPr>
                <w:lang w:val="en-GB"/>
              </w:rPr>
            </w:pPr>
            <w:r w:rsidRPr="004E5748">
              <w:rPr>
                <w:lang w:val="en-GB"/>
              </w:rPr>
              <w:t>Total ancillary own funds — tier 3</w:t>
            </w:r>
          </w:p>
        </w:tc>
        <w:tc>
          <w:tcPr>
            <w:tcW w:w="4457" w:type="dxa"/>
            <w:tcBorders>
              <w:top w:val="single" w:sz="2" w:space="0" w:color="auto"/>
              <w:left w:val="single" w:sz="2" w:space="0" w:color="auto"/>
              <w:bottom w:val="single" w:sz="2" w:space="0" w:color="auto"/>
              <w:right w:val="single" w:sz="2" w:space="0" w:color="auto"/>
            </w:tcBorders>
          </w:tcPr>
          <w:p w14:paraId="6A67C986" w14:textId="77777777" w:rsidR="00FF5BA6" w:rsidRPr="004E5748" w:rsidRDefault="00FF5BA6" w:rsidP="00FF0B3F">
            <w:pPr>
              <w:pStyle w:val="NormalLeft"/>
              <w:rPr>
                <w:lang w:val="en-GB"/>
              </w:rPr>
            </w:pPr>
            <w:r w:rsidRPr="004E5748">
              <w:rPr>
                <w:lang w:val="en-GB"/>
              </w:rPr>
              <w:t>This is the amount of ancillary own fund items that meet the criteria for Tier 3.</w:t>
            </w:r>
          </w:p>
        </w:tc>
      </w:tr>
      <w:tr w:rsidR="00A0678C" w:rsidRPr="00846C12" w14:paraId="08877D69" w14:textId="77777777" w:rsidTr="000F2C84">
        <w:tc>
          <w:tcPr>
            <w:tcW w:w="9286" w:type="dxa"/>
            <w:gridSpan w:val="3"/>
            <w:tcBorders>
              <w:top w:val="single" w:sz="2" w:space="0" w:color="auto"/>
              <w:left w:val="single" w:sz="2" w:space="0" w:color="auto"/>
              <w:bottom w:val="single" w:sz="2" w:space="0" w:color="auto"/>
              <w:right w:val="single" w:sz="2" w:space="0" w:color="auto"/>
            </w:tcBorders>
          </w:tcPr>
          <w:p w14:paraId="3AD495E6" w14:textId="3EBA7C28" w:rsidR="00A0678C" w:rsidRPr="004E5748" w:rsidRDefault="00A0678C" w:rsidP="0087222F">
            <w:pPr>
              <w:pStyle w:val="NormalCentered"/>
              <w:jc w:val="left"/>
              <w:rPr>
                <w:lang w:val="en-GB"/>
              </w:rPr>
              <w:pPrChange w:id="561" w:author="Author">
                <w:pPr>
                  <w:pStyle w:val="NormalCentered"/>
                </w:pPr>
              </w:pPrChange>
            </w:pPr>
            <w:r w:rsidRPr="004E5748">
              <w:rPr>
                <w:i/>
                <w:iCs/>
                <w:lang w:val="en-GB"/>
              </w:rPr>
              <w:t>Available and eligible own funds</w:t>
            </w:r>
          </w:p>
        </w:tc>
      </w:tr>
      <w:tr w:rsidR="00F672D2" w:rsidRPr="00846C12" w14:paraId="5B6B0165" w14:textId="77777777" w:rsidTr="006007B0">
        <w:tc>
          <w:tcPr>
            <w:tcW w:w="2507" w:type="dxa"/>
            <w:tcBorders>
              <w:top w:val="single" w:sz="2" w:space="0" w:color="auto"/>
              <w:left w:val="single" w:sz="2" w:space="0" w:color="auto"/>
              <w:bottom w:val="single" w:sz="2" w:space="0" w:color="auto"/>
              <w:right w:val="single" w:sz="2" w:space="0" w:color="auto"/>
            </w:tcBorders>
          </w:tcPr>
          <w:p w14:paraId="50E2EB5A" w14:textId="77777777" w:rsidR="00FF5BA6" w:rsidRPr="004E5748" w:rsidRDefault="00FF5BA6" w:rsidP="00FF0B3F">
            <w:pPr>
              <w:pStyle w:val="NormalLeft"/>
              <w:rPr>
                <w:lang w:val="en-GB"/>
              </w:rPr>
            </w:pPr>
            <w:r w:rsidRPr="004E5748">
              <w:rPr>
                <w:lang w:val="en-GB"/>
              </w:rPr>
              <w:t>R0500/C0010</w:t>
            </w:r>
          </w:p>
        </w:tc>
        <w:tc>
          <w:tcPr>
            <w:tcW w:w="2322" w:type="dxa"/>
            <w:tcBorders>
              <w:top w:val="single" w:sz="2" w:space="0" w:color="auto"/>
              <w:left w:val="single" w:sz="2" w:space="0" w:color="auto"/>
              <w:bottom w:val="single" w:sz="2" w:space="0" w:color="auto"/>
              <w:right w:val="single" w:sz="2" w:space="0" w:color="auto"/>
            </w:tcBorders>
          </w:tcPr>
          <w:p w14:paraId="2C6BBD1B" w14:textId="77777777" w:rsidR="00FF5BA6" w:rsidRPr="004E5748" w:rsidRDefault="00FF5BA6" w:rsidP="00FF0B3F">
            <w:pPr>
              <w:pStyle w:val="NormalLeft"/>
              <w:rPr>
                <w:lang w:val="en-GB"/>
              </w:rPr>
            </w:pPr>
            <w:r w:rsidRPr="004E5748">
              <w:rPr>
                <w:lang w:val="en-GB"/>
              </w:rPr>
              <w:t>Total available own funds to meet the SCR</w:t>
            </w:r>
          </w:p>
        </w:tc>
        <w:tc>
          <w:tcPr>
            <w:tcW w:w="4457" w:type="dxa"/>
            <w:tcBorders>
              <w:top w:val="single" w:sz="2" w:space="0" w:color="auto"/>
              <w:left w:val="single" w:sz="2" w:space="0" w:color="auto"/>
              <w:bottom w:val="single" w:sz="2" w:space="0" w:color="auto"/>
              <w:right w:val="single" w:sz="2" w:space="0" w:color="auto"/>
            </w:tcBorders>
          </w:tcPr>
          <w:p w14:paraId="3C426D61" w14:textId="77777777" w:rsidR="00FF5BA6" w:rsidRPr="004E5748" w:rsidRDefault="00FF5BA6" w:rsidP="00FF0B3F">
            <w:pPr>
              <w:pStyle w:val="NormalLeft"/>
              <w:rPr>
                <w:lang w:val="en-GB"/>
              </w:rPr>
            </w:pPr>
            <w:r w:rsidRPr="004E5748">
              <w:rPr>
                <w:lang w:val="en-GB"/>
              </w:rPr>
              <w:t>This is the sum of all basic own fund items and ancillary own fund items that meet the tier 1, tier 2 and tier 3 criteria and that are therefore available to meet the SCR.</w:t>
            </w:r>
          </w:p>
        </w:tc>
      </w:tr>
      <w:tr w:rsidR="00F672D2" w:rsidRPr="00846C12" w14:paraId="1133E23A" w14:textId="77777777" w:rsidTr="006007B0">
        <w:tc>
          <w:tcPr>
            <w:tcW w:w="2507" w:type="dxa"/>
            <w:tcBorders>
              <w:top w:val="single" w:sz="2" w:space="0" w:color="auto"/>
              <w:left w:val="single" w:sz="2" w:space="0" w:color="auto"/>
              <w:bottom w:val="single" w:sz="2" w:space="0" w:color="auto"/>
              <w:right w:val="single" w:sz="2" w:space="0" w:color="auto"/>
            </w:tcBorders>
          </w:tcPr>
          <w:p w14:paraId="332173C2" w14:textId="77777777" w:rsidR="00FF5BA6" w:rsidRPr="004E5748" w:rsidRDefault="00FF5BA6" w:rsidP="00FF0B3F">
            <w:pPr>
              <w:pStyle w:val="NormalLeft"/>
              <w:rPr>
                <w:lang w:val="en-GB"/>
              </w:rPr>
            </w:pPr>
            <w:r w:rsidRPr="004E5748">
              <w:rPr>
                <w:lang w:val="en-GB"/>
              </w:rPr>
              <w:t>R0500/C0020</w:t>
            </w:r>
          </w:p>
        </w:tc>
        <w:tc>
          <w:tcPr>
            <w:tcW w:w="2322" w:type="dxa"/>
            <w:tcBorders>
              <w:top w:val="single" w:sz="2" w:space="0" w:color="auto"/>
              <w:left w:val="single" w:sz="2" w:space="0" w:color="auto"/>
              <w:bottom w:val="single" w:sz="2" w:space="0" w:color="auto"/>
              <w:right w:val="single" w:sz="2" w:space="0" w:color="auto"/>
            </w:tcBorders>
          </w:tcPr>
          <w:p w14:paraId="25629AD1" w14:textId="77777777" w:rsidR="00FF5BA6" w:rsidRPr="004E5748" w:rsidRDefault="00FF5BA6" w:rsidP="00FF0B3F">
            <w:pPr>
              <w:pStyle w:val="NormalLeft"/>
              <w:rPr>
                <w:lang w:val="en-GB"/>
              </w:rPr>
            </w:pPr>
            <w:r w:rsidRPr="004E5748">
              <w:rPr>
                <w:lang w:val="en-GB"/>
              </w:rPr>
              <w:t>Total available own funds to meet the SCR — tier 1 unrestricted</w:t>
            </w:r>
          </w:p>
        </w:tc>
        <w:tc>
          <w:tcPr>
            <w:tcW w:w="4457" w:type="dxa"/>
            <w:tcBorders>
              <w:top w:val="single" w:sz="2" w:space="0" w:color="auto"/>
              <w:left w:val="single" w:sz="2" w:space="0" w:color="auto"/>
              <w:bottom w:val="single" w:sz="2" w:space="0" w:color="auto"/>
              <w:right w:val="single" w:sz="2" w:space="0" w:color="auto"/>
            </w:tcBorders>
          </w:tcPr>
          <w:p w14:paraId="52DA0663" w14:textId="77777777" w:rsidR="00FF5BA6" w:rsidRPr="004E5748" w:rsidRDefault="00FF5BA6" w:rsidP="00FF0B3F">
            <w:pPr>
              <w:pStyle w:val="NormalLeft"/>
              <w:rPr>
                <w:lang w:val="en-GB"/>
              </w:rPr>
            </w:pPr>
            <w:r w:rsidRPr="004E5748">
              <w:rPr>
                <w:lang w:val="en-GB"/>
              </w:rPr>
              <w:t>This the sum of all basic own fund items that meet the criteria to be included in Tier 1 unrestricted items and that are therefore available to meet the SCR.</w:t>
            </w:r>
          </w:p>
        </w:tc>
      </w:tr>
      <w:tr w:rsidR="00F672D2" w:rsidRPr="00846C12" w14:paraId="01BBE8A7" w14:textId="77777777" w:rsidTr="006007B0">
        <w:tc>
          <w:tcPr>
            <w:tcW w:w="2507" w:type="dxa"/>
            <w:tcBorders>
              <w:top w:val="single" w:sz="2" w:space="0" w:color="auto"/>
              <w:left w:val="single" w:sz="2" w:space="0" w:color="auto"/>
              <w:bottom w:val="single" w:sz="2" w:space="0" w:color="auto"/>
              <w:right w:val="single" w:sz="2" w:space="0" w:color="auto"/>
            </w:tcBorders>
          </w:tcPr>
          <w:p w14:paraId="0E7A91E2" w14:textId="77777777" w:rsidR="00FF5BA6" w:rsidRPr="004E5748" w:rsidRDefault="00FF5BA6" w:rsidP="00FF0B3F">
            <w:pPr>
              <w:pStyle w:val="NormalLeft"/>
              <w:rPr>
                <w:lang w:val="en-GB"/>
              </w:rPr>
            </w:pPr>
            <w:r w:rsidRPr="004E5748">
              <w:rPr>
                <w:lang w:val="en-GB"/>
              </w:rPr>
              <w:t>R0500/C0030</w:t>
            </w:r>
          </w:p>
        </w:tc>
        <w:tc>
          <w:tcPr>
            <w:tcW w:w="2322" w:type="dxa"/>
            <w:tcBorders>
              <w:top w:val="single" w:sz="2" w:space="0" w:color="auto"/>
              <w:left w:val="single" w:sz="2" w:space="0" w:color="auto"/>
              <w:bottom w:val="single" w:sz="2" w:space="0" w:color="auto"/>
              <w:right w:val="single" w:sz="2" w:space="0" w:color="auto"/>
            </w:tcBorders>
          </w:tcPr>
          <w:p w14:paraId="0F3B312B" w14:textId="77777777" w:rsidR="00FF5BA6" w:rsidRPr="004E5748" w:rsidRDefault="00FF5BA6" w:rsidP="00FF0B3F">
            <w:pPr>
              <w:pStyle w:val="NormalLeft"/>
              <w:rPr>
                <w:lang w:val="en-GB"/>
              </w:rPr>
            </w:pPr>
            <w:r w:rsidRPr="004E5748">
              <w:rPr>
                <w:lang w:val="en-GB"/>
              </w:rPr>
              <w:t>Total available own funds to meet the SCR — tier 1 restricted</w:t>
            </w:r>
          </w:p>
        </w:tc>
        <w:tc>
          <w:tcPr>
            <w:tcW w:w="4457" w:type="dxa"/>
            <w:tcBorders>
              <w:top w:val="single" w:sz="2" w:space="0" w:color="auto"/>
              <w:left w:val="single" w:sz="2" w:space="0" w:color="auto"/>
              <w:bottom w:val="single" w:sz="2" w:space="0" w:color="auto"/>
              <w:right w:val="single" w:sz="2" w:space="0" w:color="auto"/>
            </w:tcBorders>
          </w:tcPr>
          <w:p w14:paraId="6CD9FC96" w14:textId="77777777" w:rsidR="00FF5BA6" w:rsidRPr="004E5748" w:rsidRDefault="00FF5BA6" w:rsidP="00FF0B3F">
            <w:pPr>
              <w:pStyle w:val="NormalLeft"/>
              <w:rPr>
                <w:lang w:val="en-GB"/>
              </w:rPr>
            </w:pPr>
            <w:r w:rsidRPr="004E5748">
              <w:rPr>
                <w:lang w:val="en-GB"/>
              </w:rPr>
              <w:t>This the sum of all basic own fund items that meet the criteria to be included in Tier 1 restricted items and that are therefore available to meet the SCR.</w:t>
            </w:r>
          </w:p>
        </w:tc>
      </w:tr>
      <w:tr w:rsidR="00F672D2" w:rsidRPr="00846C12" w14:paraId="38E121C1" w14:textId="77777777" w:rsidTr="006007B0">
        <w:tc>
          <w:tcPr>
            <w:tcW w:w="2507" w:type="dxa"/>
            <w:tcBorders>
              <w:top w:val="single" w:sz="2" w:space="0" w:color="auto"/>
              <w:left w:val="single" w:sz="2" w:space="0" w:color="auto"/>
              <w:bottom w:val="single" w:sz="2" w:space="0" w:color="auto"/>
              <w:right w:val="single" w:sz="2" w:space="0" w:color="auto"/>
            </w:tcBorders>
          </w:tcPr>
          <w:p w14:paraId="20D90059" w14:textId="77777777" w:rsidR="00FF5BA6" w:rsidRPr="004E5748" w:rsidRDefault="00FF5BA6" w:rsidP="00FF0B3F">
            <w:pPr>
              <w:pStyle w:val="NormalLeft"/>
              <w:rPr>
                <w:lang w:val="en-GB"/>
              </w:rPr>
            </w:pPr>
            <w:r w:rsidRPr="004E5748">
              <w:rPr>
                <w:lang w:val="en-GB"/>
              </w:rPr>
              <w:t>R0500/C0040</w:t>
            </w:r>
          </w:p>
        </w:tc>
        <w:tc>
          <w:tcPr>
            <w:tcW w:w="2322" w:type="dxa"/>
            <w:tcBorders>
              <w:top w:val="single" w:sz="2" w:space="0" w:color="auto"/>
              <w:left w:val="single" w:sz="2" w:space="0" w:color="auto"/>
              <w:bottom w:val="single" w:sz="2" w:space="0" w:color="auto"/>
              <w:right w:val="single" w:sz="2" w:space="0" w:color="auto"/>
            </w:tcBorders>
          </w:tcPr>
          <w:p w14:paraId="3FEF1A38" w14:textId="77777777" w:rsidR="00FF5BA6" w:rsidRPr="004E5748" w:rsidRDefault="00FF5BA6" w:rsidP="00FF0B3F">
            <w:pPr>
              <w:pStyle w:val="NormalLeft"/>
              <w:rPr>
                <w:lang w:val="en-GB"/>
              </w:rPr>
            </w:pPr>
            <w:r w:rsidRPr="004E5748">
              <w:rPr>
                <w:lang w:val="en-GB"/>
              </w:rPr>
              <w:t>Total available own funds to meet the SCR — tier 2</w:t>
            </w:r>
          </w:p>
        </w:tc>
        <w:tc>
          <w:tcPr>
            <w:tcW w:w="4457" w:type="dxa"/>
            <w:tcBorders>
              <w:top w:val="single" w:sz="2" w:space="0" w:color="auto"/>
              <w:left w:val="single" w:sz="2" w:space="0" w:color="auto"/>
              <w:bottom w:val="single" w:sz="2" w:space="0" w:color="auto"/>
              <w:right w:val="single" w:sz="2" w:space="0" w:color="auto"/>
            </w:tcBorders>
          </w:tcPr>
          <w:p w14:paraId="52CDB68D" w14:textId="77777777" w:rsidR="00FF5BA6" w:rsidRPr="004E5748" w:rsidRDefault="00FF5BA6" w:rsidP="00FF0B3F">
            <w:pPr>
              <w:pStyle w:val="NormalLeft"/>
              <w:rPr>
                <w:lang w:val="en-GB"/>
              </w:rPr>
            </w:pPr>
            <w:r w:rsidRPr="004E5748">
              <w:rPr>
                <w:lang w:val="en-GB"/>
              </w:rPr>
              <w:t>This is the sum of all basic own fund items, after adjustments, and ancillary own fund items that meet the criteria to be included in Tier 2 and that are therefore available to meet the SCR.</w:t>
            </w:r>
          </w:p>
        </w:tc>
      </w:tr>
      <w:tr w:rsidR="00F672D2" w:rsidRPr="00846C12" w14:paraId="4C10CB90" w14:textId="77777777" w:rsidTr="006007B0">
        <w:tc>
          <w:tcPr>
            <w:tcW w:w="2507" w:type="dxa"/>
            <w:tcBorders>
              <w:top w:val="single" w:sz="2" w:space="0" w:color="auto"/>
              <w:left w:val="single" w:sz="2" w:space="0" w:color="auto"/>
              <w:bottom w:val="single" w:sz="2" w:space="0" w:color="auto"/>
              <w:right w:val="single" w:sz="2" w:space="0" w:color="auto"/>
            </w:tcBorders>
          </w:tcPr>
          <w:p w14:paraId="2FD8BD7C" w14:textId="77777777" w:rsidR="00FF5BA6" w:rsidRPr="004E5748" w:rsidRDefault="00FF5BA6" w:rsidP="00FF0B3F">
            <w:pPr>
              <w:pStyle w:val="NormalLeft"/>
              <w:rPr>
                <w:lang w:val="en-GB"/>
              </w:rPr>
            </w:pPr>
            <w:r w:rsidRPr="004E5748">
              <w:rPr>
                <w:lang w:val="en-GB"/>
              </w:rPr>
              <w:t>R0500/C0050</w:t>
            </w:r>
          </w:p>
        </w:tc>
        <w:tc>
          <w:tcPr>
            <w:tcW w:w="2322" w:type="dxa"/>
            <w:tcBorders>
              <w:top w:val="single" w:sz="2" w:space="0" w:color="auto"/>
              <w:left w:val="single" w:sz="2" w:space="0" w:color="auto"/>
              <w:bottom w:val="single" w:sz="2" w:space="0" w:color="auto"/>
              <w:right w:val="single" w:sz="2" w:space="0" w:color="auto"/>
            </w:tcBorders>
          </w:tcPr>
          <w:p w14:paraId="28EA05C1" w14:textId="77777777" w:rsidR="00FF5BA6" w:rsidRPr="004E5748" w:rsidRDefault="00FF5BA6" w:rsidP="00FF0B3F">
            <w:pPr>
              <w:pStyle w:val="NormalLeft"/>
              <w:rPr>
                <w:lang w:val="en-GB"/>
              </w:rPr>
            </w:pPr>
            <w:r w:rsidRPr="004E5748">
              <w:rPr>
                <w:lang w:val="en-GB"/>
              </w:rPr>
              <w:t>Total available own funds to meet the SCR — tier 3</w:t>
            </w:r>
          </w:p>
        </w:tc>
        <w:tc>
          <w:tcPr>
            <w:tcW w:w="4457" w:type="dxa"/>
            <w:tcBorders>
              <w:top w:val="single" w:sz="2" w:space="0" w:color="auto"/>
              <w:left w:val="single" w:sz="2" w:space="0" w:color="auto"/>
              <w:bottom w:val="single" w:sz="2" w:space="0" w:color="auto"/>
              <w:right w:val="single" w:sz="2" w:space="0" w:color="auto"/>
            </w:tcBorders>
          </w:tcPr>
          <w:p w14:paraId="34EB906F" w14:textId="77777777" w:rsidR="00FF5BA6" w:rsidRPr="004E5748" w:rsidRDefault="00FF5BA6" w:rsidP="00FF0B3F">
            <w:pPr>
              <w:pStyle w:val="NormalLeft"/>
              <w:rPr>
                <w:lang w:val="en-GB"/>
              </w:rPr>
            </w:pPr>
            <w:r w:rsidRPr="004E5748">
              <w:rPr>
                <w:lang w:val="en-GB"/>
              </w:rPr>
              <w:t>This is the sum of all basic own fund items, after adjustments, and ancillary own fund items that meet the criteria to be included in Tier 3 and that are therefore available to meet the SCR.</w:t>
            </w:r>
          </w:p>
        </w:tc>
      </w:tr>
      <w:tr w:rsidR="00F672D2" w:rsidRPr="00846C12" w14:paraId="51692809" w14:textId="77777777" w:rsidTr="006007B0">
        <w:tc>
          <w:tcPr>
            <w:tcW w:w="2507" w:type="dxa"/>
            <w:tcBorders>
              <w:top w:val="single" w:sz="2" w:space="0" w:color="auto"/>
              <w:left w:val="single" w:sz="2" w:space="0" w:color="auto"/>
              <w:bottom w:val="single" w:sz="2" w:space="0" w:color="auto"/>
              <w:right w:val="single" w:sz="2" w:space="0" w:color="auto"/>
            </w:tcBorders>
          </w:tcPr>
          <w:p w14:paraId="3B5E39F7" w14:textId="77777777" w:rsidR="00FF5BA6" w:rsidRPr="004E5748" w:rsidRDefault="00FF5BA6" w:rsidP="00FF0B3F">
            <w:pPr>
              <w:pStyle w:val="NormalLeft"/>
              <w:rPr>
                <w:lang w:val="en-GB"/>
              </w:rPr>
            </w:pPr>
            <w:r w:rsidRPr="004E5748">
              <w:rPr>
                <w:lang w:val="en-GB"/>
              </w:rPr>
              <w:t>R0510/C0010</w:t>
            </w:r>
          </w:p>
        </w:tc>
        <w:tc>
          <w:tcPr>
            <w:tcW w:w="2322" w:type="dxa"/>
            <w:tcBorders>
              <w:top w:val="single" w:sz="2" w:space="0" w:color="auto"/>
              <w:left w:val="single" w:sz="2" w:space="0" w:color="auto"/>
              <w:bottom w:val="single" w:sz="2" w:space="0" w:color="auto"/>
              <w:right w:val="single" w:sz="2" w:space="0" w:color="auto"/>
            </w:tcBorders>
          </w:tcPr>
          <w:p w14:paraId="28E28CBA" w14:textId="77777777" w:rsidR="00FF5BA6" w:rsidRPr="004E5748" w:rsidRDefault="00FF5BA6" w:rsidP="00FF0B3F">
            <w:pPr>
              <w:pStyle w:val="NormalLeft"/>
              <w:rPr>
                <w:lang w:val="en-GB"/>
              </w:rPr>
            </w:pPr>
            <w:r w:rsidRPr="004E5748">
              <w:rPr>
                <w:lang w:val="en-GB"/>
              </w:rPr>
              <w:t>Total available own funds to meet the MCR</w:t>
            </w:r>
          </w:p>
        </w:tc>
        <w:tc>
          <w:tcPr>
            <w:tcW w:w="4457" w:type="dxa"/>
            <w:tcBorders>
              <w:top w:val="single" w:sz="2" w:space="0" w:color="auto"/>
              <w:left w:val="single" w:sz="2" w:space="0" w:color="auto"/>
              <w:bottom w:val="single" w:sz="2" w:space="0" w:color="auto"/>
              <w:right w:val="single" w:sz="2" w:space="0" w:color="auto"/>
            </w:tcBorders>
          </w:tcPr>
          <w:p w14:paraId="163D86CD" w14:textId="77777777" w:rsidR="00FF5BA6" w:rsidRPr="004E5748" w:rsidRDefault="00FF5BA6" w:rsidP="00FF0B3F">
            <w:pPr>
              <w:pStyle w:val="NormalLeft"/>
              <w:rPr>
                <w:lang w:val="en-GB"/>
              </w:rPr>
            </w:pPr>
            <w:r w:rsidRPr="004E5748">
              <w:rPr>
                <w:lang w:val="en-GB"/>
              </w:rPr>
              <w:t>This is the sum of all basic own fund items, after adjustments, that meet the tier 1 and tier 2 criteria and that are therefore available to meet the MCR.</w:t>
            </w:r>
          </w:p>
        </w:tc>
      </w:tr>
      <w:tr w:rsidR="00F672D2" w:rsidRPr="00846C12" w14:paraId="3E916C75" w14:textId="77777777" w:rsidTr="006007B0">
        <w:tc>
          <w:tcPr>
            <w:tcW w:w="2507" w:type="dxa"/>
            <w:tcBorders>
              <w:top w:val="single" w:sz="2" w:space="0" w:color="auto"/>
              <w:left w:val="single" w:sz="2" w:space="0" w:color="auto"/>
              <w:bottom w:val="single" w:sz="2" w:space="0" w:color="auto"/>
              <w:right w:val="single" w:sz="2" w:space="0" w:color="auto"/>
            </w:tcBorders>
          </w:tcPr>
          <w:p w14:paraId="4A31B8A3" w14:textId="77777777" w:rsidR="00FF5BA6" w:rsidRPr="004E5748" w:rsidRDefault="00FF5BA6" w:rsidP="00FF0B3F">
            <w:pPr>
              <w:pStyle w:val="NormalLeft"/>
              <w:rPr>
                <w:lang w:val="en-GB"/>
              </w:rPr>
            </w:pPr>
            <w:r w:rsidRPr="004E5748">
              <w:rPr>
                <w:lang w:val="en-GB"/>
              </w:rPr>
              <w:lastRenderedPageBreak/>
              <w:t>R0510/C0020</w:t>
            </w:r>
          </w:p>
        </w:tc>
        <w:tc>
          <w:tcPr>
            <w:tcW w:w="2322" w:type="dxa"/>
            <w:tcBorders>
              <w:top w:val="single" w:sz="2" w:space="0" w:color="auto"/>
              <w:left w:val="single" w:sz="2" w:space="0" w:color="auto"/>
              <w:bottom w:val="single" w:sz="2" w:space="0" w:color="auto"/>
              <w:right w:val="single" w:sz="2" w:space="0" w:color="auto"/>
            </w:tcBorders>
          </w:tcPr>
          <w:p w14:paraId="7085171C" w14:textId="77777777" w:rsidR="00FF5BA6" w:rsidRPr="004E5748" w:rsidRDefault="00FF5BA6" w:rsidP="00FF0B3F">
            <w:pPr>
              <w:pStyle w:val="NormalLeft"/>
              <w:rPr>
                <w:lang w:val="en-GB"/>
              </w:rPr>
            </w:pPr>
            <w:r w:rsidRPr="004E5748">
              <w:rPr>
                <w:lang w:val="en-GB"/>
              </w:rPr>
              <w:t>Total available own funds to meet the MCR — tier 1 unrestricted</w:t>
            </w:r>
          </w:p>
        </w:tc>
        <w:tc>
          <w:tcPr>
            <w:tcW w:w="4457" w:type="dxa"/>
            <w:tcBorders>
              <w:top w:val="single" w:sz="2" w:space="0" w:color="auto"/>
              <w:left w:val="single" w:sz="2" w:space="0" w:color="auto"/>
              <w:bottom w:val="single" w:sz="2" w:space="0" w:color="auto"/>
              <w:right w:val="single" w:sz="2" w:space="0" w:color="auto"/>
            </w:tcBorders>
          </w:tcPr>
          <w:p w14:paraId="3CD47B78" w14:textId="77777777" w:rsidR="00FF5BA6" w:rsidRPr="004E5748" w:rsidRDefault="00FF5BA6" w:rsidP="00FF0B3F">
            <w:pPr>
              <w:pStyle w:val="NormalLeft"/>
              <w:rPr>
                <w:lang w:val="en-GB"/>
              </w:rPr>
            </w:pPr>
            <w:r w:rsidRPr="004E5748">
              <w:rPr>
                <w:lang w:val="en-GB"/>
              </w:rPr>
              <w:t>This is the sum of all basic own fund items, after adjustments, that meet the criteria to be included in Tier 1 unrestricted items and that are therefore available to meet the MCR.</w:t>
            </w:r>
          </w:p>
        </w:tc>
      </w:tr>
      <w:tr w:rsidR="00F672D2" w:rsidRPr="00846C12" w14:paraId="25BFC01D" w14:textId="77777777" w:rsidTr="006007B0">
        <w:tc>
          <w:tcPr>
            <w:tcW w:w="2507" w:type="dxa"/>
            <w:tcBorders>
              <w:top w:val="single" w:sz="2" w:space="0" w:color="auto"/>
              <w:left w:val="single" w:sz="2" w:space="0" w:color="auto"/>
              <w:bottom w:val="single" w:sz="2" w:space="0" w:color="auto"/>
              <w:right w:val="single" w:sz="2" w:space="0" w:color="auto"/>
            </w:tcBorders>
          </w:tcPr>
          <w:p w14:paraId="6BFA9161" w14:textId="77777777" w:rsidR="00FF5BA6" w:rsidRPr="004E5748" w:rsidRDefault="00FF5BA6" w:rsidP="00FF0B3F">
            <w:pPr>
              <w:pStyle w:val="NormalLeft"/>
              <w:rPr>
                <w:lang w:val="en-GB"/>
              </w:rPr>
            </w:pPr>
            <w:r w:rsidRPr="004E5748">
              <w:rPr>
                <w:lang w:val="en-GB"/>
              </w:rPr>
              <w:t>R0510/C0030</w:t>
            </w:r>
          </w:p>
        </w:tc>
        <w:tc>
          <w:tcPr>
            <w:tcW w:w="2322" w:type="dxa"/>
            <w:tcBorders>
              <w:top w:val="single" w:sz="2" w:space="0" w:color="auto"/>
              <w:left w:val="single" w:sz="2" w:space="0" w:color="auto"/>
              <w:bottom w:val="single" w:sz="2" w:space="0" w:color="auto"/>
              <w:right w:val="single" w:sz="2" w:space="0" w:color="auto"/>
            </w:tcBorders>
          </w:tcPr>
          <w:p w14:paraId="06A81E05" w14:textId="77777777" w:rsidR="00FF5BA6" w:rsidRPr="004E5748" w:rsidRDefault="00FF5BA6" w:rsidP="00FF0B3F">
            <w:pPr>
              <w:pStyle w:val="NormalLeft"/>
              <w:rPr>
                <w:lang w:val="en-GB"/>
              </w:rPr>
            </w:pPr>
            <w:r w:rsidRPr="004E5748">
              <w:rPr>
                <w:lang w:val="en-GB"/>
              </w:rPr>
              <w:t>Total available own funds to meet the MCR — tier 1 restricted</w:t>
            </w:r>
          </w:p>
        </w:tc>
        <w:tc>
          <w:tcPr>
            <w:tcW w:w="4457" w:type="dxa"/>
            <w:tcBorders>
              <w:top w:val="single" w:sz="2" w:space="0" w:color="auto"/>
              <w:left w:val="single" w:sz="2" w:space="0" w:color="auto"/>
              <w:bottom w:val="single" w:sz="2" w:space="0" w:color="auto"/>
              <w:right w:val="single" w:sz="2" w:space="0" w:color="auto"/>
            </w:tcBorders>
          </w:tcPr>
          <w:p w14:paraId="7A9448F4" w14:textId="77777777" w:rsidR="00FF5BA6" w:rsidRPr="004E5748" w:rsidRDefault="00FF5BA6" w:rsidP="00FF0B3F">
            <w:pPr>
              <w:pStyle w:val="NormalLeft"/>
              <w:rPr>
                <w:lang w:val="en-GB"/>
              </w:rPr>
            </w:pPr>
            <w:r w:rsidRPr="004E5748">
              <w:rPr>
                <w:lang w:val="en-GB"/>
              </w:rPr>
              <w:t>This is the sum of all basic own fund items, after adjustments, that meet the criteria to be included in Tier 1 restricted items and that are therefore available to meet the MCR.</w:t>
            </w:r>
          </w:p>
        </w:tc>
      </w:tr>
      <w:tr w:rsidR="00F672D2" w:rsidRPr="00846C12" w14:paraId="5F2AB9E8" w14:textId="77777777" w:rsidTr="006007B0">
        <w:tc>
          <w:tcPr>
            <w:tcW w:w="2507" w:type="dxa"/>
            <w:tcBorders>
              <w:top w:val="single" w:sz="2" w:space="0" w:color="auto"/>
              <w:left w:val="single" w:sz="2" w:space="0" w:color="auto"/>
              <w:bottom w:val="single" w:sz="2" w:space="0" w:color="auto"/>
              <w:right w:val="single" w:sz="2" w:space="0" w:color="auto"/>
            </w:tcBorders>
          </w:tcPr>
          <w:p w14:paraId="4839DB99" w14:textId="77777777" w:rsidR="00FF5BA6" w:rsidRPr="004E5748" w:rsidRDefault="00FF5BA6" w:rsidP="00FF0B3F">
            <w:pPr>
              <w:pStyle w:val="NormalLeft"/>
              <w:rPr>
                <w:lang w:val="en-GB"/>
              </w:rPr>
            </w:pPr>
            <w:r w:rsidRPr="004E5748">
              <w:rPr>
                <w:lang w:val="en-GB"/>
              </w:rPr>
              <w:t>R0510/C0040</w:t>
            </w:r>
          </w:p>
        </w:tc>
        <w:tc>
          <w:tcPr>
            <w:tcW w:w="2322" w:type="dxa"/>
            <w:tcBorders>
              <w:top w:val="single" w:sz="2" w:space="0" w:color="auto"/>
              <w:left w:val="single" w:sz="2" w:space="0" w:color="auto"/>
              <w:bottom w:val="single" w:sz="2" w:space="0" w:color="auto"/>
              <w:right w:val="single" w:sz="2" w:space="0" w:color="auto"/>
            </w:tcBorders>
          </w:tcPr>
          <w:p w14:paraId="6EAA45DC" w14:textId="77777777" w:rsidR="00FF5BA6" w:rsidRPr="004E5748" w:rsidRDefault="00FF5BA6" w:rsidP="00FF0B3F">
            <w:pPr>
              <w:pStyle w:val="NormalLeft"/>
              <w:rPr>
                <w:lang w:val="en-GB"/>
              </w:rPr>
            </w:pPr>
            <w:r w:rsidRPr="004E5748">
              <w:rPr>
                <w:lang w:val="en-GB"/>
              </w:rPr>
              <w:t>Total available own funds to meet the MCR — tier 2</w:t>
            </w:r>
          </w:p>
        </w:tc>
        <w:tc>
          <w:tcPr>
            <w:tcW w:w="4457" w:type="dxa"/>
            <w:tcBorders>
              <w:top w:val="single" w:sz="2" w:space="0" w:color="auto"/>
              <w:left w:val="single" w:sz="2" w:space="0" w:color="auto"/>
              <w:bottom w:val="single" w:sz="2" w:space="0" w:color="auto"/>
              <w:right w:val="single" w:sz="2" w:space="0" w:color="auto"/>
            </w:tcBorders>
          </w:tcPr>
          <w:p w14:paraId="1546FB7D" w14:textId="77777777" w:rsidR="00FF5BA6" w:rsidRPr="004E5748" w:rsidRDefault="00FF5BA6" w:rsidP="00FF0B3F">
            <w:pPr>
              <w:pStyle w:val="NormalLeft"/>
              <w:rPr>
                <w:lang w:val="en-GB"/>
              </w:rPr>
            </w:pPr>
            <w:r w:rsidRPr="004E5748">
              <w:rPr>
                <w:lang w:val="en-GB"/>
              </w:rPr>
              <w:t>This is the sum of all basic own fund items, after adjustments, that meet the criteria to be included in Tier 2 and that are therefore available to meet the MCR.</w:t>
            </w:r>
          </w:p>
        </w:tc>
      </w:tr>
      <w:tr w:rsidR="00F672D2" w:rsidRPr="00846C12" w14:paraId="1C802E07" w14:textId="77777777" w:rsidTr="006007B0">
        <w:tc>
          <w:tcPr>
            <w:tcW w:w="2507" w:type="dxa"/>
            <w:tcBorders>
              <w:top w:val="single" w:sz="2" w:space="0" w:color="auto"/>
              <w:left w:val="single" w:sz="2" w:space="0" w:color="auto"/>
              <w:bottom w:val="single" w:sz="2" w:space="0" w:color="auto"/>
              <w:right w:val="single" w:sz="2" w:space="0" w:color="auto"/>
            </w:tcBorders>
          </w:tcPr>
          <w:p w14:paraId="052AEEC6" w14:textId="77777777" w:rsidR="00FF5BA6" w:rsidRPr="004E5748" w:rsidRDefault="00FF5BA6" w:rsidP="00FF0B3F">
            <w:pPr>
              <w:pStyle w:val="NormalLeft"/>
              <w:rPr>
                <w:lang w:val="en-GB"/>
              </w:rPr>
            </w:pPr>
            <w:r w:rsidRPr="004E5748">
              <w:rPr>
                <w:lang w:val="en-GB"/>
              </w:rPr>
              <w:t>R0540/C0010</w:t>
            </w:r>
          </w:p>
        </w:tc>
        <w:tc>
          <w:tcPr>
            <w:tcW w:w="2322" w:type="dxa"/>
            <w:tcBorders>
              <w:top w:val="single" w:sz="2" w:space="0" w:color="auto"/>
              <w:left w:val="single" w:sz="2" w:space="0" w:color="auto"/>
              <w:bottom w:val="single" w:sz="2" w:space="0" w:color="auto"/>
              <w:right w:val="single" w:sz="2" w:space="0" w:color="auto"/>
            </w:tcBorders>
          </w:tcPr>
          <w:p w14:paraId="5B16CE36" w14:textId="77777777" w:rsidR="00FF5BA6" w:rsidRPr="004E5748" w:rsidRDefault="00FF5BA6" w:rsidP="00FF0B3F">
            <w:pPr>
              <w:pStyle w:val="NormalLeft"/>
              <w:rPr>
                <w:lang w:val="en-GB"/>
              </w:rPr>
            </w:pPr>
            <w:r w:rsidRPr="004E5748">
              <w:rPr>
                <w:lang w:val="en-GB"/>
              </w:rPr>
              <w:t>Total eligible own funds to meet the SCR</w:t>
            </w:r>
          </w:p>
        </w:tc>
        <w:tc>
          <w:tcPr>
            <w:tcW w:w="4457" w:type="dxa"/>
            <w:tcBorders>
              <w:top w:val="single" w:sz="2" w:space="0" w:color="auto"/>
              <w:left w:val="single" w:sz="2" w:space="0" w:color="auto"/>
              <w:bottom w:val="single" w:sz="2" w:space="0" w:color="auto"/>
              <w:right w:val="single" w:sz="2" w:space="0" w:color="auto"/>
            </w:tcBorders>
          </w:tcPr>
          <w:p w14:paraId="14F1D4DF" w14:textId="77777777" w:rsidR="00FF5BA6" w:rsidRPr="004E5748" w:rsidRDefault="00FF5BA6" w:rsidP="00FF0B3F">
            <w:pPr>
              <w:pStyle w:val="NormalLeft"/>
              <w:rPr>
                <w:lang w:val="en-GB"/>
              </w:rPr>
            </w:pPr>
            <w:r w:rsidRPr="004E5748">
              <w:rPr>
                <w:lang w:val="en-GB"/>
              </w:rPr>
              <w:t>This is the total amount of available own funds that are eligible to cover the solvency capital requirement (‘SCR’).</w:t>
            </w:r>
          </w:p>
        </w:tc>
      </w:tr>
      <w:tr w:rsidR="00F672D2" w:rsidRPr="00846C12" w14:paraId="35B53072" w14:textId="77777777" w:rsidTr="006007B0">
        <w:tc>
          <w:tcPr>
            <w:tcW w:w="2507" w:type="dxa"/>
            <w:tcBorders>
              <w:top w:val="single" w:sz="2" w:space="0" w:color="auto"/>
              <w:left w:val="single" w:sz="2" w:space="0" w:color="auto"/>
              <w:bottom w:val="single" w:sz="2" w:space="0" w:color="auto"/>
              <w:right w:val="single" w:sz="2" w:space="0" w:color="auto"/>
            </w:tcBorders>
          </w:tcPr>
          <w:p w14:paraId="7C72932A" w14:textId="77777777" w:rsidR="00FF5BA6" w:rsidRPr="004E5748" w:rsidRDefault="00FF5BA6" w:rsidP="00FF0B3F">
            <w:pPr>
              <w:pStyle w:val="NormalLeft"/>
              <w:rPr>
                <w:lang w:val="en-GB"/>
              </w:rPr>
            </w:pPr>
            <w:r w:rsidRPr="004E5748">
              <w:rPr>
                <w:lang w:val="en-GB"/>
              </w:rPr>
              <w:t>R0540/C0020</w:t>
            </w:r>
          </w:p>
        </w:tc>
        <w:tc>
          <w:tcPr>
            <w:tcW w:w="2322" w:type="dxa"/>
            <w:tcBorders>
              <w:top w:val="single" w:sz="2" w:space="0" w:color="auto"/>
              <w:left w:val="single" w:sz="2" w:space="0" w:color="auto"/>
              <w:bottom w:val="single" w:sz="2" w:space="0" w:color="auto"/>
              <w:right w:val="single" w:sz="2" w:space="0" w:color="auto"/>
            </w:tcBorders>
          </w:tcPr>
          <w:p w14:paraId="52849D2E" w14:textId="77777777" w:rsidR="00FF5BA6" w:rsidRPr="004E5748" w:rsidRDefault="00FF5BA6" w:rsidP="00FF0B3F">
            <w:pPr>
              <w:pStyle w:val="NormalLeft"/>
              <w:rPr>
                <w:lang w:val="en-GB"/>
              </w:rPr>
            </w:pPr>
            <w:r w:rsidRPr="004E5748">
              <w:rPr>
                <w:lang w:val="en-GB"/>
              </w:rPr>
              <w:t>Total eligible own funds to meet the SCR — tier 1 unrestricted</w:t>
            </w:r>
          </w:p>
        </w:tc>
        <w:tc>
          <w:tcPr>
            <w:tcW w:w="4457" w:type="dxa"/>
            <w:tcBorders>
              <w:top w:val="single" w:sz="2" w:space="0" w:color="auto"/>
              <w:left w:val="single" w:sz="2" w:space="0" w:color="auto"/>
              <w:bottom w:val="single" w:sz="2" w:space="0" w:color="auto"/>
              <w:right w:val="single" w:sz="2" w:space="0" w:color="auto"/>
            </w:tcBorders>
          </w:tcPr>
          <w:p w14:paraId="448ECF58" w14:textId="77777777" w:rsidR="00FF5BA6" w:rsidRPr="004E5748" w:rsidRDefault="00FF5BA6" w:rsidP="00FF0B3F">
            <w:pPr>
              <w:pStyle w:val="NormalLeft"/>
              <w:rPr>
                <w:lang w:val="en-GB"/>
              </w:rPr>
            </w:pPr>
            <w:r w:rsidRPr="004E5748">
              <w:rPr>
                <w:lang w:val="en-GB"/>
              </w:rPr>
              <w:t>This is the amount of unrestricted Tier 1 own fund items that are eligible to meet the SCR.</w:t>
            </w:r>
          </w:p>
        </w:tc>
      </w:tr>
      <w:tr w:rsidR="00F672D2" w:rsidRPr="00846C12" w14:paraId="087783D1" w14:textId="77777777" w:rsidTr="006007B0">
        <w:tc>
          <w:tcPr>
            <w:tcW w:w="2507" w:type="dxa"/>
            <w:tcBorders>
              <w:top w:val="single" w:sz="2" w:space="0" w:color="auto"/>
              <w:left w:val="single" w:sz="2" w:space="0" w:color="auto"/>
              <w:bottom w:val="single" w:sz="2" w:space="0" w:color="auto"/>
              <w:right w:val="single" w:sz="2" w:space="0" w:color="auto"/>
            </w:tcBorders>
          </w:tcPr>
          <w:p w14:paraId="03105837" w14:textId="77777777" w:rsidR="00FF5BA6" w:rsidRPr="004E5748" w:rsidRDefault="00FF5BA6" w:rsidP="00FF0B3F">
            <w:pPr>
              <w:pStyle w:val="NormalLeft"/>
              <w:rPr>
                <w:lang w:val="en-GB"/>
              </w:rPr>
            </w:pPr>
            <w:r w:rsidRPr="004E5748">
              <w:rPr>
                <w:lang w:val="en-GB"/>
              </w:rPr>
              <w:t>R0540/C0030</w:t>
            </w:r>
          </w:p>
        </w:tc>
        <w:tc>
          <w:tcPr>
            <w:tcW w:w="2322" w:type="dxa"/>
            <w:tcBorders>
              <w:top w:val="single" w:sz="2" w:space="0" w:color="auto"/>
              <w:left w:val="single" w:sz="2" w:space="0" w:color="auto"/>
              <w:bottom w:val="single" w:sz="2" w:space="0" w:color="auto"/>
              <w:right w:val="single" w:sz="2" w:space="0" w:color="auto"/>
            </w:tcBorders>
          </w:tcPr>
          <w:p w14:paraId="2514DE72" w14:textId="77777777" w:rsidR="00FF5BA6" w:rsidRPr="004E5748" w:rsidRDefault="00FF5BA6" w:rsidP="00FF0B3F">
            <w:pPr>
              <w:pStyle w:val="NormalLeft"/>
              <w:rPr>
                <w:lang w:val="en-GB"/>
              </w:rPr>
            </w:pPr>
            <w:r w:rsidRPr="004E5748">
              <w:rPr>
                <w:lang w:val="en-GB"/>
              </w:rPr>
              <w:t>Total eligible own funds to meet the SCR — tier 1 restricted</w:t>
            </w:r>
          </w:p>
        </w:tc>
        <w:tc>
          <w:tcPr>
            <w:tcW w:w="4457" w:type="dxa"/>
            <w:tcBorders>
              <w:top w:val="single" w:sz="2" w:space="0" w:color="auto"/>
              <w:left w:val="single" w:sz="2" w:space="0" w:color="auto"/>
              <w:bottom w:val="single" w:sz="2" w:space="0" w:color="auto"/>
              <w:right w:val="single" w:sz="2" w:space="0" w:color="auto"/>
            </w:tcBorders>
          </w:tcPr>
          <w:p w14:paraId="2CA67231" w14:textId="77777777" w:rsidR="00FF5BA6" w:rsidRPr="004E5748" w:rsidRDefault="00FF5BA6" w:rsidP="00FF0B3F">
            <w:pPr>
              <w:pStyle w:val="NormalLeft"/>
              <w:rPr>
                <w:lang w:val="en-GB"/>
              </w:rPr>
            </w:pPr>
            <w:r w:rsidRPr="004E5748">
              <w:rPr>
                <w:lang w:val="en-GB"/>
              </w:rPr>
              <w:t>This is the amount of restricted Tier 1 own fund items that are eligible to meet the SCR.</w:t>
            </w:r>
          </w:p>
        </w:tc>
      </w:tr>
      <w:tr w:rsidR="00F672D2" w:rsidRPr="00846C12" w14:paraId="1450B41F" w14:textId="77777777" w:rsidTr="006007B0">
        <w:tc>
          <w:tcPr>
            <w:tcW w:w="2507" w:type="dxa"/>
            <w:tcBorders>
              <w:top w:val="single" w:sz="2" w:space="0" w:color="auto"/>
              <w:left w:val="single" w:sz="2" w:space="0" w:color="auto"/>
              <w:bottom w:val="single" w:sz="2" w:space="0" w:color="auto"/>
              <w:right w:val="single" w:sz="2" w:space="0" w:color="auto"/>
            </w:tcBorders>
          </w:tcPr>
          <w:p w14:paraId="6C089D60" w14:textId="77777777" w:rsidR="00FF5BA6" w:rsidRPr="004E5748" w:rsidRDefault="00FF5BA6" w:rsidP="00FF0B3F">
            <w:pPr>
              <w:pStyle w:val="NormalLeft"/>
              <w:rPr>
                <w:lang w:val="en-GB"/>
              </w:rPr>
            </w:pPr>
            <w:r w:rsidRPr="004E5748">
              <w:rPr>
                <w:lang w:val="en-GB"/>
              </w:rPr>
              <w:t>R0540/C0040</w:t>
            </w:r>
          </w:p>
        </w:tc>
        <w:tc>
          <w:tcPr>
            <w:tcW w:w="2322" w:type="dxa"/>
            <w:tcBorders>
              <w:top w:val="single" w:sz="2" w:space="0" w:color="auto"/>
              <w:left w:val="single" w:sz="2" w:space="0" w:color="auto"/>
              <w:bottom w:val="single" w:sz="2" w:space="0" w:color="auto"/>
              <w:right w:val="single" w:sz="2" w:space="0" w:color="auto"/>
            </w:tcBorders>
          </w:tcPr>
          <w:p w14:paraId="218A4B69" w14:textId="77777777" w:rsidR="00FF5BA6" w:rsidRPr="004E5748" w:rsidRDefault="00FF5BA6" w:rsidP="00FF0B3F">
            <w:pPr>
              <w:pStyle w:val="NormalLeft"/>
              <w:rPr>
                <w:lang w:val="en-GB"/>
              </w:rPr>
            </w:pPr>
            <w:r w:rsidRPr="004E5748">
              <w:rPr>
                <w:lang w:val="en-GB"/>
              </w:rPr>
              <w:t>Total eligible own funds to meet the SCR — tier 2</w:t>
            </w:r>
          </w:p>
        </w:tc>
        <w:tc>
          <w:tcPr>
            <w:tcW w:w="4457" w:type="dxa"/>
            <w:tcBorders>
              <w:top w:val="single" w:sz="2" w:space="0" w:color="auto"/>
              <w:left w:val="single" w:sz="2" w:space="0" w:color="auto"/>
              <w:bottom w:val="single" w:sz="2" w:space="0" w:color="auto"/>
              <w:right w:val="single" w:sz="2" w:space="0" w:color="auto"/>
            </w:tcBorders>
          </w:tcPr>
          <w:p w14:paraId="517BC566" w14:textId="77777777" w:rsidR="00FF5BA6" w:rsidRPr="004E5748" w:rsidRDefault="00FF5BA6" w:rsidP="00FF0B3F">
            <w:pPr>
              <w:pStyle w:val="NormalLeft"/>
              <w:rPr>
                <w:lang w:val="en-GB"/>
              </w:rPr>
            </w:pPr>
            <w:r w:rsidRPr="004E5748">
              <w:rPr>
                <w:lang w:val="en-GB"/>
              </w:rPr>
              <w:t>This is the amount of Tier 2 own fund items that are eligible to meet the SCR.</w:t>
            </w:r>
          </w:p>
        </w:tc>
      </w:tr>
      <w:tr w:rsidR="00F672D2" w:rsidRPr="00846C12" w14:paraId="299AD5C3" w14:textId="77777777" w:rsidTr="006007B0">
        <w:tc>
          <w:tcPr>
            <w:tcW w:w="2507" w:type="dxa"/>
            <w:tcBorders>
              <w:top w:val="single" w:sz="2" w:space="0" w:color="auto"/>
              <w:left w:val="single" w:sz="2" w:space="0" w:color="auto"/>
              <w:bottom w:val="single" w:sz="2" w:space="0" w:color="auto"/>
              <w:right w:val="single" w:sz="2" w:space="0" w:color="auto"/>
            </w:tcBorders>
          </w:tcPr>
          <w:p w14:paraId="771AC979" w14:textId="77777777" w:rsidR="00FF5BA6" w:rsidRPr="004E5748" w:rsidRDefault="00FF5BA6" w:rsidP="00FF0B3F">
            <w:pPr>
              <w:pStyle w:val="NormalLeft"/>
              <w:rPr>
                <w:lang w:val="en-GB"/>
              </w:rPr>
            </w:pPr>
            <w:r w:rsidRPr="004E5748">
              <w:rPr>
                <w:lang w:val="en-GB"/>
              </w:rPr>
              <w:t>R0540/C0050</w:t>
            </w:r>
          </w:p>
        </w:tc>
        <w:tc>
          <w:tcPr>
            <w:tcW w:w="2322" w:type="dxa"/>
            <w:tcBorders>
              <w:top w:val="single" w:sz="2" w:space="0" w:color="auto"/>
              <w:left w:val="single" w:sz="2" w:space="0" w:color="auto"/>
              <w:bottom w:val="single" w:sz="2" w:space="0" w:color="auto"/>
              <w:right w:val="single" w:sz="2" w:space="0" w:color="auto"/>
            </w:tcBorders>
          </w:tcPr>
          <w:p w14:paraId="59B01A58" w14:textId="77777777" w:rsidR="00FF5BA6" w:rsidRPr="004E5748" w:rsidRDefault="00FF5BA6" w:rsidP="00FF0B3F">
            <w:pPr>
              <w:pStyle w:val="NormalLeft"/>
              <w:rPr>
                <w:lang w:val="en-GB"/>
              </w:rPr>
            </w:pPr>
            <w:r w:rsidRPr="004E5748">
              <w:rPr>
                <w:lang w:val="en-GB"/>
              </w:rPr>
              <w:t>Total eligible own funds to meet the SCR — tier 3</w:t>
            </w:r>
          </w:p>
        </w:tc>
        <w:tc>
          <w:tcPr>
            <w:tcW w:w="4457" w:type="dxa"/>
            <w:tcBorders>
              <w:top w:val="single" w:sz="2" w:space="0" w:color="auto"/>
              <w:left w:val="single" w:sz="2" w:space="0" w:color="auto"/>
              <w:bottom w:val="single" w:sz="2" w:space="0" w:color="auto"/>
              <w:right w:val="single" w:sz="2" w:space="0" w:color="auto"/>
            </w:tcBorders>
          </w:tcPr>
          <w:p w14:paraId="53EF97AE" w14:textId="77777777" w:rsidR="00FF5BA6" w:rsidRPr="004E5748" w:rsidRDefault="00FF5BA6" w:rsidP="00FF0B3F">
            <w:pPr>
              <w:pStyle w:val="NormalLeft"/>
              <w:rPr>
                <w:lang w:val="en-GB"/>
              </w:rPr>
            </w:pPr>
            <w:r w:rsidRPr="004E5748">
              <w:rPr>
                <w:lang w:val="en-GB"/>
              </w:rPr>
              <w:t>This is the amount of Tier 3 own fund items that are eligible to meet the SCR.</w:t>
            </w:r>
          </w:p>
        </w:tc>
      </w:tr>
      <w:tr w:rsidR="00F672D2" w:rsidRPr="00846C12" w14:paraId="5B48D0D6" w14:textId="77777777" w:rsidTr="006007B0">
        <w:tc>
          <w:tcPr>
            <w:tcW w:w="2507" w:type="dxa"/>
            <w:tcBorders>
              <w:top w:val="single" w:sz="2" w:space="0" w:color="auto"/>
              <w:left w:val="single" w:sz="2" w:space="0" w:color="auto"/>
              <w:bottom w:val="single" w:sz="2" w:space="0" w:color="auto"/>
              <w:right w:val="single" w:sz="2" w:space="0" w:color="auto"/>
            </w:tcBorders>
          </w:tcPr>
          <w:p w14:paraId="340774BB" w14:textId="77777777" w:rsidR="00FF5BA6" w:rsidRPr="004E5748" w:rsidRDefault="00FF5BA6" w:rsidP="00FF0B3F">
            <w:pPr>
              <w:pStyle w:val="NormalLeft"/>
              <w:rPr>
                <w:lang w:val="en-GB"/>
              </w:rPr>
            </w:pPr>
            <w:r w:rsidRPr="004E5748">
              <w:rPr>
                <w:lang w:val="en-GB"/>
              </w:rPr>
              <w:t>R0550/C0010</w:t>
            </w:r>
          </w:p>
        </w:tc>
        <w:tc>
          <w:tcPr>
            <w:tcW w:w="2322" w:type="dxa"/>
            <w:tcBorders>
              <w:top w:val="single" w:sz="2" w:space="0" w:color="auto"/>
              <w:left w:val="single" w:sz="2" w:space="0" w:color="auto"/>
              <w:bottom w:val="single" w:sz="2" w:space="0" w:color="auto"/>
              <w:right w:val="single" w:sz="2" w:space="0" w:color="auto"/>
            </w:tcBorders>
          </w:tcPr>
          <w:p w14:paraId="1D15EA13" w14:textId="77777777" w:rsidR="00FF5BA6" w:rsidRPr="004E5748" w:rsidRDefault="00FF5BA6" w:rsidP="00FF0B3F">
            <w:pPr>
              <w:pStyle w:val="NormalLeft"/>
              <w:rPr>
                <w:lang w:val="en-GB"/>
              </w:rPr>
            </w:pPr>
            <w:r w:rsidRPr="004E5748">
              <w:rPr>
                <w:lang w:val="en-GB"/>
              </w:rPr>
              <w:t>Total eligible own funds to meet the MCR</w:t>
            </w:r>
          </w:p>
        </w:tc>
        <w:tc>
          <w:tcPr>
            <w:tcW w:w="4457" w:type="dxa"/>
            <w:tcBorders>
              <w:top w:val="single" w:sz="2" w:space="0" w:color="auto"/>
              <w:left w:val="single" w:sz="2" w:space="0" w:color="auto"/>
              <w:bottom w:val="single" w:sz="2" w:space="0" w:color="auto"/>
              <w:right w:val="single" w:sz="2" w:space="0" w:color="auto"/>
            </w:tcBorders>
          </w:tcPr>
          <w:p w14:paraId="6CC1A0F5" w14:textId="77777777" w:rsidR="00FF5BA6" w:rsidRPr="004E5748" w:rsidRDefault="00FF5BA6" w:rsidP="00FF0B3F">
            <w:pPr>
              <w:pStyle w:val="NormalLeft"/>
              <w:rPr>
                <w:lang w:val="en-GB"/>
              </w:rPr>
            </w:pPr>
            <w:r w:rsidRPr="004E5748">
              <w:rPr>
                <w:lang w:val="en-GB"/>
              </w:rPr>
              <w:t>This is the total amount of own fund items that are eligible to meet the MCR.</w:t>
            </w:r>
          </w:p>
        </w:tc>
      </w:tr>
      <w:tr w:rsidR="00F672D2" w:rsidRPr="00846C12" w14:paraId="41B37202" w14:textId="77777777" w:rsidTr="006007B0">
        <w:tc>
          <w:tcPr>
            <w:tcW w:w="2507" w:type="dxa"/>
            <w:tcBorders>
              <w:top w:val="single" w:sz="2" w:space="0" w:color="auto"/>
              <w:left w:val="single" w:sz="2" w:space="0" w:color="auto"/>
              <w:bottom w:val="single" w:sz="2" w:space="0" w:color="auto"/>
              <w:right w:val="single" w:sz="2" w:space="0" w:color="auto"/>
            </w:tcBorders>
          </w:tcPr>
          <w:p w14:paraId="13808912" w14:textId="77777777" w:rsidR="00FF5BA6" w:rsidRPr="004E5748" w:rsidRDefault="00FF5BA6" w:rsidP="00FF0B3F">
            <w:pPr>
              <w:pStyle w:val="NormalLeft"/>
              <w:rPr>
                <w:lang w:val="en-GB"/>
              </w:rPr>
            </w:pPr>
            <w:r w:rsidRPr="004E5748">
              <w:rPr>
                <w:lang w:val="en-GB"/>
              </w:rPr>
              <w:t>R0550/C0020</w:t>
            </w:r>
          </w:p>
        </w:tc>
        <w:tc>
          <w:tcPr>
            <w:tcW w:w="2322" w:type="dxa"/>
            <w:tcBorders>
              <w:top w:val="single" w:sz="2" w:space="0" w:color="auto"/>
              <w:left w:val="single" w:sz="2" w:space="0" w:color="auto"/>
              <w:bottom w:val="single" w:sz="2" w:space="0" w:color="auto"/>
              <w:right w:val="single" w:sz="2" w:space="0" w:color="auto"/>
            </w:tcBorders>
          </w:tcPr>
          <w:p w14:paraId="45173D86" w14:textId="77777777" w:rsidR="00FF5BA6" w:rsidRPr="004E5748" w:rsidRDefault="00FF5BA6" w:rsidP="00FF0B3F">
            <w:pPr>
              <w:pStyle w:val="NormalLeft"/>
              <w:rPr>
                <w:lang w:val="en-GB"/>
              </w:rPr>
            </w:pPr>
            <w:r w:rsidRPr="004E5748">
              <w:rPr>
                <w:lang w:val="en-GB"/>
              </w:rPr>
              <w:t>Total eligible own funds to meet the MCR — tier 1 unrestricted</w:t>
            </w:r>
          </w:p>
        </w:tc>
        <w:tc>
          <w:tcPr>
            <w:tcW w:w="4457" w:type="dxa"/>
            <w:tcBorders>
              <w:top w:val="single" w:sz="2" w:space="0" w:color="auto"/>
              <w:left w:val="single" w:sz="2" w:space="0" w:color="auto"/>
              <w:bottom w:val="single" w:sz="2" w:space="0" w:color="auto"/>
              <w:right w:val="single" w:sz="2" w:space="0" w:color="auto"/>
            </w:tcBorders>
          </w:tcPr>
          <w:p w14:paraId="27A00A2F" w14:textId="77777777" w:rsidR="00FF5BA6" w:rsidRPr="004E5748" w:rsidRDefault="00FF5BA6" w:rsidP="00FF0B3F">
            <w:pPr>
              <w:pStyle w:val="NormalLeft"/>
              <w:rPr>
                <w:lang w:val="en-GB"/>
              </w:rPr>
            </w:pPr>
            <w:r w:rsidRPr="004E5748">
              <w:rPr>
                <w:lang w:val="en-GB"/>
              </w:rPr>
              <w:t>This is the amount of unrestricted Tier 1 own fund items that are eligible to meet the MCR.</w:t>
            </w:r>
          </w:p>
        </w:tc>
      </w:tr>
      <w:tr w:rsidR="00F672D2" w:rsidRPr="00846C12" w14:paraId="0822E1CB" w14:textId="77777777" w:rsidTr="006007B0">
        <w:tc>
          <w:tcPr>
            <w:tcW w:w="2507" w:type="dxa"/>
            <w:tcBorders>
              <w:top w:val="single" w:sz="2" w:space="0" w:color="auto"/>
              <w:left w:val="single" w:sz="2" w:space="0" w:color="auto"/>
              <w:bottom w:val="single" w:sz="2" w:space="0" w:color="auto"/>
              <w:right w:val="single" w:sz="2" w:space="0" w:color="auto"/>
            </w:tcBorders>
          </w:tcPr>
          <w:p w14:paraId="1C2994C4" w14:textId="77777777" w:rsidR="00FF5BA6" w:rsidRPr="004E5748" w:rsidRDefault="00FF5BA6" w:rsidP="00FF0B3F">
            <w:pPr>
              <w:pStyle w:val="NormalLeft"/>
              <w:rPr>
                <w:lang w:val="en-GB"/>
              </w:rPr>
            </w:pPr>
            <w:r w:rsidRPr="004E5748">
              <w:rPr>
                <w:lang w:val="en-GB"/>
              </w:rPr>
              <w:lastRenderedPageBreak/>
              <w:t>R0550/C0030</w:t>
            </w:r>
          </w:p>
        </w:tc>
        <w:tc>
          <w:tcPr>
            <w:tcW w:w="2322" w:type="dxa"/>
            <w:tcBorders>
              <w:top w:val="single" w:sz="2" w:space="0" w:color="auto"/>
              <w:left w:val="single" w:sz="2" w:space="0" w:color="auto"/>
              <w:bottom w:val="single" w:sz="2" w:space="0" w:color="auto"/>
              <w:right w:val="single" w:sz="2" w:space="0" w:color="auto"/>
            </w:tcBorders>
          </w:tcPr>
          <w:p w14:paraId="023CD51C" w14:textId="77777777" w:rsidR="00FF5BA6" w:rsidRPr="004E5748" w:rsidRDefault="00FF5BA6" w:rsidP="00FF0B3F">
            <w:pPr>
              <w:pStyle w:val="NormalLeft"/>
              <w:rPr>
                <w:lang w:val="en-GB"/>
              </w:rPr>
            </w:pPr>
            <w:r w:rsidRPr="004E5748">
              <w:rPr>
                <w:lang w:val="en-GB"/>
              </w:rPr>
              <w:t>Total eligible own funds to meet the MCR — tier 1 restricted</w:t>
            </w:r>
          </w:p>
        </w:tc>
        <w:tc>
          <w:tcPr>
            <w:tcW w:w="4457" w:type="dxa"/>
            <w:tcBorders>
              <w:top w:val="single" w:sz="2" w:space="0" w:color="auto"/>
              <w:left w:val="single" w:sz="2" w:space="0" w:color="auto"/>
              <w:bottom w:val="single" w:sz="2" w:space="0" w:color="auto"/>
              <w:right w:val="single" w:sz="2" w:space="0" w:color="auto"/>
            </w:tcBorders>
          </w:tcPr>
          <w:p w14:paraId="72C84599" w14:textId="77777777" w:rsidR="00FF5BA6" w:rsidRPr="004E5748" w:rsidRDefault="00FF5BA6" w:rsidP="00FF0B3F">
            <w:pPr>
              <w:pStyle w:val="NormalLeft"/>
              <w:rPr>
                <w:lang w:val="en-GB"/>
              </w:rPr>
            </w:pPr>
            <w:r w:rsidRPr="004E5748">
              <w:rPr>
                <w:lang w:val="en-GB"/>
              </w:rPr>
              <w:t>This is the amount of restricted Tier 1 own fund items that are eligible to meet the MCR.</w:t>
            </w:r>
          </w:p>
        </w:tc>
      </w:tr>
      <w:tr w:rsidR="00F672D2" w:rsidRPr="00846C12" w14:paraId="61B41A72" w14:textId="77777777" w:rsidTr="006007B0">
        <w:tc>
          <w:tcPr>
            <w:tcW w:w="2507" w:type="dxa"/>
            <w:tcBorders>
              <w:top w:val="single" w:sz="2" w:space="0" w:color="auto"/>
              <w:left w:val="single" w:sz="2" w:space="0" w:color="auto"/>
              <w:bottom w:val="single" w:sz="2" w:space="0" w:color="auto"/>
              <w:right w:val="single" w:sz="2" w:space="0" w:color="auto"/>
            </w:tcBorders>
          </w:tcPr>
          <w:p w14:paraId="3D3CDFD2" w14:textId="77777777" w:rsidR="00FF5BA6" w:rsidRPr="004E5748" w:rsidRDefault="00FF5BA6" w:rsidP="00FF0B3F">
            <w:pPr>
              <w:pStyle w:val="NormalLeft"/>
              <w:rPr>
                <w:lang w:val="en-GB"/>
              </w:rPr>
            </w:pPr>
            <w:r w:rsidRPr="004E5748">
              <w:rPr>
                <w:lang w:val="en-GB"/>
              </w:rPr>
              <w:t>R0550/C0040</w:t>
            </w:r>
          </w:p>
        </w:tc>
        <w:tc>
          <w:tcPr>
            <w:tcW w:w="2322" w:type="dxa"/>
            <w:tcBorders>
              <w:top w:val="single" w:sz="2" w:space="0" w:color="auto"/>
              <w:left w:val="single" w:sz="2" w:space="0" w:color="auto"/>
              <w:bottom w:val="single" w:sz="2" w:space="0" w:color="auto"/>
              <w:right w:val="single" w:sz="2" w:space="0" w:color="auto"/>
            </w:tcBorders>
          </w:tcPr>
          <w:p w14:paraId="6363422B" w14:textId="77777777" w:rsidR="00FF5BA6" w:rsidRPr="004E5748" w:rsidRDefault="00FF5BA6" w:rsidP="00FF0B3F">
            <w:pPr>
              <w:pStyle w:val="NormalLeft"/>
              <w:rPr>
                <w:lang w:val="en-GB"/>
              </w:rPr>
            </w:pPr>
            <w:r w:rsidRPr="004E5748">
              <w:rPr>
                <w:lang w:val="en-GB"/>
              </w:rPr>
              <w:t>Total eligible own funds to meet the MCR — tier 2</w:t>
            </w:r>
          </w:p>
        </w:tc>
        <w:tc>
          <w:tcPr>
            <w:tcW w:w="4457" w:type="dxa"/>
            <w:tcBorders>
              <w:top w:val="single" w:sz="2" w:space="0" w:color="auto"/>
              <w:left w:val="single" w:sz="2" w:space="0" w:color="auto"/>
              <w:bottom w:val="single" w:sz="2" w:space="0" w:color="auto"/>
              <w:right w:val="single" w:sz="2" w:space="0" w:color="auto"/>
            </w:tcBorders>
          </w:tcPr>
          <w:p w14:paraId="71EE6560" w14:textId="77777777" w:rsidR="00FF5BA6" w:rsidRPr="004E5748" w:rsidRDefault="00FF5BA6" w:rsidP="00FF0B3F">
            <w:pPr>
              <w:pStyle w:val="NormalLeft"/>
              <w:rPr>
                <w:lang w:val="en-GB"/>
              </w:rPr>
            </w:pPr>
            <w:r w:rsidRPr="004E5748">
              <w:rPr>
                <w:lang w:val="en-GB"/>
              </w:rPr>
              <w:t>This is the amount of Tier 2 basic own fund items that are eligible to meet the MCR.</w:t>
            </w:r>
          </w:p>
        </w:tc>
      </w:tr>
      <w:tr w:rsidR="00F672D2" w:rsidRPr="00846C12" w14:paraId="78544176" w14:textId="77777777" w:rsidTr="006007B0">
        <w:tc>
          <w:tcPr>
            <w:tcW w:w="2507" w:type="dxa"/>
            <w:tcBorders>
              <w:top w:val="single" w:sz="2" w:space="0" w:color="auto"/>
              <w:left w:val="single" w:sz="2" w:space="0" w:color="auto"/>
              <w:bottom w:val="single" w:sz="2" w:space="0" w:color="auto"/>
              <w:right w:val="single" w:sz="2" w:space="0" w:color="auto"/>
            </w:tcBorders>
          </w:tcPr>
          <w:p w14:paraId="556769F2" w14:textId="77777777" w:rsidR="00FF5BA6" w:rsidRPr="004E5748" w:rsidRDefault="00FF5BA6" w:rsidP="00FF0B3F">
            <w:pPr>
              <w:pStyle w:val="NormalLeft"/>
              <w:rPr>
                <w:lang w:val="en-GB"/>
              </w:rPr>
            </w:pPr>
            <w:r w:rsidRPr="004E5748">
              <w:rPr>
                <w:lang w:val="en-GB"/>
              </w:rPr>
              <w:t>R0580/C0010</w:t>
            </w:r>
          </w:p>
        </w:tc>
        <w:tc>
          <w:tcPr>
            <w:tcW w:w="2322" w:type="dxa"/>
            <w:tcBorders>
              <w:top w:val="single" w:sz="2" w:space="0" w:color="auto"/>
              <w:left w:val="single" w:sz="2" w:space="0" w:color="auto"/>
              <w:bottom w:val="single" w:sz="2" w:space="0" w:color="auto"/>
              <w:right w:val="single" w:sz="2" w:space="0" w:color="auto"/>
            </w:tcBorders>
          </w:tcPr>
          <w:p w14:paraId="7B583D48" w14:textId="77777777" w:rsidR="00FF5BA6" w:rsidRPr="004E5748" w:rsidRDefault="00FF5BA6" w:rsidP="00FF0B3F">
            <w:pPr>
              <w:pStyle w:val="NormalLeft"/>
              <w:rPr>
                <w:lang w:val="en-GB"/>
              </w:rPr>
            </w:pPr>
            <w:r w:rsidRPr="004E5748">
              <w:rPr>
                <w:lang w:val="en-GB"/>
              </w:rPr>
              <w:t>SCR</w:t>
            </w:r>
          </w:p>
        </w:tc>
        <w:tc>
          <w:tcPr>
            <w:tcW w:w="4457" w:type="dxa"/>
            <w:tcBorders>
              <w:top w:val="single" w:sz="2" w:space="0" w:color="auto"/>
              <w:left w:val="single" w:sz="2" w:space="0" w:color="auto"/>
              <w:bottom w:val="single" w:sz="2" w:space="0" w:color="auto"/>
              <w:right w:val="single" w:sz="2" w:space="0" w:color="auto"/>
            </w:tcBorders>
          </w:tcPr>
          <w:p w14:paraId="0333E13B" w14:textId="77777777" w:rsidR="00FF5BA6" w:rsidRPr="004E5748" w:rsidRDefault="00FF5BA6" w:rsidP="00FF0B3F">
            <w:pPr>
              <w:pStyle w:val="NormalLeft"/>
              <w:rPr>
                <w:lang w:val="en-GB"/>
              </w:rPr>
            </w:pPr>
            <w:r w:rsidRPr="004E5748">
              <w:rPr>
                <w:lang w:val="en-GB"/>
              </w:rPr>
              <w:t>This is the total SCR of the undertaking as a whole and shall correspond to the SCR disclosed on the relevant SCR template.</w:t>
            </w:r>
          </w:p>
        </w:tc>
      </w:tr>
      <w:tr w:rsidR="00F672D2" w:rsidRPr="00846C12" w14:paraId="0260CF84" w14:textId="77777777" w:rsidTr="006007B0">
        <w:tc>
          <w:tcPr>
            <w:tcW w:w="2507" w:type="dxa"/>
            <w:tcBorders>
              <w:top w:val="single" w:sz="2" w:space="0" w:color="auto"/>
              <w:left w:val="single" w:sz="2" w:space="0" w:color="auto"/>
              <w:bottom w:val="single" w:sz="2" w:space="0" w:color="auto"/>
              <w:right w:val="single" w:sz="2" w:space="0" w:color="auto"/>
            </w:tcBorders>
          </w:tcPr>
          <w:p w14:paraId="53605271" w14:textId="77777777" w:rsidR="00FF5BA6" w:rsidRPr="004E5748" w:rsidRDefault="00FF5BA6" w:rsidP="00FF0B3F">
            <w:pPr>
              <w:pStyle w:val="NormalLeft"/>
              <w:rPr>
                <w:lang w:val="en-GB"/>
              </w:rPr>
            </w:pPr>
            <w:r w:rsidRPr="004E5748">
              <w:rPr>
                <w:lang w:val="en-GB"/>
              </w:rPr>
              <w:t>R0600/C0010</w:t>
            </w:r>
          </w:p>
        </w:tc>
        <w:tc>
          <w:tcPr>
            <w:tcW w:w="2322" w:type="dxa"/>
            <w:tcBorders>
              <w:top w:val="single" w:sz="2" w:space="0" w:color="auto"/>
              <w:left w:val="single" w:sz="2" w:space="0" w:color="auto"/>
              <w:bottom w:val="single" w:sz="2" w:space="0" w:color="auto"/>
              <w:right w:val="single" w:sz="2" w:space="0" w:color="auto"/>
            </w:tcBorders>
          </w:tcPr>
          <w:p w14:paraId="31478C4C" w14:textId="77777777" w:rsidR="00FF5BA6" w:rsidRPr="004E5748" w:rsidRDefault="00FF5BA6" w:rsidP="00FF0B3F">
            <w:pPr>
              <w:pStyle w:val="NormalLeft"/>
              <w:rPr>
                <w:lang w:val="en-GB"/>
              </w:rPr>
            </w:pPr>
            <w:r w:rsidRPr="004E5748">
              <w:rPr>
                <w:lang w:val="en-GB"/>
              </w:rPr>
              <w:t>MCR</w:t>
            </w:r>
          </w:p>
        </w:tc>
        <w:tc>
          <w:tcPr>
            <w:tcW w:w="4457" w:type="dxa"/>
            <w:tcBorders>
              <w:top w:val="single" w:sz="2" w:space="0" w:color="auto"/>
              <w:left w:val="single" w:sz="2" w:space="0" w:color="auto"/>
              <w:bottom w:val="single" w:sz="2" w:space="0" w:color="auto"/>
              <w:right w:val="single" w:sz="2" w:space="0" w:color="auto"/>
            </w:tcBorders>
          </w:tcPr>
          <w:p w14:paraId="20DE11E2" w14:textId="77777777" w:rsidR="00FF5BA6" w:rsidRPr="004E5748" w:rsidRDefault="00FF5BA6" w:rsidP="00FF0B3F">
            <w:pPr>
              <w:pStyle w:val="NormalLeft"/>
              <w:rPr>
                <w:lang w:val="en-GB"/>
              </w:rPr>
            </w:pPr>
            <w:r w:rsidRPr="004E5748">
              <w:rPr>
                <w:lang w:val="en-GB"/>
              </w:rPr>
              <w:t>This is the MCR of the undertaking and shall correspond to the total MCR disclosed in the relevant MCR template.</w:t>
            </w:r>
          </w:p>
        </w:tc>
      </w:tr>
      <w:tr w:rsidR="00F672D2" w:rsidRPr="00846C12" w14:paraId="57EE0B37" w14:textId="77777777" w:rsidTr="006007B0">
        <w:tc>
          <w:tcPr>
            <w:tcW w:w="2507" w:type="dxa"/>
            <w:tcBorders>
              <w:top w:val="single" w:sz="2" w:space="0" w:color="auto"/>
              <w:left w:val="single" w:sz="2" w:space="0" w:color="auto"/>
              <w:bottom w:val="single" w:sz="2" w:space="0" w:color="auto"/>
              <w:right w:val="single" w:sz="2" w:space="0" w:color="auto"/>
            </w:tcBorders>
          </w:tcPr>
          <w:p w14:paraId="5705A835" w14:textId="77777777" w:rsidR="00FF5BA6" w:rsidRPr="004E5748" w:rsidRDefault="00FF5BA6" w:rsidP="00FF0B3F">
            <w:pPr>
              <w:pStyle w:val="NormalLeft"/>
              <w:rPr>
                <w:lang w:val="en-GB"/>
              </w:rPr>
            </w:pPr>
            <w:r w:rsidRPr="004E5748">
              <w:rPr>
                <w:lang w:val="en-GB"/>
              </w:rPr>
              <w:t>R0620/C0010</w:t>
            </w:r>
          </w:p>
        </w:tc>
        <w:tc>
          <w:tcPr>
            <w:tcW w:w="2322" w:type="dxa"/>
            <w:tcBorders>
              <w:top w:val="single" w:sz="2" w:space="0" w:color="auto"/>
              <w:left w:val="single" w:sz="2" w:space="0" w:color="auto"/>
              <w:bottom w:val="single" w:sz="2" w:space="0" w:color="auto"/>
              <w:right w:val="single" w:sz="2" w:space="0" w:color="auto"/>
            </w:tcBorders>
          </w:tcPr>
          <w:p w14:paraId="0F12EE5F" w14:textId="77777777" w:rsidR="00FF5BA6" w:rsidRPr="004E5748" w:rsidRDefault="00FF5BA6" w:rsidP="00FF0B3F">
            <w:pPr>
              <w:pStyle w:val="NormalLeft"/>
              <w:rPr>
                <w:lang w:val="en-GB"/>
              </w:rPr>
            </w:pPr>
            <w:r w:rsidRPr="004E5748">
              <w:rPr>
                <w:lang w:val="en-GB"/>
              </w:rPr>
              <w:t>Ratio of eligible own funds to SCR</w:t>
            </w:r>
          </w:p>
        </w:tc>
        <w:tc>
          <w:tcPr>
            <w:tcW w:w="4457" w:type="dxa"/>
            <w:tcBorders>
              <w:top w:val="single" w:sz="2" w:space="0" w:color="auto"/>
              <w:left w:val="single" w:sz="2" w:space="0" w:color="auto"/>
              <w:bottom w:val="single" w:sz="2" w:space="0" w:color="auto"/>
              <w:right w:val="single" w:sz="2" w:space="0" w:color="auto"/>
            </w:tcBorders>
          </w:tcPr>
          <w:p w14:paraId="644F7951" w14:textId="77777777" w:rsidR="00FF5BA6" w:rsidRPr="004E5748" w:rsidRDefault="00FF5BA6" w:rsidP="00FF0B3F">
            <w:pPr>
              <w:pStyle w:val="NormalLeft"/>
              <w:rPr>
                <w:lang w:val="en-GB"/>
              </w:rPr>
            </w:pPr>
            <w:r w:rsidRPr="004E5748">
              <w:rPr>
                <w:lang w:val="en-GB"/>
              </w:rPr>
              <w:t>This is the solvency ratio calculated as the total eligible own funds to meet the SCR divided by the SCR amount.</w:t>
            </w:r>
          </w:p>
        </w:tc>
      </w:tr>
      <w:tr w:rsidR="00F672D2" w:rsidRPr="00846C12" w14:paraId="0FC89A18" w14:textId="77777777" w:rsidTr="006007B0">
        <w:tc>
          <w:tcPr>
            <w:tcW w:w="2507" w:type="dxa"/>
            <w:tcBorders>
              <w:top w:val="single" w:sz="2" w:space="0" w:color="auto"/>
              <w:left w:val="single" w:sz="2" w:space="0" w:color="auto"/>
              <w:bottom w:val="single" w:sz="2" w:space="0" w:color="auto"/>
              <w:right w:val="single" w:sz="2" w:space="0" w:color="auto"/>
            </w:tcBorders>
          </w:tcPr>
          <w:p w14:paraId="6231214F" w14:textId="77777777" w:rsidR="00FF5BA6" w:rsidRPr="004E5748" w:rsidRDefault="00FF5BA6" w:rsidP="00FF0B3F">
            <w:pPr>
              <w:pStyle w:val="NormalLeft"/>
              <w:rPr>
                <w:lang w:val="en-GB"/>
              </w:rPr>
            </w:pPr>
            <w:r w:rsidRPr="004E5748">
              <w:rPr>
                <w:lang w:val="en-GB"/>
              </w:rPr>
              <w:t>R0640/C0060</w:t>
            </w:r>
          </w:p>
        </w:tc>
        <w:tc>
          <w:tcPr>
            <w:tcW w:w="2322" w:type="dxa"/>
            <w:tcBorders>
              <w:top w:val="single" w:sz="2" w:space="0" w:color="auto"/>
              <w:left w:val="single" w:sz="2" w:space="0" w:color="auto"/>
              <w:bottom w:val="single" w:sz="2" w:space="0" w:color="auto"/>
              <w:right w:val="single" w:sz="2" w:space="0" w:color="auto"/>
            </w:tcBorders>
          </w:tcPr>
          <w:p w14:paraId="11D7B5DC" w14:textId="77777777" w:rsidR="00FF5BA6" w:rsidRPr="004E5748" w:rsidRDefault="00FF5BA6" w:rsidP="00FF0B3F">
            <w:pPr>
              <w:pStyle w:val="NormalLeft"/>
              <w:rPr>
                <w:lang w:val="en-GB"/>
              </w:rPr>
            </w:pPr>
            <w:r w:rsidRPr="004E5748">
              <w:rPr>
                <w:lang w:val="en-GB"/>
              </w:rPr>
              <w:t>Ratio of eligible own funds to MCR</w:t>
            </w:r>
          </w:p>
        </w:tc>
        <w:tc>
          <w:tcPr>
            <w:tcW w:w="4457" w:type="dxa"/>
            <w:tcBorders>
              <w:top w:val="single" w:sz="2" w:space="0" w:color="auto"/>
              <w:left w:val="single" w:sz="2" w:space="0" w:color="auto"/>
              <w:bottom w:val="single" w:sz="2" w:space="0" w:color="auto"/>
              <w:right w:val="single" w:sz="2" w:space="0" w:color="auto"/>
            </w:tcBorders>
          </w:tcPr>
          <w:p w14:paraId="1B686A74" w14:textId="77777777" w:rsidR="00FF5BA6" w:rsidRPr="004E5748" w:rsidRDefault="00FF5BA6" w:rsidP="00FF0B3F">
            <w:pPr>
              <w:pStyle w:val="NormalLeft"/>
              <w:rPr>
                <w:lang w:val="en-GB"/>
              </w:rPr>
            </w:pPr>
            <w:r w:rsidRPr="004E5748">
              <w:rPr>
                <w:lang w:val="en-GB"/>
              </w:rPr>
              <w:t>This is the MCR ratio calculated as the total eligible own funds to meet the MCR divided by the MCR amount.</w:t>
            </w:r>
          </w:p>
        </w:tc>
      </w:tr>
      <w:tr w:rsidR="00DF1079" w:rsidRPr="004E5748" w14:paraId="25946BDE" w14:textId="77777777" w:rsidTr="009E4173">
        <w:tc>
          <w:tcPr>
            <w:tcW w:w="9286" w:type="dxa"/>
            <w:gridSpan w:val="3"/>
            <w:tcBorders>
              <w:top w:val="single" w:sz="2" w:space="0" w:color="auto"/>
              <w:left w:val="single" w:sz="2" w:space="0" w:color="auto"/>
              <w:bottom w:val="single" w:sz="2" w:space="0" w:color="auto"/>
              <w:right w:val="single" w:sz="2" w:space="0" w:color="auto"/>
            </w:tcBorders>
          </w:tcPr>
          <w:p w14:paraId="279BF861" w14:textId="46A965B8" w:rsidR="00DF1079" w:rsidRPr="004E5748" w:rsidRDefault="00DF1079" w:rsidP="0087222F">
            <w:pPr>
              <w:pStyle w:val="NormalCentered"/>
              <w:jc w:val="left"/>
              <w:rPr>
                <w:lang w:val="en-GB"/>
              </w:rPr>
              <w:pPrChange w:id="562" w:author="Author">
                <w:pPr>
                  <w:pStyle w:val="NormalCentered"/>
                </w:pPr>
              </w:pPrChange>
            </w:pPr>
            <w:r w:rsidRPr="004E5748">
              <w:rPr>
                <w:i/>
                <w:iCs/>
                <w:lang w:val="en-GB"/>
              </w:rPr>
              <w:t>Reconciliation Reserve</w:t>
            </w:r>
          </w:p>
        </w:tc>
      </w:tr>
      <w:tr w:rsidR="00F672D2" w:rsidRPr="00846C12" w14:paraId="17070E1F" w14:textId="77777777" w:rsidTr="006007B0">
        <w:tc>
          <w:tcPr>
            <w:tcW w:w="2507" w:type="dxa"/>
            <w:tcBorders>
              <w:top w:val="single" w:sz="2" w:space="0" w:color="auto"/>
              <w:left w:val="single" w:sz="2" w:space="0" w:color="auto"/>
              <w:bottom w:val="single" w:sz="2" w:space="0" w:color="auto"/>
              <w:right w:val="single" w:sz="2" w:space="0" w:color="auto"/>
            </w:tcBorders>
          </w:tcPr>
          <w:p w14:paraId="49FAFA31" w14:textId="77777777" w:rsidR="00FF5BA6" w:rsidRPr="004E5748" w:rsidRDefault="00FF5BA6" w:rsidP="00FF0B3F">
            <w:pPr>
              <w:pStyle w:val="NormalLeft"/>
              <w:rPr>
                <w:lang w:val="en-GB"/>
              </w:rPr>
            </w:pPr>
            <w:r w:rsidRPr="004E5748">
              <w:rPr>
                <w:lang w:val="en-GB"/>
              </w:rPr>
              <w:t>R0700/C0060</w:t>
            </w:r>
          </w:p>
        </w:tc>
        <w:tc>
          <w:tcPr>
            <w:tcW w:w="2322" w:type="dxa"/>
            <w:tcBorders>
              <w:top w:val="single" w:sz="2" w:space="0" w:color="auto"/>
              <w:left w:val="single" w:sz="2" w:space="0" w:color="auto"/>
              <w:bottom w:val="single" w:sz="2" w:space="0" w:color="auto"/>
              <w:right w:val="single" w:sz="2" w:space="0" w:color="auto"/>
            </w:tcBorders>
          </w:tcPr>
          <w:p w14:paraId="3C5CFBC6" w14:textId="77777777" w:rsidR="00FF5BA6" w:rsidRPr="004E5748" w:rsidRDefault="00FF5BA6" w:rsidP="00FF0B3F">
            <w:pPr>
              <w:pStyle w:val="NormalLeft"/>
              <w:rPr>
                <w:lang w:val="en-GB"/>
              </w:rPr>
            </w:pPr>
            <w:r w:rsidRPr="004E5748">
              <w:rPr>
                <w:lang w:val="en-GB"/>
              </w:rPr>
              <w:t>Excess of assets over liabilities</w:t>
            </w:r>
          </w:p>
        </w:tc>
        <w:tc>
          <w:tcPr>
            <w:tcW w:w="4457" w:type="dxa"/>
            <w:tcBorders>
              <w:top w:val="single" w:sz="2" w:space="0" w:color="auto"/>
              <w:left w:val="single" w:sz="2" w:space="0" w:color="auto"/>
              <w:bottom w:val="single" w:sz="2" w:space="0" w:color="auto"/>
              <w:right w:val="single" w:sz="2" w:space="0" w:color="auto"/>
            </w:tcBorders>
          </w:tcPr>
          <w:p w14:paraId="5633A9D4" w14:textId="77777777" w:rsidR="00FF5BA6" w:rsidRPr="004E5748" w:rsidRDefault="00FF5BA6" w:rsidP="00FF0B3F">
            <w:pPr>
              <w:pStyle w:val="NormalLeft"/>
              <w:rPr>
                <w:lang w:val="en-GB"/>
              </w:rPr>
            </w:pPr>
            <w:r w:rsidRPr="004E5748">
              <w:rPr>
                <w:lang w:val="en-GB"/>
              </w:rPr>
              <w:t>This is the excess of assets over liabilities as disclosed in the Solvency 2 balance sheet.</w:t>
            </w:r>
          </w:p>
        </w:tc>
      </w:tr>
      <w:tr w:rsidR="00F672D2" w:rsidRPr="00846C12" w14:paraId="3C8ED30B" w14:textId="77777777" w:rsidTr="006007B0">
        <w:tc>
          <w:tcPr>
            <w:tcW w:w="2507" w:type="dxa"/>
            <w:tcBorders>
              <w:top w:val="single" w:sz="2" w:space="0" w:color="auto"/>
              <w:left w:val="single" w:sz="2" w:space="0" w:color="auto"/>
              <w:bottom w:val="single" w:sz="2" w:space="0" w:color="auto"/>
              <w:right w:val="single" w:sz="2" w:space="0" w:color="auto"/>
            </w:tcBorders>
          </w:tcPr>
          <w:p w14:paraId="04B58884" w14:textId="77777777" w:rsidR="00FF5BA6" w:rsidRPr="004E5748" w:rsidRDefault="00FF5BA6" w:rsidP="00FF0B3F">
            <w:pPr>
              <w:pStyle w:val="NormalLeft"/>
              <w:rPr>
                <w:lang w:val="en-GB"/>
              </w:rPr>
            </w:pPr>
            <w:r w:rsidRPr="004E5748">
              <w:rPr>
                <w:lang w:val="en-GB"/>
              </w:rPr>
              <w:t>R0710/C0060</w:t>
            </w:r>
          </w:p>
        </w:tc>
        <w:tc>
          <w:tcPr>
            <w:tcW w:w="2322" w:type="dxa"/>
            <w:tcBorders>
              <w:top w:val="single" w:sz="2" w:space="0" w:color="auto"/>
              <w:left w:val="single" w:sz="2" w:space="0" w:color="auto"/>
              <w:bottom w:val="single" w:sz="2" w:space="0" w:color="auto"/>
              <w:right w:val="single" w:sz="2" w:space="0" w:color="auto"/>
            </w:tcBorders>
          </w:tcPr>
          <w:p w14:paraId="4342EDD8" w14:textId="77777777" w:rsidR="00FF5BA6" w:rsidRPr="004E5748" w:rsidRDefault="00FF5BA6" w:rsidP="00FF0B3F">
            <w:pPr>
              <w:pStyle w:val="NormalLeft"/>
              <w:rPr>
                <w:lang w:val="en-GB"/>
              </w:rPr>
            </w:pPr>
            <w:r w:rsidRPr="004E5748">
              <w:rPr>
                <w:lang w:val="en-GB"/>
              </w:rPr>
              <w:t>Own shares (held directly and indirectly)</w:t>
            </w:r>
          </w:p>
        </w:tc>
        <w:tc>
          <w:tcPr>
            <w:tcW w:w="4457" w:type="dxa"/>
            <w:tcBorders>
              <w:top w:val="single" w:sz="2" w:space="0" w:color="auto"/>
              <w:left w:val="single" w:sz="2" w:space="0" w:color="auto"/>
              <w:bottom w:val="single" w:sz="2" w:space="0" w:color="auto"/>
              <w:right w:val="single" w:sz="2" w:space="0" w:color="auto"/>
            </w:tcBorders>
          </w:tcPr>
          <w:p w14:paraId="79AB52A7" w14:textId="77777777" w:rsidR="00FF5BA6" w:rsidRPr="004E5748" w:rsidRDefault="00FF5BA6" w:rsidP="00FF0B3F">
            <w:pPr>
              <w:pStyle w:val="NormalLeft"/>
              <w:rPr>
                <w:lang w:val="en-GB"/>
              </w:rPr>
            </w:pPr>
            <w:r w:rsidRPr="004E5748">
              <w:rPr>
                <w:lang w:val="en-GB"/>
              </w:rPr>
              <w:t xml:space="preserve">This is the </w:t>
            </w:r>
            <w:proofErr w:type="gramStart"/>
            <w:r w:rsidRPr="004E5748">
              <w:rPr>
                <w:lang w:val="en-GB"/>
              </w:rPr>
              <w:t>amount</w:t>
            </w:r>
            <w:proofErr w:type="gramEnd"/>
            <w:r w:rsidRPr="004E5748">
              <w:rPr>
                <w:lang w:val="en-GB"/>
              </w:rPr>
              <w:t xml:space="preserve"> of own shares held by the undertaking, both directly and indirectly.</w:t>
            </w:r>
          </w:p>
        </w:tc>
      </w:tr>
      <w:tr w:rsidR="00F672D2" w:rsidRPr="00846C12" w14:paraId="3A8EF376" w14:textId="77777777" w:rsidTr="006007B0">
        <w:tc>
          <w:tcPr>
            <w:tcW w:w="2507" w:type="dxa"/>
            <w:tcBorders>
              <w:top w:val="single" w:sz="2" w:space="0" w:color="auto"/>
              <w:left w:val="single" w:sz="2" w:space="0" w:color="auto"/>
              <w:bottom w:val="single" w:sz="2" w:space="0" w:color="auto"/>
              <w:right w:val="single" w:sz="2" w:space="0" w:color="auto"/>
            </w:tcBorders>
          </w:tcPr>
          <w:p w14:paraId="4E4328EF" w14:textId="77777777" w:rsidR="00FF5BA6" w:rsidRPr="004E5748" w:rsidRDefault="00FF5BA6" w:rsidP="00FF0B3F">
            <w:pPr>
              <w:pStyle w:val="NormalLeft"/>
              <w:rPr>
                <w:lang w:val="en-GB"/>
              </w:rPr>
            </w:pPr>
            <w:r w:rsidRPr="004E5748">
              <w:rPr>
                <w:lang w:val="en-GB"/>
              </w:rPr>
              <w:t>R0720/C0060</w:t>
            </w:r>
          </w:p>
        </w:tc>
        <w:tc>
          <w:tcPr>
            <w:tcW w:w="2322" w:type="dxa"/>
            <w:tcBorders>
              <w:top w:val="single" w:sz="2" w:space="0" w:color="auto"/>
              <w:left w:val="single" w:sz="2" w:space="0" w:color="auto"/>
              <w:bottom w:val="single" w:sz="2" w:space="0" w:color="auto"/>
              <w:right w:val="single" w:sz="2" w:space="0" w:color="auto"/>
            </w:tcBorders>
          </w:tcPr>
          <w:p w14:paraId="01862DCC" w14:textId="77777777" w:rsidR="00FF5BA6" w:rsidRPr="004E5748" w:rsidRDefault="00FF5BA6" w:rsidP="00FF0B3F">
            <w:pPr>
              <w:pStyle w:val="NormalLeft"/>
              <w:rPr>
                <w:lang w:val="en-GB"/>
              </w:rPr>
            </w:pPr>
            <w:r w:rsidRPr="004E5748">
              <w:rPr>
                <w:lang w:val="en-GB"/>
              </w:rPr>
              <w:t>Foreseeable dividends, distributions and charges</w:t>
            </w:r>
          </w:p>
        </w:tc>
        <w:tc>
          <w:tcPr>
            <w:tcW w:w="4457" w:type="dxa"/>
            <w:tcBorders>
              <w:top w:val="single" w:sz="2" w:space="0" w:color="auto"/>
              <w:left w:val="single" w:sz="2" w:space="0" w:color="auto"/>
              <w:bottom w:val="single" w:sz="2" w:space="0" w:color="auto"/>
              <w:right w:val="single" w:sz="2" w:space="0" w:color="auto"/>
            </w:tcBorders>
          </w:tcPr>
          <w:p w14:paraId="5EDAE950" w14:textId="6982A000" w:rsidR="00FF5BA6" w:rsidRPr="004E5748" w:rsidRDefault="00FF5BA6" w:rsidP="00FF0B3F">
            <w:pPr>
              <w:pStyle w:val="NormalLeft"/>
              <w:rPr>
                <w:lang w:val="en-GB"/>
              </w:rPr>
            </w:pPr>
            <w:r w:rsidRPr="004E5748">
              <w:rPr>
                <w:lang w:val="en-GB"/>
              </w:rPr>
              <w:t xml:space="preserve">These are the </w:t>
            </w:r>
            <w:ins w:id="563" w:author="Author">
              <w:r w:rsidR="00B0065A">
                <w:rPr>
                  <w:lang w:val="en-GB"/>
                </w:rPr>
                <w:t xml:space="preserve">foreseeable </w:t>
              </w:r>
            </w:ins>
            <w:r w:rsidRPr="004E5748">
              <w:rPr>
                <w:lang w:val="en-GB"/>
              </w:rPr>
              <w:t xml:space="preserve">dividends, distributions and charges </w:t>
            </w:r>
            <w:ins w:id="564" w:author="Author">
              <w:r w:rsidR="00B0065A">
                <w:rPr>
                  <w:lang w:val="en-GB"/>
                </w:rPr>
                <w:t>according to Article 70 Delegated Regulation (EU) 2015/35</w:t>
              </w:r>
            </w:ins>
            <w:del w:id="565" w:author="Author">
              <w:r w:rsidRPr="004E5748" w:rsidDel="00B0065A">
                <w:rPr>
                  <w:lang w:val="en-GB"/>
                </w:rPr>
                <w:delText>foreseeable by the undertaking</w:delText>
              </w:r>
            </w:del>
            <w:r w:rsidRPr="004E5748">
              <w:rPr>
                <w:lang w:val="en-GB"/>
              </w:rPr>
              <w:t>.</w:t>
            </w:r>
          </w:p>
          <w:p w14:paraId="718A6178" w14:textId="775AF010" w:rsidR="007351FB" w:rsidRPr="004E5748" w:rsidDel="00751DF8" w:rsidRDefault="007351FB" w:rsidP="007351FB">
            <w:pPr>
              <w:pStyle w:val="NormalLeft"/>
              <w:rPr>
                <w:del w:id="566" w:author="Author"/>
                <w:lang w:val="en-GB"/>
              </w:rPr>
            </w:pPr>
            <w:del w:id="567" w:author="Author">
              <w:r w:rsidRPr="004E5748" w:rsidDel="00751DF8">
                <w:rPr>
                  <w:lang w:val="en-GB"/>
                </w:rPr>
                <w:delText xml:space="preserve">As soon as a dividend is foreseeable it is considered in full in the quarterly reporting.  As soon as a dividend is foreseeable, the full amount of dividend </w:delText>
              </w:r>
              <w:r w:rsidR="00BC13F7" w:rsidRPr="004E5748" w:rsidDel="00751DF8">
                <w:rPr>
                  <w:lang w:val="en-GB"/>
                </w:rPr>
                <w:delText>shall</w:delText>
              </w:r>
              <w:r w:rsidRPr="004E5748" w:rsidDel="00751DF8">
                <w:rPr>
                  <w:lang w:val="en-GB"/>
                </w:rPr>
                <w:delText xml:space="preserve"> be included in the quarterly reporting at one time, which means that it shall not be added incrementally from quarter to quarter. </w:delText>
              </w:r>
            </w:del>
          </w:p>
          <w:p w14:paraId="64CA2264" w14:textId="7DCBF433" w:rsidR="007351FB" w:rsidRPr="004E5748" w:rsidDel="00B0065A" w:rsidRDefault="007351FB" w:rsidP="007351FB">
            <w:pPr>
              <w:pStyle w:val="NormalLeft"/>
              <w:rPr>
                <w:del w:id="568" w:author="Author"/>
                <w:lang w:val="en-GB"/>
              </w:rPr>
            </w:pPr>
            <w:del w:id="569" w:author="Author">
              <w:r w:rsidRPr="004E5748" w:rsidDel="00B0065A">
                <w:rPr>
                  <w:lang w:val="en-GB"/>
                </w:rPr>
                <w:delText xml:space="preserve">A dividend is foreseeable when the payment becomes likely considering the </w:delText>
              </w:r>
              <w:r w:rsidRPr="004E5748" w:rsidDel="00B0065A">
                <w:rPr>
                  <w:lang w:val="en-GB"/>
                </w:rPr>
                <w:lastRenderedPageBreak/>
                <w:delText>dividend payment history of the company, the business development throughout the year, the reference date of the assessment and, where appropriate, other relevant circumstances.</w:delText>
              </w:r>
            </w:del>
          </w:p>
          <w:p w14:paraId="13979DD7" w14:textId="2DE53532" w:rsidR="006007B0" w:rsidRPr="004E5748" w:rsidRDefault="007351FB" w:rsidP="006007B0">
            <w:pPr>
              <w:pStyle w:val="NormalLeft"/>
              <w:rPr>
                <w:lang w:val="en-GB"/>
              </w:rPr>
            </w:pPr>
            <w:del w:id="570" w:author="Author">
              <w:r w:rsidRPr="004E5748" w:rsidDel="00181C2D">
                <w:rPr>
                  <w:lang w:val="en-GB"/>
                </w:rPr>
                <w:delText>The dividend shall be reported as foreseeable until it has been approved at the annual general meeting (not until it has been paid).</w:delText>
              </w:r>
            </w:del>
          </w:p>
        </w:tc>
      </w:tr>
      <w:tr w:rsidR="00F672D2" w:rsidRPr="00846C12" w14:paraId="568A9CE0" w14:textId="77777777" w:rsidTr="006007B0">
        <w:tc>
          <w:tcPr>
            <w:tcW w:w="2507" w:type="dxa"/>
            <w:tcBorders>
              <w:top w:val="single" w:sz="2" w:space="0" w:color="auto"/>
              <w:left w:val="single" w:sz="2" w:space="0" w:color="auto"/>
              <w:bottom w:val="single" w:sz="2" w:space="0" w:color="auto"/>
              <w:right w:val="single" w:sz="2" w:space="0" w:color="auto"/>
            </w:tcBorders>
          </w:tcPr>
          <w:p w14:paraId="191EB73F" w14:textId="77777777" w:rsidR="00FF5BA6" w:rsidRPr="004E5748" w:rsidRDefault="00FF5BA6" w:rsidP="00FF0B3F">
            <w:pPr>
              <w:pStyle w:val="NormalLeft"/>
              <w:rPr>
                <w:lang w:val="en-GB"/>
              </w:rPr>
            </w:pPr>
            <w:r w:rsidRPr="004E5748">
              <w:rPr>
                <w:lang w:val="en-GB"/>
              </w:rPr>
              <w:lastRenderedPageBreak/>
              <w:t>R0730/C0060</w:t>
            </w:r>
          </w:p>
        </w:tc>
        <w:tc>
          <w:tcPr>
            <w:tcW w:w="2322" w:type="dxa"/>
            <w:tcBorders>
              <w:top w:val="single" w:sz="2" w:space="0" w:color="auto"/>
              <w:left w:val="single" w:sz="2" w:space="0" w:color="auto"/>
              <w:bottom w:val="single" w:sz="2" w:space="0" w:color="auto"/>
              <w:right w:val="single" w:sz="2" w:space="0" w:color="auto"/>
            </w:tcBorders>
          </w:tcPr>
          <w:p w14:paraId="4A689EB0" w14:textId="77777777" w:rsidR="00FF5BA6" w:rsidRPr="004E5748" w:rsidRDefault="00FF5BA6" w:rsidP="00FF0B3F">
            <w:pPr>
              <w:pStyle w:val="NormalLeft"/>
              <w:rPr>
                <w:lang w:val="en-GB"/>
              </w:rPr>
            </w:pPr>
            <w:r w:rsidRPr="004E5748">
              <w:rPr>
                <w:lang w:val="en-GB"/>
              </w:rPr>
              <w:t>Other basic own fund items</w:t>
            </w:r>
          </w:p>
        </w:tc>
        <w:tc>
          <w:tcPr>
            <w:tcW w:w="4457" w:type="dxa"/>
            <w:tcBorders>
              <w:top w:val="single" w:sz="2" w:space="0" w:color="auto"/>
              <w:left w:val="single" w:sz="2" w:space="0" w:color="auto"/>
              <w:bottom w:val="single" w:sz="2" w:space="0" w:color="auto"/>
              <w:right w:val="single" w:sz="2" w:space="0" w:color="auto"/>
            </w:tcBorders>
          </w:tcPr>
          <w:p w14:paraId="2A9CA59F" w14:textId="535A571F" w:rsidR="00FF5BA6" w:rsidRPr="004E5748" w:rsidRDefault="00FF5BA6" w:rsidP="002308F5">
            <w:pPr>
              <w:pStyle w:val="NormalLeft"/>
              <w:rPr>
                <w:lang w:val="en-GB"/>
              </w:rPr>
            </w:pPr>
            <w:r w:rsidRPr="004E5748">
              <w:rPr>
                <w:lang w:val="en-GB"/>
              </w:rPr>
              <w:t xml:space="preserve">These are the basic own fund items included in Article 69, </w:t>
            </w:r>
            <w:r w:rsidR="007C3F4D">
              <w:rPr>
                <w:lang w:val="en-GB"/>
              </w:rPr>
              <w:t xml:space="preserve">points (a)(i) to (v), of </w:t>
            </w:r>
            <w:r w:rsidR="007C3F4D" w:rsidRPr="004E5748">
              <w:rPr>
                <w:lang w:val="en-GB"/>
              </w:rPr>
              <w:t>Delegated Regulation (EU) 2015/35</w:t>
            </w:r>
            <w:r w:rsidR="007C3F4D">
              <w:rPr>
                <w:lang w:val="en-GB"/>
              </w:rPr>
              <w:t xml:space="preserve">, and </w:t>
            </w:r>
            <w:r w:rsidRPr="004E5748">
              <w:rPr>
                <w:lang w:val="en-GB"/>
              </w:rPr>
              <w:t>Article</w:t>
            </w:r>
            <w:r w:rsidR="007C3F4D">
              <w:rPr>
                <w:lang w:val="en-GB"/>
              </w:rPr>
              <w:t>s</w:t>
            </w:r>
            <w:r w:rsidRPr="004E5748">
              <w:rPr>
                <w:lang w:val="en-GB"/>
              </w:rPr>
              <w:t xml:space="preserve"> 72(a) and 76(a)</w:t>
            </w:r>
            <w:r w:rsidR="007C3F4D">
              <w:rPr>
                <w:lang w:val="en-GB"/>
              </w:rPr>
              <w:t xml:space="preserve"> of that Regulation</w:t>
            </w:r>
            <w:r w:rsidRPr="004E5748">
              <w:rPr>
                <w:lang w:val="en-GB"/>
              </w:rPr>
              <w:t>, as well as those basic own fund items approved by the supervisory authority in accordance with Article 79 of th</w:t>
            </w:r>
            <w:r w:rsidR="007C3F4D">
              <w:rPr>
                <w:lang w:val="en-GB"/>
              </w:rPr>
              <w:t>at Regulation</w:t>
            </w:r>
            <w:r w:rsidRPr="004E5748">
              <w:rPr>
                <w:lang w:val="en-GB"/>
              </w:rPr>
              <w:t>.</w:t>
            </w:r>
          </w:p>
        </w:tc>
      </w:tr>
      <w:tr w:rsidR="00F672D2" w:rsidRPr="00846C12" w14:paraId="051C66F1" w14:textId="77777777" w:rsidTr="006007B0">
        <w:tc>
          <w:tcPr>
            <w:tcW w:w="2507" w:type="dxa"/>
            <w:tcBorders>
              <w:top w:val="single" w:sz="2" w:space="0" w:color="auto"/>
              <w:left w:val="single" w:sz="2" w:space="0" w:color="auto"/>
              <w:bottom w:val="single" w:sz="2" w:space="0" w:color="auto"/>
              <w:right w:val="single" w:sz="2" w:space="0" w:color="auto"/>
            </w:tcBorders>
          </w:tcPr>
          <w:p w14:paraId="1EB12E98" w14:textId="77777777" w:rsidR="00FF5BA6" w:rsidRPr="004E5748" w:rsidRDefault="00FF5BA6" w:rsidP="00FF0B3F">
            <w:pPr>
              <w:pStyle w:val="NormalLeft"/>
              <w:rPr>
                <w:lang w:val="en-GB"/>
              </w:rPr>
            </w:pPr>
            <w:r w:rsidRPr="004E5748">
              <w:rPr>
                <w:lang w:val="en-GB"/>
              </w:rPr>
              <w:t>R0740/C0060</w:t>
            </w:r>
          </w:p>
        </w:tc>
        <w:tc>
          <w:tcPr>
            <w:tcW w:w="2322" w:type="dxa"/>
            <w:tcBorders>
              <w:top w:val="single" w:sz="2" w:space="0" w:color="auto"/>
              <w:left w:val="single" w:sz="2" w:space="0" w:color="auto"/>
              <w:bottom w:val="single" w:sz="2" w:space="0" w:color="auto"/>
              <w:right w:val="single" w:sz="2" w:space="0" w:color="auto"/>
            </w:tcBorders>
          </w:tcPr>
          <w:p w14:paraId="0E55424E" w14:textId="77777777" w:rsidR="00FF5BA6" w:rsidRPr="004E5748" w:rsidRDefault="00FF5BA6" w:rsidP="00FF0B3F">
            <w:pPr>
              <w:pStyle w:val="NormalLeft"/>
              <w:rPr>
                <w:lang w:val="en-GB"/>
              </w:rPr>
            </w:pPr>
            <w:r w:rsidRPr="004E5748">
              <w:rPr>
                <w:lang w:val="en-GB"/>
              </w:rPr>
              <w:t xml:space="preserve">Adjustment for restricted own fund items in respect of matching adjustment portfolios and </w:t>
            </w:r>
            <w:proofErr w:type="gramStart"/>
            <w:r w:rsidRPr="004E5748">
              <w:rPr>
                <w:lang w:val="en-GB"/>
              </w:rPr>
              <w:t>ring fenced</w:t>
            </w:r>
            <w:proofErr w:type="gramEnd"/>
            <w:r w:rsidRPr="004E5748">
              <w:rPr>
                <w:lang w:val="en-GB"/>
              </w:rPr>
              <w:t xml:space="preserve"> funds</w:t>
            </w:r>
          </w:p>
        </w:tc>
        <w:tc>
          <w:tcPr>
            <w:tcW w:w="4457" w:type="dxa"/>
            <w:tcBorders>
              <w:top w:val="single" w:sz="2" w:space="0" w:color="auto"/>
              <w:left w:val="single" w:sz="2" w:space="0" w:color="auto"/>
              <w:bottom w:val="single" w:sz="2" w:space="0" w:color="auto"/>
              <w:right w:val="single" w:sz="2" w:space="0" w:color="auto"/>
            </w:tcBorders>
          </w:tcPr>
          <w:p w14:paraId="77DD6FF1" w14:textId="77777777" w:rsidR="00FF5BA6" w:rsidRPr="004E5748" w:rsidRDefault="00FF5BA6" w:rsidP="00FF0B3F">
            <w:pPr>
              <w:pStyle w:val="NormalLeft"/>
              <w:rPr>
                <w:lang w:val="en-GB"/>
              </w:rPr>
            </w:pPr>
            <w:r w:rsidRPr="004E5748">
              <w:rPr>
                <w:lang w:val="en-GB"/>
              </w:rPr>
              <w:t>This is the total amount of the adjustment to the reconciliation reserve due to the existence of restricted own fund items in respect of ring–fenced funds and matching portfolios.</w:t>
            </w:r>
          </w:p>
        </w:tc>
      </w:tr>
      <w:tr w:rsidR="00F672D2" w:rsidRPr="00846C12" w14:paraId="6A3BCDEC" w14:textId="77777777" w:rsidTr="006007B0">
        <w:tc>
          <w:tcPr>
            <w:tcW w:w="2507" w:type="dxa"/>
            <w:tcBorders>
              <w:top w:val="single" w:sz="2" w:space="0" w:color="auto"/>
              <w:left w:val="single" w:sz="2" w:space="0" w:color="auto"/>
              <w:bottom w:val="single" w:sz="2" w:space="0" w:color="auto"/>
              <w:right w:val="single" w:sz="2" w:space="0" w:color="auto"/>
            </w:tcBorders>
          </w:tcPr>
          <w:p w14:paraId="2DA5DEBA" w14:textId="77777777" w:rsidR="00FF5BA6" w:rsidRPr="004E5748" w:rsidRDefault="00FF5BA6" w:rsidP="00FF0B3F">
            <w:pPr>
              <w:pStyle w:val="NormalLeft"/>
              <w:rPr>
                <w:lang w:val="en-GB"/>
              </w:rPr>
            </w:pPr>
            <w:r w:rsidRPr="004E5748">
              <w:rPr>
                <w:lang w:val="en-GB"/>
              </w:rPr>
              <w:t>R0760/C0060</w:t>
            </w:r>
          </w:p>
        </w:tc>
        <w:tc>
          <w:tcPr>
            <w:tcW w:w="2322" w:type="dxa"/>
            <w:tcBorders>
              <w:top w:val="single" w:sz="2" w:space="0" w:color="auto"/>
              <w:left w:val="single" w:sz="2" w:space="0" w:color="auto"/>
              <w:bottom w:val="single" w:sz="2" w:space="0" w:color="auto"/>
              <w:right w:val="single" w:sz="2" w:space="0" w:color="auto"/>
            </w:tcBorders>
          </w:tcPr>
          <w:p w14:paraId="4F5E61BB" w14:textId="77777777" w:rsidR="00FF5BA6" w:rsidRPr="004E5748" w:rsidRDefault="00FF5BA6" w:rsidP="00FF0B3F">
            <w:pPr>
              <w:pStyle w:val="NormalLeft"/>
              <w:rPr>
                <w:lang w:val="en-GB"/>
              </w:rPr>
            </w:pPr>
            <w:r w:rsidRPr="004E5748">
              <w:rPr>
                <w:lang w:val="en-GB"/>
              </w:rPr>
              <w:t>Reconciliation reserve — total</w:t>
            </w:r>
          </w:p>
        </w:tc>
        <w:tc>
          <w:tcPr>
            <w:tcW w:w="4457" w:type="dxa"/>
            <w:tcBorders>
              <w:top w:val="single" w:sz="2" w:space="0" w:color="auto"/>
              <w:left w:val="single" w:sz="2" w:space="0" w:color="auto"/>
              <w:bottom w:val="single" w:sz="2" w:space="0" w:color="auto"/>
              <w:right w:val="single" w:sz="2" w:space="0" w:color="auto"/>
            </w:tcBorders>
          </w:tcPr>
          <w:p w14:paraId="72D82CCE" w14:textId="56A7D0F3" w:rsidR="00FF5BA6" w:rsidRPr="004E5748" w:rsidRDefault="00FF5BA6" w:rsidP="00FF0B3F">
            <w:pPr>
              <w:pStyle w:val="NormalLeft"/>
              <w:rPr>
                <w:lang w:val="en-GB"/>
              </w:rPr>
            </w:pPr>
            <w:r w:rsidRPr="004E5748">
              <w:rPr>
                <w:lang w:val="en-GB"/>
              </w:rPr>
              <w:t xml:space="preserve">This the reconciliation reserve of the undertaking, before deduction for participations in other financial sector as </w:t>
            </w:r>
            <w:r w:rsidR="007C3F4D">
              <w:rPr>
                <w:lang w:val="en-GB"/>
              </w:rPr>
              <w:t>laid down</w:t>
            </w:r>
            <w:r w:rsidRPr="004E5748">
              <w:rPr>
                <w:lang w:val="en-GB"/>
              </w:rPr>
              <w:t xml:space="preserve"> in Article 68 of Delegated Regulation (EU) 2015/35.</w:t>
            </w:r>
          </w:p>
        </w:tc>
      </w:tr>
      <w:tr w:rsidR="00F672D2" w:rsidRPr="00846C12" w14:paraId="3E9FEE4A" w14:textId="77777777" w:rsidTr="006007B0">
        <w:tc>
          <w:tcPr>
            <w:tcW w:w="2507" w:type="dxa"/>
            <w:tcBorders>
              <w:top w:val="single" w:sz="2" w:space="0" w:color="auto"/>
              <w:left w:val="single" w:sz="2" w:space="0" w:color="auto"/>
              <w:bottom w:val="single" w:sz="2" w:space="0" w:color="auto"/>
              <w:right w:val="single" w:sz="2" w:space="0" w:color="auto"/>
            </w:tcBorders>
          </w:tcPr>
          <w:p w14:paraId="1357D6F1" w14:textId="77777777" w:rsidR="00FF5BA6" w:rsidRPr="004E5748" w:rsidRDefault="00FF5BA6" w:rsidP="00FF0B3F">
            <w:pPr>
              <w:pStyle w:val="NormalLeft"/>
              <w:rPr>
                <w:lang w:val="en-GB"/>
              </w:rPr>
            </w:pPr>
            <w:r w:rsidRPr="004E5748">
              <w:rPr>
                <w:lang w:val="en-GB"/>
              </w:rPr>
              <w:t>R0770/C0060</w:t>
            </w:r>
          </w:p>
        </w:tc>
        <w:tc>
          <w:tcPr>
            <w:tcW w:w="2322" w:type="dxa"/>
            <w:tcBorders>
              <w:top w:val="single" w:sz="2" w:space="0" w:color="auto"/>
              <w:left w:val="single" w:sz="2" w:space="0" w:color="auto"/>
              <w:bottom w:val="single" w:sz="2" w:space="0" w:color="auto"/>
              <w:right w:val="single" w:sz="2" w:space="0" w:color="auto"/>
            </w:tcBorders>
          </w:tcPr>
          <w:p w14:paraId="2BDD86DC" w14:textId="77777777" w:rsidR="00FF5BA6" w:rsidRPr="004E5748" w:rsidRDefault="00FF5BA6" w:rsidP="00FF0B3F">
            <w:pPr>
              <w:pStyle w:val="NormalLeft"/>
              <w:rPr>
                <w:lang w:val="en-GB"/>
              </w:rPr>
            </w:pPr>
            <w:r w:rsidRPr="004E5748">
              <w:rPr>
                <w:lang w:val="en-GB"/>
              </w:rPr>
              <w:t>Expected profits included in future premiums (EPIFP) — Life business</w:t>
            </w:r>
          </w:p>
        </w:tc>
        <w:tc>
          <w:tcPr>
            <w:tcW w:w="4457" w:type="dxa"/>
            <w:tcBorders>
              <w:top w:val="single" w:sz="2" w:space="0" w:color="auto"/>
              <w:left w:val="single" w:sz="2" w:space="0" w:color="auto"/>
              <w:bottom w:val="single" w:sz="2" w:space="0" w:color="auto"/>
              <w:right w:val="single" w:sz="2" w:space="0" w:color="auto"/>
            </w:tcBorders>
          </w:tcPr>
          <w:p w14:paraId="6C8B7F4F" w14:textId="5B5DB46E" w:rsidR="00FF5BA6" w:rsidRPr="004E5748" w:rsidRDefault="00FF5BA6" w:rsidP="00FF0B3F">
            <w:pPr>
              <w:pStyle w:val="NormalLeft"/>
              <w:rPr>
                <w:lang w:val="en-GB"/>
              </w:rPr>
            </w:pPr>
            <w:r w:rsidRPr="004E5748">
              <w:rPr>
                <w:lang w:val="en-GB"/>
              </w:rPr>
              <w:t xml:space="preserve">The reconciliation reserve includes an amount of the excess of assets over liabilities that corresponds to the expected profit in future premiums (EPIFP). This cell represents that amount </w:t>
            </w:r>
            <w:r w:rsidR="006007B0" w:rsidRPr="004E5748">
              <w:rPr>
                <w:lang w:val="en-GB"/>
              </w:rPr>
              <w:t xml:space="preserve">gross of reinsurance and taxes (i.e. without considering their impact) </w:t>
            </w:r>
            <w:r w:rsidRPr="004E5748">
              <w:rPr>
                <w:lang w:val="en-GB"/>
              </w:rPr>
              <w:t>for the life business of the undertaking.</w:t>
            </w:r>
          </w:p>
        </w:tc>
      </w:tr>
      <w:tr w:rsidR="00F672D2" w:rsidRPr="00846C12" w14:paraId="7378DF17" w14:textId="77777777" w:rsidTr="006007B0">
        <w:tc>
          <w:tcPr>
            <w:tcW w:w="2507" w:type="dxa"/>
            <w:tcBorders>
              <w:top w:val="single" w:sz="2" w:space="0" w:color="auto"/>
              <w:left w:val="single" w:sz="2" w:space="0" w:color="auto"/>
              <w:bottom w:val="single" w:sz="2" w:space="0" w:color="auto"/>
              <w:right w:val="single" w:sz="2" w:space="0" w:color="auto"/>
            </w:tcBorders>
          </w:tcPr>
          <w:p w14:paraId="188558A3" w14:textId="77777777" w:rsidR="00FF5BA6" w:rsidRPr="004E5748" w:rsidRDefault="00FF5BA6" w:rsidP="00FF0B3F">
            <w:pPr>
              <w:pStyle w:val="NormalLeft"/>
              <w:rPr>
                <w:lang w:val="en-GB"/>
              </w:rPr>
            </w:pPr>
            <w:r w:rsidRPr="004E5748">
              <w:rPr>
                <w:lang w:val="en-GB"/>
              </w:rPr>
              <w:t>R0780/C0060</w:t>
            </w:r>
          </w:p>
        </w:tc>
        <w:tc>
          <w:tcPr>
            <w:tcW w:w="2322" w:type="dxa"/>
            <w:tcBorders>
              <w:top w:val="single" w:sz="2" w:space="0" w:color="auto"/>
              <w:left w:val="single" w:sz="2" w:space="0" w:color="auto"/>
              <w:bottom w:val="single" w:sz="2" w:space="0" w:color="auto"/>
              <w:right w:val="single" w:sz="2" w:space="0" w:color="auto"/>
            </w:tcBorders>
          </w:tcPr>
          <w:p w14:paraId="4EA63131" w14:textId="77777777" w:rsidR="00FF5BA6" w:rsidRPr="004E5748" w:rsidRDefault="00FF5BA6" w:rsidP="00FF0B3F">
            <w:pPr>
              <w:pStyle w:val="NormalLeft"/>
              <w:rPr>
                <w:lang w:val="en-GB"/>
              </w:rPr>
            </w:pPr>
            <w:r w:rsidRPr="004E5748">
              <w:rPr>
                <w:lang w:val="en-GB"/>
              </w:rPr>
              <w:t>Expected profits included in future premiums (EPIFP) — Non– life business</w:t>
            </w:r>
          </w:p>
        </w:tc>
        <w:tc>
          <w:tcPr>
            <w:tcW w:w="4457" w:type="dxa"/>
            <w:tcBorders>
              <w:top w:val="single" w:sz="2" w:space="0" w:color="auto"/>
              <w:left w:val="single" w:sz="2" w:space="0" w:color="auto"/>
              <w:bottom w:val="single" w:sz="2" w:space="0" w:color="auto"/>
              <w:right w:val="single" w:sz="2" w:space="0" w:color="auto"/>
            </w:tcBorders>
          </w:tcPr>
          <w:p w14:paraId="58BA05AF" w14:textId="488B9BCD" w:rsidR="00FF5BA6" w:rsidRPr="004E5748" w:rsidRDefault="00FF5BA6" w:rsidP="00FF0B3F">
            <w:pPr>
              <w:pStyle w:val="NormalLeft"/>
              <w:rPr>
                <w:lang w:val="en-GB"/>
              </w:rPr>
            </w:pPr>
            <w:r w:rsidRPr="004E5748">
              <w:rPr>
                <w:lang w:val="en-GB"/>
              </w:rPr>
              <w:t xml:space="preserve">The reconciliation reserve includes an amount of the excess of assets over liabilities that corresponds to the expected profit in future premiums (EPIFP). This cell represents that amount </w:t>
            </w:r>
            <w:r w:rsidR="006007B0" w:rsidRPr="004E5748">
              <w:rPr>
                <w:lang w:val="en-GB"/>
              </w:rPr>
              <w:t xml:space="preserve">gross of reinsurance and taxes (i.e. without considering their </w:t>
            </w:r>
            <w:r w:rsidR="006007B0" w:rsidRPr="004E5748">
              <w:rPr>
                <w:lang w:val="en-GB"/>
              </w:rPr>
              <w:lastRenderedPageBreak/>
              <w:t xml:space="preserve">impact) </w:t>
            </w:r>
            <w:r w:rsidRPr="004E5748">
              <w:rPr>
                <w:lang w:val="en-GB"/>
              </w:rPr>
              <w:t>for the non–life business of the undertaking.</w:t>
            </w:r>
          </w:p>
        </w:tc>
      </w:tr>
      <w:tr w:rsidR="00F672D2" w:rsidRPr="00846C12" w14:paraId="53DAFDCC" w14:textId="77777777" w:rsidTr="006007B0">
        <w:tc>
          <w:tcPr>
            <w:tcW w:w="2507" w:type="dxa"/>
            <w:tcBorders>
              <w:top w:val="single" w:sz="2" w:space="0" w:color="auto"/>
              <w:left w:val="single" w:sz="2" w:space="0" w:color="auto"/>
              <w:bottom w:val="single" w:sz="2" w:space="0" w:color="auto"/>
              <w:right w:val="single" w:sz="2" w:space="0" w:color="auto"/>
            </w:tcBorders>
          </w:tcPr>
          <w:p w14:paraId="7F13715C" w14:textId="77777777" w:rsidR="00FF5BA6" w:rsidRPr="004E5748" w:rsidRDefault="00FF5BA6" w:rsidP="00FF0B3F">
            <w:pPr>
              <w:pStyle w:val="NormalLeft"/>
              <w:rPr>
                <w:lang w:val="en-GB"/>
              </w:rPr>
            </w:pPr>
            <w:r w:rsidRPr="004E5748">
              <w:rPr>
                <w:lang w:val="en-GB"/>
              </w:rPr>
              <w:lastRenderedPageBreak/>
              <w:t>R0790/C0060</w:t>
            </w:r>
          </w:p>
        </w:tc>
        <w:tc>
          <w:tcPr>
            <w:tcW w:w="2322" w:type="dxa"/>
            <w:tcBorders>
              <w:top w:val="single" w:sz="2" w:space="0" w:color="auto"/>
              <w:left w:val="single" w:sz="2" w:space="0" w:color="auto"/>
              <w:bottom w:val="single" w:sz="2" w:space="0" w:color="auto"/>
              <w:right w:val="single" w:sz="2" w:space="0" w:color="auto"/>
            </w:tcBorders>
          </w:tcPr>
          <w:p w14:paraId="27F0C7F1" w14:textId="77777777" w:rsidR="00FF5BA6" w:rsidRPr="004E5748" w:rsidRDefault="00FF5BA6" w:rsidP="00FF0B3F">
            <w:pPr>
              <w:pStyle w:val="NormalLeft"/>
              <w:rPr>
                <w:lang w:val="en-GB"/>
              </w:rPr>
            </w:pPr>
            <w:r w:rsidRPr="004E5748">
              <w:rPr>
                <w:lang w:val="en-GB"/>
              </w:rPr>
              <w:t>Total Expected profits included in future premiums (EPIFP)</w:t>
            </w:r>
          </w:p>
        </w:tc>
        <w:tc>
          <w:tcPr>
            <w:tcW w:w="4457" w:type="dxa"/>
            <w:tcBorders>
              <w:top w:val="single" w:sz="2" w:space="0" w:color="auto"/>
              <w:left w:val="single" w:sz="2" w:space="0" w:color="auto"/>
              <w:bottom w:val="single" w:sz="2" w:space="0" w:color="auto"/>
              <w:right w:val="single" w:sz="2" w:space="0" w:color="auto"/>
            </w:tcBorders>
          </w:tcPr>
          <w:p w14:paraId="5B332338" w14:textId="48A17C4E" w:rsidR="00FF5BA6" w:rsidRPr="004E5748" w:rsidRDefault="00FF5BA6" w:rsidP="00FF0B3F">
            <w:pPr>
              <w:pStyle w:val="NormalLeft"/>
              <w:rPr>
                <w:lang w:val="en-GB"/>
              </w:rPr>
            </w:pPr>
            <w:r w:rsidRPr="004E5748">
              <w:rPr>
                <w:lang w:val="en-GB"/>
              </w:rPr>
              <w:t>This is the total amount calculated as expected profits included in future premiums.</w:t>
            </w:r>
            <w:ins w:id="571" w:author="Author">
              <w:r w:rsidR="00414CCA">
                <w:rPr>
                  <w:lang w:val="en-GB"/>
                </w:rPr>
                <w:t xml:space="preserve"> </w:t>
              </w:r>
              <w:r w:rsidR="00414CCA" w:rsidRPr="00414CCA">
                <w:rPr>
                  <w:lang w:val="en-GB"/>
                </w:rPr>
                <w:t>It shall be reported gross of reinsurance and taxes.</w:t>
              </w:r>
            </w:ins>
          </w:p>
        </w:tc>
      </w:tr>
    </w:tbl>
    <w:p w14:paraId="36755334" w14:textId="6402FC12" w:rsidR="00FF5BA6" w:rsidRPr="004E5748" w:rsidRDefault="00FF5BA6" w:rsidP="00FF5BA6">
      <w:pPr>
        <w:pStyle w:val="ManualHeading2"/>
        <w:numPr>
          <w:ilvl w:val="0"/>
          <w:numId w:val="0"/>
        </w:numPr>
        <w:ind w:left="851" w:hanging="851"/>
        <w:rPr>
          <w:lang w:val="en-GB"/>
        </w:rPr>
      </w:pPr>
      <w:r w:rsidRPr="004E5748">
        <w:rPr>
          <w:i/>
          <w:iCs/>
          <w:lang w:val="en-GB"/>
        </w:rPr>
        <w:t>S.25.01 — Solvency Capital Requirement — for undertakings on Standard Formula</w:t>
      </w:r>
    </w:p>
    <w:p w14:paraId="4E05C4D6" w14:textId="77777777" w:rsidR="00FF5BA6" w:rsidRPr="004E5748" w:rsidRDefault="00FF5BA6" w:rsidP="00FF5BA6">
      <w:pPr>
        <w:rPr>
          <w:lang w:val="en-GB"/>
        </w:rPr>
      </w:pPr>
      <w:r w:rsidRPr="004E5748">
        <w:rPr>
          <w:i/>
          <w:iCs/>
          <w:lang w:val="en-GB"/>
        </w:rPr>
        <w:t>General comments:</w:t>
      </w:r>
    </w:p>
    <w:p w14:paraId="4E5D2281" w14:textId="6B35ADE6" w:rsidR="00FF5BA6" w:rsidRPr="004E5748" w:rsidRDefault="00FF5BA6" w:rsidP="00FF5BA6">
      <w:pPr>
        <w:rPr>
          <w:lang w:val="en-GB"/>
        </w:rPr>
      </w:pPr>
      <w:r w:rsidRPr="004E5748">
        <w:rPr>
          <w:lang w:val="en-GB"/>
        </w:rPr>
        <w:t xml:space="preserve">This section relates to </w:t>
      </w:r>
      <w:r w:rsidR="00292265">
        <w:rPr>
          <w:lang w:val="en-GB"/>
        </w:rPr>
        <w:t xml:space="preserve">the </w:t>
      </w:r>
      <w:r w:rsidRPr="004E5748">
        <w:rPr>
          <w:lang w:val="en-GB"/>
        </w:rPr>
        <w:t>annual disclosure of information for individual entities.</w:t>
      </w:r>
    </w:p>
    <w:tbl>
      <w:tblPr>
        <w:tblW w:w="9289" w:type="dxa"/>
        <w:tblInd w:w="-3" w:type="dxa"/>
        <w:tblLayout w:type="fixed"/>
        <w:tblLook w:val="0000" w:firstRow="0" w:lastRow="0" w:firstColumn="0" w:lastColumn="0" w:noHBand="0" w:noVBand="0"/>
      </w:tblPr>
      <w:tblGrid>
        <w:gridCol w:w="1857"/>
        <w:gridCol w:w="2136"/>
        <w:gridCol w:w="5296"/>
      </w:tblGrid>
      <w:tr w:rsidR="00F672D2" w:rsidRPr="004E5748" w14:paraId="49B0D9BC" w14:textId="77777777" w:rsidTr="007351FB">
        <w:tc>
          <w:tcPr>
            <w:tcW w:w="1857" w:type="dxa"/>
            <w:tcBorders>
              <w:top w:val="single" w:sz="2" w:space="0" w:color="auto"/>
              <w:left w:val="single" w:sz="2" w:space="0" w:color="auto"/>
              <w:bottom w:val="single" w:sz="2" w:space="0" w:color="auto"/>
              <w:right w:val="single" w:sz="2" w:space="0" w:color="auto"/>
            </w:tcBorders>
          </w:tcPr>
          <w:p w14:paraId="660183C1" w14:textId="77777777" w:rsidR="00FF5BA6" w:rsidRPr="004E5748" w:rsidRDefault="00FF5BA6" w:rsidP="00FF0B3F">
            <w:pPr>
              <w:adjustRightInd w:val="0"/>
              <w:spacing w:before="0" w:after="0"/>
              <w:jc w:val="left"/>
              <w:rPr>
                <w:lang w:val="en-GB"/>
              </w:rPr>
            </w:pPr>
          </w:p>
        </w:tc>
        <w:tc>
          <w:tcPr>
            <w:tcW w:w="2136" w:type="dxa"/>
            <w:tcBorders>
              <w:top w:val="single" w:sz="2" w:space="0" w:color="auto"/>
              <w:left w:val="single" w:sz="2" w:space="0" w:color="auto"/>
              <w:bottom w:val="single" w:sz="2" w:space="0" w:color="auto"/>
              <w:right w:val="single" w:sz="2" w:space="0" w:color="auto"/>
            </w:tcBorders>
          </w:tcPr>
          <w:p w14:paraId="63287B99" w14:textId="77777777" w:rsidR="00FF5BA6" w:rsidRPr="004E5748" w:rsidRDefault="00FF5BA6" w:rsidP="00FF0B3F">
            <w:pPr>
              <w:pStyle w:val="NormalCentered"/>
              <w:rPr>
                <w:lang w:val="en-GB"/>
              </w:rPr>
            </w:pPr>
            <w:r w:rsidRPr="004E5748">
              <w:rPr>
                <w:i/>
                <w:iCs/>
                <w:lang w:val="en-GB"/>
              </w:rPr>
              <w:t>ITEM</w:t>
            </w:r>
          </w:p>
        </w:tc>
        <w:tc>
          <w:tcPr>
            <w:tcW w:w="5296" w:type="dxa"/>
            <w:tcBorders>
              <w:top w:val="single" w:sz="2" w:space="0" w:color="auto"/>
              <w:left w:val="single" w:sz="2" w:space="0" w:color="auto"/>
              <w:bottom w:val="single" w:sz="2" w:space="0" w:color="auto"/>
              <w:right w:val="single" w:sz="2" w:space="0" w:color="auto"/>
            </w:tcBorders>
          </w:tcPr>
          <w:p w14:paraId="231A796C" w14:textId="77777777" w:rsidR="00FF5BA6" w:rsidRPr="004E5748" w:rsidRDefault="00FF5BA6" w:rsidP="00FF0B3F">
            <w:pPr>
              <w:pStyle w:val="NormalCentered"/>
              <w:rPr>
                <w:lang w:val="en-GB"/>
              </w:rPr>
            </w:pPr>
            <w:r w:rsidRPr="004E5748">
              <w:rPr>
                <w:i/>
                <w:iCs/>
                <w:lang w:val="en-GB"/>
              </w:rPr>
              <w:t>INSTRUCTIONS</w:t>
            </w:r>
          </w:p>
        </w:tc>
      </w:tr>
      <w:tr w:rsidR="00F672D2" w:rsidRPr="00846C12" w14:paraId="63AA4642" w14:textId="77777777" w:rsidTr="007351FB">
        <w:tc>
          <w:tcPr>
            <w:tcW w:w="1857" w:type="dxa"/>
            <w:tcBorders>
              <w:top w:val="single" w:sz="2" w:space="0" w:color="auto"/>
              <w:left w:val="single" w:sz="2" w:space="0" w:color="auto"/>
              <w:bottom w:val="single" w:sz="2" w:space="0" w:color="auto"/>
              <w:right w:val="single" w:sz="2" w:space="0" w:color="auto"/>
            </w:tcBorders>
          </w:tcPr>
          <w:p w14:paraId="209DCF4D" w14:textId="77777777" w:rsidR="00FF5BA6" w:rsidRPr="004E5748" w:rsidRDefault="00FF5BA6" w:rsidP="00FF0B3F">
            <w:pPr>
              <w:pStyle w:val="NormalLeft"/>
              <w:rPr>
                <w:lang w:val="en-GB"/>
              </w:rPr>
            </w:pPr>
            <w:r w:rsidRPr="004E5748">
              <w:rPr>
                <w:lang w:val="en-GB"/>
              </w:rPr>
              <w:t>R0010–R0050/ C0110</w:t>
            </w:r>
          </w:p>
        </w:tc>
        <w:tc>
          <w:tcPr>
            <w:tcW w:w="2136" w:type="dxa"/>
            <w:tcBorders>
              <w:top w:val="single" w:sz="2" w:space="0" w:color="auto"/>
              <w:left w:val="single" w:sz="2" w:space="0" w:color="auto"/>
              <w:bottom w:val="single" w:sz="2" w:space="0" w:color="auto"/>
              <w:right w:val="single" w:sz="2" w:space="0" w:color="auto"/>
            </w:tcBorders>
          </w:tcPr>
          <w:p w14:paraId="612673D2" w14:textId="77777777" w:rsidR="00FF5BA6" w:rsidRPr="004E5748" w:rsidRDefault="00FF5BA6" w:rsidP="00FF0B3F">
            <w:pPr>
              <w:pStyle w:val="NormalLeft"/>
              <w:rPr>
                <w:lang w:val="en-GB"/>
              </w:rPr>
            </w:pPr>
            <w:r w:rsidRPr="004E5748">
              <w:rPr>
                <w:lang w:val="en-GB"/>
              </w:rPr>
              <w:t>Gross solvency capital requirement</w:t>
            </w:r>
          </w:p>
        </w:tc>
        <w:tc>
          <w:tcPr>
            <w:tcW w:w="5296" w:type="dxa"/>
            <w:tcBorders>
              <w:top w:val="single" w:sz="2" w:space="0" w:color="auto"/>
              <w:left w:val="single" w:sz="2" w:space="0" w:color="auto"/>
              <w:bottom w:val="single" w:sz="2" w:space="0" w:color="auto"/>
              <w:right w:val="single" w:sz="2" w:space="0" w:color="auto"/>
            </w:tcBorders>
          </w:tcPr>
          <w:p w14:paraId="1B3617A2" w14:textId="77777777" w:rsidR="00FF5BA6" w:rsidRPr="004E5748" w:rsidRDefault="00FF5BA6" w:rsidP="00FF0B3F">
            <w:pPr>
              <w:pStyle w:val="NormalLeft"/>
              <w:rPr>
                <w:lang w:val="en-GB"/>
              </w:rPr>
            </w:pPr>
            <w:r w:rsidRPr="004E5748">
              <w:rPr>
                <w:lang w:val="en-GB"/>
              </w:rPr>
              <w:t>Amount of the gross capital charge for each risk module, as calculated using the standard formula.</w:t>
            </w:r>
          </w:p>
          <w:p w14:paraId="05355B40" w14:textId="6BE4ACA7" w:rsidR="00FF5BA6" w:rsidRPr="004E5748" w:rsidRDefault="00FF5BA6" w:rsidP="00FF0B3F">
            <w:pPr>
              <w:pStyle w:val="NormalLeft"/>
              <w:rPr>
                <w:lang w:val="en-GB"/>
              </w:rPr>
            </w:pPr>
            <w:r w:rsidRPr="004E5748">
              <w:rPr>
                <w:lang w:val="en-GB"/>
              </w:rPr>
              <w:t xml:space="preserve">The difference between the net and the gross SCR is the consideration of the future discretionary benefits </w:t>
            </w:r>
            <w:r w:rsidR="007C3F4D">
              <w:rPr>
                <w:lang w:val="en-GB"/>
              </w:rPr>
              <w:t>as laid down in</w:t>
            </w:r>
            <w:r w:rsidR="008232C1">
              <w:rPr>
                <w:lang w:val="en-GB"/>
              </w:rPr>
              <w:t xml:space="preserve"> Article 206</w:t>
            </w:r>
            <w:r w:rsidRPr="004E5748">
              <w:rPr>
                <w:lang w:val="en-GB"/>
              </w:rPr>
              <w:t xml:space="preserve"> of Delegated Regulation (EU) 2015/35.</w:t>
            </w:r>
          </w:p>
          <w:p w14:paraId="6AFA5EF8" w14:textId="6E5AE6C9" w:rsidR="00FF5BA6" w:rsidRPr="004E5748" w:rsidRDefault="00FF5BA6" w:rsidP="00FF0B3F">
            <w:pPr>
              <w:pStyle w:val="NormalLeft"/>
              <w:rPr>
                <w:lang w:val="en-GB"/>
              </w:rPr>
            </w:pPr>
            <w:r w:rsidRPr="004E5748">
              <w:rPr>
                <w:lang w:val="en-GB"/>
              </w:rPr>
              <w:t xml:space="preserve">This amount shall fully consider diversification effects </w:t>
            </w:r>
            <w:r w:rsidR="007C3F4D">
              <w:rPr>
                <w:lang w:val="en-GB"/>
              </w:rPr>
              <w:t>as laid down in</w:t>
            </w:r>
            <w:r w:rsidRPr="004E5748">
              <w:rPr>
                <w:lang w:val="en-GB"/>
              </w:rPr>
              <w:t xml:space="preserve"> Article 304 of Directive 2009/138/EC</w:t>
            </w:r>
            <w:r w:rsidR="007C3F4D">
              <w:rPr>
                <w:lang w:val="en-GB"/>
              </w:rPr>
              <w:t>,</w:t>
            </w:r>
            <w:r w:rsidRPr="004E5748">
              <w:rPr>
                <w:lang w:val="en-GB"/>
              </w:rPr>
              <w:t xml:space="preserve"> where applicable.</w:t>
            </w:r>
          </w:p>
          <w:p w14:paraId="221A3D31" w14:textId="77777777" w:rsidR="00FF5BA6" w:rsidRPr="004E5748" w:rsidRDefault="00FF5BA6" w:rsidP="00FF0B3F">
            <w:pPr>
              <w:pStyle w:val="NormalLeft"/>
              <w:rPr>
                <w:lang w:val="en-GB"/>
              </w:rPr>
            </w:pPr>
            <w:r w:rsidRPr="004E5748">
              <w:rPr>
                <w:lang w:val="en-GB"/>
              </w:rPr>
              <w:t xml:space="preserve">These cells include the allocation of the adjustment due to the aggregation of the </w:t>
            </w:r>
            <w:proofErr w:type="spellStart"/>
            <w:r w:rsidRPr="004E5748">
              <w:rPr>
                <w:lang w:val="en-GB"/>
              </w:rPr>
              <w:t>nSCR</w:t>
            </w:r>
            <w:proofErr w:type="spellEnd"/>
            <w:r w:rsidRPr="004E5748">
              <w:rPr>
                <w:lang w:val="en-GB"/>
              </w:rPr>
              <w:t xml:space="preserve"> of the RFF/MAP at entity level.</w:t>
            </w:r>
          </w:p>
        </w:tc>
      </w:tr>
      <w:tr w:rsidR="00F672D2" w:rsidRPr="00846C12" w14:paraId="0F733849" w14:textId="77777777" w:rsidTr="007351FB">
        <w:tc>
          <w:tcPr>
            <w:tcW w:w="1857" w:type="dxa"/>
            <w:tcBorders>
              <w:top w:val="single" w:sz="2" w:space="0" w:color="auto"/>
              <w:left w:val="single" w:sz="2" w:space="0" w:color="auto"/>
              <w:bottom w:val="single" w:sz="2" w:space="0" w:color="auto"/>
              <w:right w:val="single" w:sz="2" w:space="0" w:color="auto"/>
            </w:tcBorders>
          </w:tcPr>
          <w:p w14:paraId="16563A6E" w14:textId="77777777" w:rsidR="00FF5BA6" w:rsidRPr="004E5748" w:rsidRDefault="00FF5BA6" w:rsidP="00FF0B3F">
            <w:pPr>
              <w:pStyle w:val="NormalLeft"/>
              <w:rPr>
                <w:lang w:val="en-GB"/>
              </w:rPr>
            </w:pPr>
            <w:r w:rsidRPr="004E5748">
              <w:rPr>
                <w:lang w:val="en-GB"/>
              </w:rPr>
              <w:t>R0060/C0110</w:t>
            </w:r>
          </w:p>
        </w:tc>
        <w:tc>
          <w:tcPr>
            <w:tcW w:w="2136" w:type="dxa"/>
            <w:tcBorders>
              <w:top w:val="single" w:sz="2" w:space="0" w:color="auto"/>
              <w:left w:val="single" w:sz="2" w:space="0" w:color="auto"/>
              <w:bottom w:val="single" w:sz="2" w:space="0" w:color="auto"/>
              <w:right w:val="single" w:sz="2" w:space="0" w:color="auto"/>
            </w:tcBorders>
          </w:tcPr>
          <w:p w14:paraId="050C4962" w14:textId="30866F62" w:rsidR="00FF5BA6" w:rsidRPr="004E5748" w:rsidRDefault="00FF5BA6" w:rsidP="00FF0B3F">
            <w:pPr>
              <w:pStyle w:val="NormalLeft"/>
              <w:rPr>
                <w:lang w:val="en-GB"/>
              </w:rPr>
            </w:pPr>
            <w:r w:rsidRPr="004E5748">
              <w:rPr>
                <w:lang w:val="en-GB"/>
              </w:rPr>
              <w:t>Gross solvency capital requirement</w:t>
            </w:r>
            <w:r w:rsidR="00457148" w:rsidRPr="004E5748">
              <w:rPr>
                <w:lang w:val="en-GB"/>
              </w:rPr>
              <w:t xml:space="preserve"> -</w:t>
            </w:r>
            <w:r w:rsidRPr="004E5748">
              <w:rPr>
                <w:lang w:val="en-GB"/>
              </w:rPr>
              <w:t xml:space="preserve"> Diversification</w:t>
            </w:r>
          </w:p>
        </w:tc>
        <w:tc>
          <w:tcPr>
            <w:tcW w:w="5296" w:type="dxa"/>
            <w:tcBorders>
              <w:top w:val="single" w:sz="2" w:space="0" w:color="auto"/>
              <w:left w:val="single" w:sz="2" w:space="0" w:color="auto"/>
              <w:bottom w:val="single" w:sz="2" w:space="0" w:color="auto"/>
              <w:right w:val="single" w:sz="2" w:space="0" w:color="auto"/>
            </w:tcBorders>
          </w:tcPr>
          <w:p w14:paraId="4367E9A7" w14:textId="2D6255FF" w:rsidR="00FF5BA6" w:rsidRPr="004E5748" w:rsidRDefault="00FF5BA6" w:rsidP="00FF0B3F">
            <w:pPr>
              <w:pStyle w:val="NormalLeft"/>
              <w:rPr>
                <w:lang w:val="en-GB"/>
              </w:rPr>
            </w:pPr>
            <w:r w:rsidRPr="004E5748">
              <w:rPr>
                <w:lang w:val="en-GB"/>
              </w:rPr>
              <w:t>Amount of the diversification effects between Basic SCR of gross risk modules</w:t>
            </w:r>
            <w:r w:rsidR="00091E67" w:rsidRPr="004E5748">
              <w:rPr>
                <w:lang w:val="en-GB"/>
              </w:rPr>
              <w:t>, including diversification within each risk module,</w:t>
            </w:r>
            <w:r w:rsidRPr="004E5748">
              <w:rPr>
                <w:lang w:val="en-GB"/>
              </w:rPr>
              <w:t xml:space="preserve"> due to the application of the correlation matrix defined in Annex IV of Directive 2009/138/EC.</w:t>
            </w:r>
          </w:p>
          <w:p w14:paraId="047B763A" w14:textId="77777777" w:rsidR="00FF5BA6" w:rsidRPr="004E5748" w:rsidRDefault="00FF5BA6" w:rsidP="00FF0B3F">
            <w:pPr>
              <w:pStyle w:val="NormalLeft"/>
              <w:rPr>
                <w:lang w:val="en-GB"/>
              </w:rPr>
            </w:pPr>
            <w:r w:rsidRPr="004E5748">
              <w:rPr>
                <w:lang w:val="en-GB"/>
              </w:rPr>
              <w:t>This amount should be disclosed as a negative value.</w:t>
            </w:r>
          </w:p>
        </w:tc>
      </w:tr>
      <w:tr w:rsidR="00F672D2" w:rsidRPr="00846C12" w14:paraId="48A0B584" w14:textId="77777777" w:rsidTr="007351FB">
        <w:tc>
          <w:tcPr>
            <w:tcW w:w="1857" w:type="dxa"/>
            <w:tcBorders>
              <w:top w:val="single" w:sz="2" w:space="0" w:color="auto"/>
              <w:left w:val="single" w:sz="2" w:space="0" w:color="auto"/>
              <w:bottom w:val="single" w:sz="2" w:space="0" w:color="auto"/>
              <w:right w:val="single" w:sz="2" w:space="0" w:color="auto"/>
            </w:tcBorders>
          </w:tcPr>
          <w:p w14:paraId="5242F840" w14:textId="77777777" w:rsidR="00FF5BA6" w:rsidRPr="004E5748" w:rsidRDefault="00FF5BA6" w:rsidP="00FF0B3F">
            <w:pPr>
              <w:pStyle w:val="NormalLeft"/>
              <w:rPr>
                <w:lang w:val="en-GB"/>
              </w:rPr>
            </w:pPr>
            <w:r w:rsidRPr="004E5748">
              <w:rPr>
                <w:lang w:val="en-GB"/>
              </w:rPr>
              <w:t>R0070/C0110</w:t>
            </w:r>
          </w:p>
        </w:tc>
        <w:tc>
          <w:tcPr>
            <w:tcW w:w="2136" w:type="dxa"/>
            <w:tcBorders>
              <w:top w:val="single" w:sz="2" w:space="0" w:color="auto"/>
              <w:left w:val="single" w:sz="2" w:space="0" w:color="auto"/>
              <w:bottom w:val="single" w:sz="2" w:space="0" w:color="auto"/>
              <w:right w:val="single" w:sz="2" w:space="0" w:color="auto"/>
            </w:tcBorders>
          </w:tcPr>
          <w:p w14:paraId="6E3A7DC6" w14:textId="68FE2E5F" w:rsidR="00FF5BA6" w:rsidRPr="004E5748" w:rsidRDefault="00FF5BA6" w:rsidP="00FF0B3F">
            <w:pPr>
              <w:pStyle w:val="NormalLeft"/>
              <w:rPr>
                <w:lang w:val="en-GB"/>
              </w:rPr>
            </w:pPr>
            <w:r w:rsidRPr="004E5748">
              <w:rPr>
                <w:lang w:val="en-GB"/>
              </w:rPr>
              <w:t>Gross solvency capital requirement</w:t>
            </w:r>
            <w:r w:rsidR="00457148" w:rsidRPr="004E5748">
              <w:rPr>
                <w:lang w:val="en-GB"/>
              </w:rPr>
              <w:t xml:space="preserve"> -</w:t>
            </w:r>
            <w:r w:rsidRPr="004E5748">
              <w:rPr>
                <w:lang w:val="en-GB"/>
              </w:rPr>
              <w:t xml:space="preserve"> Intangible assets risk</w:t>
            </w:r>
          </w:p>
        </w:tc>
        <w:tc>
          <w:tcPr>
            <w:tcW w:w="5296" w:type="dxa"/>
            <w:tcBorders>
              <w:top w:val="single" w:sz="2" w:space="0" w:color="auto"/>
              <w:left w:val="single" w:sz="2" w:space="0" w:color="auto"/>
              <w:bottom w:val="single" w:sz="2" w:space="0" w:color="auto"/>
              <w:right w:val="single" w:sz="2" w:space="0" w:color="auto"/>
            </w:tcBorders>
          </w:tcPr>
          <w:p w14:paraId="54F7FC8E" w14:textId="3B4CB80A" w:rsidR="00FF5BA6" w:rsidRPr="004E5748" w:rsidRDefault="00FF5BA6" w:rsidP="007C3F4D">
            <w:pPr>
              <w:pStyle w:val="NormalLeft"/>
              <w:rPr>
                <w:lang w:val="en-GB"/>
              </w:rPr>
            </w:pPr>
            <w:r w:rsidRPr="004E5748">
              <w:rPr>
                <w:lang w:val="en-GB"/>
              </w:rPr>
              <w:t xml:space="preserve">The future discretionary benefits </w:t>
            </w:r>
            <w:r w:rsidR="007C3F4D">
              <w:rPr>
                <w:lang w:val="en-GB"/>
              </w:rPr>
              <w:t>referred to in</w:t>
            </w:r>
            <w:r w:rsidRPr="004E5748">
              <w:rPr>
                <w:lang w:val="en-GB"/>
              </w:rPr>
              <w:t xml:space="preserve"> Article 205 of Delegated Regulation (EU) 2015/35 for intangible assets risk is zero under standard formula.</w:t>
            </w:r>
          </w:p>
        </w:tc>
      </w:tr>
      <w:tr w:rsidR="00F672D2" w:rsidRPr="00846C12" w14:paraId="4F0E93EC" w14:textId="77777777" w:rsidTr="007351FB">
        <w:tc>
          <w:tcPr>
            <w:tcW w:w="1857" w:type="dxa"/>
            <w:tcBorders>
              <w:top w:val="single" w:sz="2" w:space="0" w:color="auto"/>
              <w:left w:val="single" w:sz="2" w:space="0" w:color="auto"/>
              <w:bottom w:val="single" w:sz="2" w:space="0" w:color="auto"/>
              <w:right w:val="single" w:sz="2" w:space="0" w:color="auto"/>
            </w:tcBorders>
          </w:tcPr>
          <w:p w14:paraId="5860724D" w14:textId="77777777" w:rsidR="00FF5BA6" w:rsidRPr="004E5748" w:rsidRDefault="00FF5BA6" w:rsidP="00FF0B3F">
            <w:pPr>
              <w:pStyle w:val="NormalLeft"/>
              <w:rPr>
                <w:lang w:val="en-GB"/>
              </w:rPr>
            </w:pPr>
            <w:r w:rsidRPr="004E5748">
              <w:rPr>
                <w:lang w:val="en-GB"/>
              </w:rPr>
              <w:t>R0100/C0110</w:t>
            </w:r>
          </w:p>
        </w:tc>
        <w:tc>
          <w:tcPr>
            <w:tcW w:w="2136" w:type="dxa"/>
            <w:tcBorders>
              <w:top w:val="single" w:sz="2" w:space="0" w:color="auto"/>
              <w:left w:val="single" w:sz="2" w:space="0" w:color="auto"/>
              <w:bottom w:val="single" w:sz="2" w:space="0" w:color="auto"/>
              <w:right w:val="single" w:sz="2" w:space="0" w:color="auto"/>
            </w:tcBorders>
          </w:tcPr>
          <w:p w14:paraId="070DDCA7" w14:textId="77777777" w:rsidR="00FF5BA6" w:rsidRPr="004E5748" w:rsidRDefault="00FF5BA6" w:rsidP="00FF0B3F">
            <w:pPr>
              <w:pStyle w:val="NormalLeft"/>
              <w:rPr>
                <w:lang w:val="en-GB"/>
              </w:rPr>
            </w:pPr>
            <w:r w:rsidRPr="004E5748">
              <w:rPr>
                <w:lang w:val="en-GB"/>
              </w:rPr>
              <w:t>Gross solvency capital requirement — Basic Solvency Capital Requirement</w:t>
            </w:r>
          </w:p>
        </w:tc>
        <w:tc>
          <w:tcPr>
            <w:tcW w:w="5296" w:type="dxa"/>
            <w:tcBorders>
              <w:top w:val="single" w:sz="2" w:space="0" w:color="auto"/>
              <w:left w:val="single" w:sz="2" w:space="0" w:color="auto"/>
              <w:bottom w:val="single" w:sz="2" w:space="0" w:color="auto"/>
              <w:right w:val="single" w:sz="2" w:space="0" w:color="auto"/>
            </w:tcBorders>
          </w:tcPr>
          <w:p w14:paraId="39D69CA1" w14:textId="57BAF329" w:rsidR="00FF5BA6" w:rsidRPr="004E5748" w:rsidRDefault="00FF5BA6" w:rsidP="00FF0B3F">
            <w:pPr>
              <w:pStyle w:val="NormalLeft"/>
              <w:rPr>
                <w:lang w:val="en-GB"/>
              </w:rPr>
            </w:pPr>
            <w:r w:rsidRPr="004E5748">
              <w:rPr>
                <w:lang w:val="en-GB"/>
              </w:rPr>
              <w:t xml:space="preserve">Amount of the basic </w:t>
            </w:r>
            <w:r w:rsidR="00AA2140">
              <w:rPr>
                <w:lang w:val="en-GB"/>
              </w:rPr>
              <w:t xml:space="preserve">solvency </w:t>
            </w:r>
            <w:r w:rsidRPr="004E5748">
              <w:rPr>
                <w:lang w:val="en-GB"/>
              </w:rPr>
              <w:t xml:space="preserve">capital requirements, before the consideration of future discretionary benefits </w:t>
            </w:r>
            <w:r w:rsidR="007C3F4D">
              <w:rPr>
                <w:lang w:val="en-GB"/>
              </w:rPr>
              <w:t>in accordance with</w:t>
            </w:r>
            <w:r w:rsidRPr="004E5748">
              <w:rPr>
                <w:lang w:val="en-GB"/>
              </w:rPr>
              <w:t xml:space="preserve"> Article 205 of Delegated Regulation (EU) 2015/35, as calculated using the standard formula.</w:t>
            </w:r>
          </w:p>
          <w:p w14:paraId="79439B89" w14:textId="0D744B8D" w:rsidR="00FF5BA6" w:rsidRPr="004E5748" w:rsidRDefault="00FF5BA6" w:rsidP="00FF0B3F">
            <w:pPr>
              <w:pStyle w:val="NormalLeft"/>
              <w:rPr>
                <w:lang w:val="en-GB"/>
              </w:rPr>
            </w:pPr>
            <w:r w:rsidRPr="004E5748">
              <w:rPr>
                <w:lang w:val="en-GB"/>
              </w:rPr>
              <w:lastRenderedPageBreak/>
              <w:t xml:space="preserve">This amount shall fully consider </w:t>
            </w:r>
            <w:r w:rsidR="007C3F4D">
              <w:rPr>
                <w:lang w:val="en-GB"/>
              </w:rPr>
              <w:t xml:space="preserve">the </w:t>
            </w:r>
            <w:r w:rsidRPr="004E5748">
              <w:rPr>
                <w:lang w:val="en-GB"/>
              </w:rPr>
              <w:t xml:space="preserve">diversification effects </w:t>
            </w:r>
            <w:r w:rsidR="007C3F4D">
              <w:rPr>
                <w:lang w:val="en-GB"/>
              </w:rPr>
              <w:t>referred</w:t>
            </w:r>
            <w:r w:rsidR="007C3F4D" w:rsidRPr="004E5748">
              <w:rPr>
                <w:lang w:val="en-GB"/>
              </w:rPr>
              <w:t xml:space="preserve"> </w:t>
            </w:r>
            <w:r w:rsidRPr="004E5748">
              <w:rPr>
                <w:lang w:val="en-GB"/>
              </w:rPr>
              <w:t>to</w:t>
            </w:r>
            <w:r w:rsidR="007C3F4D">
              <w:rPr>
                <w:lang w:val="en-GB"/>
              </w:rPr>
              <w:t xml:space="preserve"> in</w:t>
            </w:r>
            <w:r w:rsidRPr="004E5748">
              <w:rPr>
                <w:lang w:val="en-GB"/>
              </w:rPr>
              <w:t xml:space="preserve"> Article 304 of Directive 2009/138/EC.</w:t>
            </w:r>
          </w:p>
          <w:p w14:paraId="32CE98B9" w14:textId="77777777" w:rsidR="00FF5BA6" w:rsidRPr="004E5748" w:rsidRDefault="00FF5BA6" w:rsidP="00FF0B3F">
            <w:pPr>
              <w:pStyle w:val="NormalLeft"/>
              <w:rPr>
                <w:lang w:val="en-GB"/>
              </w:rPr>
            </w:pPr>
            <w:r w:rsidRPr="004E5748">
              <w:rPr>
                <w:lang w:val="en-GB"/>
              </w:rPr>
              <w:t xml:space="preserve">This cell includes the allocation of the adjustment due to the aggregation of the </w:t>
            </w:r>
            <w:proofErr w:type="spellStart"/>
            <w:r w:rsidRPr="004E5748">
              <w:rPr>
                <w:lang w:val="en-GB"/>
              </w:rPr>
              <w:t>nSCR</w:t>
            </w:r>
            <w:proofErr w:type="spellEnd"/>
            <w:r w:rsidRPr="004E5748">
              <w:rPr>
                <w:lang w:val="en-GB"/>
              </w:rPr>
              <w:t xml:space="preserve"> of the RFF/MAP at entity level.</w:t>
            </w:r>
          </w:p>
          <w:p w14:paraId="3AC5BDC9" w14:textId="77777777" w:rsidR="00FF5BA6" w:rsidRPr="004E5748" w:rsidRDefault="00FF5BA6" w:rsidP="00FF0B3F">
            <w:pPr>
              <w:pStyle w:val="NormalLeft"/>
              <w:rPr>
                <w:lang w:val="en-GB"/>
              </w:rPr>
            </w:pPr>
            <w:r w:rsidRPr="004E5748">
              <w:rPr>
                <w:lang w:val="en-GB"/>
              </w:rPr>
              <w:t>This amount shall be calculated as a sum of the gross capital charges for each risk module within the standard formula, including adjustment for diversification effect within standard formula</w:t>
            </w:r>
          </w:p>
        </w:tc>
      </w:tr>
      <w:tr w:rsidR="00F672D2" w:rsidRPr="004E5748" w14:paraId="45484A34" w14:textId="77777777" w:rsidTr="007351FB">
        <w:tc>
          <w:tcPr>
            <w:tcW w:w="1857" w:type="dxa"/>
            <w:tcBorders>
              <w:top w:val="single" w:sz="2" w:space="0" w:color="auto"/>
              <w:left w:val="single" w:sz="2" w:space="0" w:color="auto"/>
              <w:bottom w:val="single" w:sz="2" w:space="0" w:color="auto"/>
              <w:right w:val="single" w:sz="2" w:space="0" w:color="auto"/>
            </w:tcBorders>
          </w:tcPr>
          <w:p w14:paraId="7D4D9EA5" w14:textId="04FAD6A5" w:rsidR="00FF5BA6" w:rsidRPr="004E5748" w:rsidRDefault="00FF5BA6" w:rsidP="00FF0B3F">
            <w:pPr>
              <w:pStyle w:val="NormalLeft"/>
              <w:rPr>
                <w:lang w:val="en-GB"/>
              </w:rPr>
            </w:pPr>
            <w:r w:rsidRPr="004E5748">
              <w:rPr>
                <w:lang w:val="en-GB"/>
              </w:rPr>
              <w:lastRenderedPageBreak/>
              <w:t>R0030/C0090 </w:t>
            </w:r>
            <w:r w:rsidR="00FF0B3F" w:rsidRPr="004E5748">
              <w:rPr>
                <w:lang w:val="en-GB"/>
              </w:rPr>
              <w:t xml:space="preserve"> </w:t>
            </w:r>
          </w:p>
        </w:tc>
        <w:tc>
          <w:tcPr>
            <w:tcW w:w="2136" w:type="dxa"/>
            <w:tcBorders>
              <w:top w:val="single" w:sz="2" w:space="0" w:color="auto"/>
              <w:left w:val="single" w:sz="2" w:space="0" w:color="auto"/>
              <w:bottom w:val="single" w:sz="2" w:space="0" w:color="auto"/>
              <w:right w:val="single" w:sz="2" w:space="0" w:color="auto"/>
            </w:tcBorders>
          </w:tcPr>
          <w:p w14:paraId="25CC1EF2" w14:textId="77777777" w:rsidR="00FF5BA6" w:rsidRPr="004E5748" w:rsidRDefault="00FF5BA6" w:rsidP="00FF0B3F">
            <w:pPr>
              <w:pStyle w:val="NormalLeft"/>
              <w:rPr>
                <w:lang w:val="en-GB"/>
              </w:rPr>
            </w:pPr>
            <w:r w:rsidRPr="004E5748">
              <w:rPr>
                <w:lang w:val="en-GB"/>
              </w:rPr>
              <w:t>USP — Life underwriting risk</w:t>
            </w:r>
          </w:p>
        </w:tc>
        <w:tc>
          <w:tcPr>
            <w:tcW w:w="5296" w:type="dxa"/>
            <w:tcBorders>
              <w:top w:val="single" w:sz="2" w:space="0" w:color="auto"/>
              <w:left w:val="single" w:sz="2" w:space="0" w:color="auto"/>
              <w:bottom w:val="single" w:sz="2" w:space="0" w:color="auto"/>
              <w:right w:val="single" w:sz="2" w:space="0" w:color="auto"/>
            </w:tcBorders>
          </w:tcPr>
          <w:p w14:paraId="22CBFF42" w14:textId="77777777" w:rsidR="00FF5BA6" w:rsidRPr="004E5748" w:rsidRDefault="00FF5BA6" w:rsidP="00FF0B3F">
            <w:pPr>
              <w:pStyle w:val="NormalLeft"/>
              <w:rPr>
                <w:lang w:val="en-GB"/>
              </w:rPr>
            </w:pPr>
            <w:r w:rsidRPr="004E5748">
              <w:rPr>
                <w:lang w:val="en-GB"/>
              </w:rPr>
              <w:t>Identifies which undertaking specific parameters have been used in each risk module. One of the options on the following closed list should be used:</w:t>
            </w:r>
          </w:p>
          <w:p w14:paraId="070C5C8C" w14:textId="77777777" w:rsidR="00FF5BA6" w:rsidRPr="004E5748" w:rsidRDefault="00FF5BA6" w:rsidP="00FF0B3F">
            <w:pPr>
              <w:pStyle w:val="Tiret0"/>
              <w:numPr>
                <w:ilvl w:val="0"/>
                <w:numId w:val="14"/>
              </w:numPr>
              <w:ind w:left="851" w:hanging="851"/>
              <w:rPr>
                <w:lang w:val="en-GB"/>
              </w:rPr>
            </w:pPr>
            <w:r w:rsidRPr="004E5748">
              <w:rPr>
                <w:lang w:val="en-GB"/>
              </w:rPr>
              <w:t>Increase in the amount of annuity benefits</w:t>
            </w:r>
          </w:p>
          <w:p w14:paraId="00472AF9" w14:textId="77777777" w:rsidR="00FF5BA6" w:rsidRPr="004E5748" w:rsidRDefault="00FF5BA6" w:rsidP="00FF0B3F">
            <w:pPr>
              <w:pStyle w:val="Tiret0"/>
              <w:numPr>
                <w:ilvl w:val="0"/>
                <w:numId w:val="14"/>
              </w:numPr>
              <w:ind w:left="851" w:hanging="851"/>
              <w:rPr>
                <w:lang w:val="en-GB"/>
              </w:rPr>
            </w:pPr>
            <w:r w:rsidRPr="004E5748">
              <w:rPr>
                <w:lang w:val="en-GB"/>
              </w:rPr>
              <w:t>None</w:t>
            </w:r>
          </w:p>
        </w:tc>
      </w:tr>
      <w:tr w:rsidR="00F672D2" w:rsidRPr="00846C12" w14:paraId="3A9EE514" w14:textId="77777777" w:rsidTr="007351FB">
        <w:tc>
          <w:tcPr>
            <w:tcW w:w="1857" w:type="dxa"/>
            <w:tcBorders>
              <w:top w:val="single" w:sz="2" w:space="0" w:color="auto"/>
              <w:left w:val="single" w:sz="2" w:space="0" w:color="auto"/>
              <w:bottom w:val="single" w:sz="2" w:space="0" w:color="auto"/>
              <w:right w:val="single" w:sz="2" w:space="0" w:color="auto"/>
            </w:tcBorders>
          </w:tcPr>
          <w:p w14:paraId="01538C21" w14:textId="6D95CA92" w:rsidR="00FF5BA6" w:rsidRPr="004E5748" w:rsidRDefault="00FF5BA6" w:rsidP="00FF0B3F">
            <w:pPr>
              <w:pStyle w:val="NormalLeft"/>
              <w:rPr>
                <w:lang w:val="en-GB"/>
              </w:rPr>
            </w:pPr>
            <w:r w:rsidRPr="004E5748">
              <w:rPr>
                <w:lang w:val="en-GB"/>
              </w:rPr>
              <w:t>R0040/C0090 </w:t>
            </w:r>
            <w:r w:rsidR="00FF0B3F" w:rsidRPr="004E5748">
              <w:rPr>
                <w:lang w:val="en-GB"/>
              </w:rPr>
              <w:t xml:space="preserve"> </w:t>
            </w:r>
          </w:p>
        </w:tc>
        <w:tc>
          <w:tcPr>
            <w:tcW w:w="2136" w:type="dxa"/>
            <w:tcBorders>
              <w:top w:val="single" w:sz="2" w:space="0" w:color="auto"/>
              <w:left w:val="single" w:sz="2" w:space="0" w:color="auto"/>
              <w:bottom w:val="single" w:sz="2" w:space="0" w:color="auto"/>
              <w:right w:val="single" w:sz="2" w:space="0" w:color="auto"/>
            </w:tcBorders>
          </w:tcPr>
          <w:p w14:paraId="7D338AAD" w14:textId="77777777" w:rsidR="00FF5BA6" w:rsidRPr="004E5748" w:rsidRDefault="00FF5BA6" w:rsidP="00FF0B3F">
            <w:pPr>
              <w:pStyle w:val="NormalLeft"/>
              <w:rPr>
                <w:lang w:val="en-GB"/>
              </w:rPr>
            </w:pPr>
            <w:r w:rsidRPr="004E5748">
              <w:rPr>
                <w:lang w:val="en-GB"/>
              </w:rPr>
              <w:t>USP — Health underwriting risk</w:t>
            </w:r>
          </w:p>
        </w:tc>
        <w:tc>
          <w:tcPr>
            <w:tcW w:w="5296" w:type="dxa"/>
            <w:tcBorders>
              <w:top w:val="single" w:sz="2" w:space="0" w:color="auto"/>
              <w:left w:val="single" w:sz="2" w:space="0" w:color="auto"/>
              <w:bottom w:val="single" w:sz="2" w:space="0" w:color="auto"/>
              <w:right w:val="single" w:sz="2" w:space="0" w:color="auto"/>
            </w:tcBorders>
          </w:tcPr>
          <w:p w14:paraId="3D5C13FF" w14:textId="77777777" w:rsidR="00FF5BA6" w:rsidRPr="004E5748" w:rsidRDefault="00FF5BA6" w:rsidP="00FF0B3F">
            <w:pPr>
              <w:pStyle w:val="NormalLeft"/>
              <w:rPr>
                <w:lang w:val="en-GB"/>
              </w:rPr>
            </w:pPr>
            <w:r w:rsidRPr="004E5748">
              <w:rPr>
                <w:lang w:val="en-GB"/>
              </w:rPr>
              <w:t>Identifies which undertaking specific parameters have been used in each risk module. At least one of the options on the following closed list shall be used:</w:t>
            </w:r>
          </w:p>
          <w:p w14:paraId="1077FA7A" w14:textId="77777777" w:rsidR="00FF5BA6" w:rsidRPr="004E5748" w:rsidRDefault="00FF5BA6" w:rsidP="00FF0B3F">
            <w:pPr>
              <w:pStyle w:val="Tiret0"/>
              <w:numPr>
                <w:ilvl w:val="0"/>
                <w:numId w:val="14"/>
              </w:numPr>
              <w:ind w:left="851" w:hanging="851"/>
              <w:rPr>
                <w:lang w:val="en-GB"/>
              </w:rPr>
            </w:pPr>
            <w:r w:rsidRPr="004E5748">
              <w:rPr>
                <w:lang w:val="en-GB"/>
              </w:rPr>
              <w:t>Increase in the amount of annuity benefits</w:t>
            </w:r>
          </w:p>
          <w:p w14:paraId="65D0CFD1" w14:textId="77777777" w:rsidR="00FF5BA6" w:rsidRPr="004E5748" w:rsidRDefault="00FF5BA6" w:rsidP="00FF0B3F">
            <w:pPr>
              <w:pStyle w:val="Tiret0"/>
              <w:numPr>
                <w:ilvl w:val="0"/>
                <w:numId w:val="14"/>
              </w:numPr>
              <w:ind w:left="851" w:hanging="851"/>
              <w:rPr>
                <w:lang w:val="en-GB"/>
              </w:rPr>
            </w:pPr>
            <w:r w:rsidRPr="004E5748">
              <w:rPr>
                <w:lang w:val="en-GB"/>
              </w:rPr>
              <w:t>Standard deviation for NSLT health premium risk referred to in Title I Chapter V Section 12 of Delegated Regulation (EU) 2015/35</w:t>
            </w:r>
          </w:p>
          <w:p w14:paraId="16C1794B" w14:textId="77777777" w:rsidR="00FF5BA6" w:rsidRPr="004E5748" w:rsidRDefault="00FF5BA6" w:rsidP="00FF0B3F">
            <w:pPr>
              <w:pStyle w:val="Tiret0"/>
              <w:numPr>
                <w:ilvl w:val="0"/>
                <w:numId w:val="14"/>
              </w:numPr>
              <w:ind w:left="851" w:hanging="851"/>
              <w:rPr>
                <w:lang w:val="en-GB"/>
              </w:rPr>
            </w:pPr>
            <w:r w:rsidRPr="004E5748">
              <w:rPr>
                <w:lang w:val="en-GB"/>
              </w:rPr>
              <w:t>Standard deviation for NSLT health gross premium risk referred to in Title I Chapter V Section 12 of Delegated Regulation (EU) 2015/35</w:t>
            </w:r>
          </w:p>
          <w:p w14:paraId="1756E919" w14:textId="77777777" w:rsidR="00FF5BA6" w:rsidRPr="004E5748" w:rsidRDefault="00FF5BA6" w:rsidP="00FF0B3F">
            <w:pPr>
              <w:pStyle w:val="Tiret0"/>
              <w:numPr>
                <w:ilvl w:val="0"/>
                <w:numId w:val="14"/>
              </w:numPr>
              <w:ind w:left="851" w:hanging="851"/>
              <w:rPr>
                <w:lang w:val="en-GB"/>
              </w:rPr>
            </w:pPr>
            <w:r w:rsidRPr="004E5748">
              <w:rPr>
                <w:lang w:val="en-GB"/>
              </w:rPr>
              <w:t>Adjustment factor for non–proportional reinsurance</w:t>
            </w:r>
          </w:p>
          <w:p w14:paraId="7C39160E" w14:textId="77777777" w:rsidR="00FF5BA6" w:rsidRPr="004E5748" w:rsidRDefault="00FF5BA6" w:rsidP="00FF0B3F">
            <w:pPr>
              <w:pStyle w:val="Tiret0"/>
              <w:numPr>
                <w:ilvl w:val="0"/>
                <w:numId w:val="14"/>
              </w:numPr>
              <w:ind w:left="851" w:hanging="851"/>
              <w:rPr>
                <w:lang w:val="en-GB"/>
              </w:rPr>
            </w:pPr>
            <w:r w:rsidRPr="004E5748">
              <w:rPr>
                <w:lang w:val="en-GB"/>
              </w:rPr>
              <w:t>Standard deviation for NSLT health reserve risk referred to in Title I Chapter V Section 12 of Delegated Regulation (EU) 2015/35</w:t>
            </w:r>
          </w:p>
          <w:p w14:paraId="35101D35" w14:textId="77777777" w:rsidR="00FF5BA6" w:rsidRPr="004E5748" w:rsidRDefault="00FF5BA6" w:rsidP="00FF0B3F">
            <w:pPr>
              <w:pStyle w:val="Tiret0"/>
              <w:numPr>
                <w:ilvl w:val="0"/>
                <w:numId w:val="14"/>
              </w:numPr>
              <w:ind w:left="851" w:hanging="851"/>
              <w:rPr>
                <w:lang w:val="en-GB"/>
              </w:rPr>
            </w:pPr>
            <w:r w:rsidRPr="004E5748">
              <w:rPr>
                <w:lang w:val="en-GB"/>
              </w:rPr>
              <w:t>None</w:t>
            </w:r>
          </w:p>
          <w:p w14:paraId="463D597D" w14:textId="77777777" w:rsidR="00FF5BA6" w:rsidRPr="004E5748" w:rsidRDefault="00FF5BA6" w:rsidP="00FF0B3F">
            <w:pPr>
              <w:pStyle w:val="NormalLeft"/>
              <w:rPr>
                <w:lang w:val="en-GB"/>
              </w:rPr>
            </w:pPr>
            <w:r w:rsidRPr="004E5748">
              <w:rPr>
                <w:lang w:val="en-GB"/>
              </w:rPr>
              <w:t>If more than one specific parameter is used, report them separated by comas.</w:t>
            </w:r>
          </w:p>
        </w:tc>
      </w:tr>
      <w:tr w:rsidR="00F672D2" w:rsidRPr="004E5748" w14:paraId="47B4DC07" w14:textId="77777777" w:rsidTr="007351FB">
        <w:tc>
          <w:tcPr>
            <w:tcW w:w="1857" w:type="dxa"/>
            <w:tcBorders>
              <w:top w:val="single" w:sz="2" w:space="0" w:color="auto"/>
              <w:left w:val="single" w:sz="2" w:space="0" w:color="auto"/>
              <w:bottom w:val="single" w:sz="2" w:space="0" w:color="auto"/>
              <w:right w:val="single" w:sz="2" w:space="0" w:color="auto"/>
            </w:tcBorders>
          </w:tcPr>
          <w:p w14:paraId="7CC713D8" w14:textId="59E7BA35" w:rsidR="00FF5BA6" w:rsidRPr="004E5748" w:rsidRDefault="00FF5BA6" w:rsidP="00FF0B3F">
            <w:pPr>
              <w:pStyle w:val="NormalLeft"/>
              <w:rPr>
                <w:lang w:val="en-GB"/>
              </w:rPr>
            </w:pPr>
            <w:r w:rsidRPr="004E5748">
              <w:rPr>
                <w:lang w:val="en-GB"/>
              </w:rPr>
              <w:t>R0050/C0090 </w:t>
            </w:r>
            <w:r w:rsidR="00FF0B3F" w:rsidRPr="004E5748">
              <w:rPr>
                <w:lang w:val="en-GB"/>
              </w:rPr>
              <w:t xml:space="preserve"> </w:t>
            </w:r>
          </w:p>
        </w:tc>
        <w:tc>
          <w:tcPr>
            <w:tcW w:w="2136" w:type="dxa"/>
            <w:tcBorders>
              <w:top w:val="single" w:sz="2" w:space="0" w:color="auto"/>
              <w:left w:val="single" w:sz="2" w:space="0" w:color="auto"/>
              <w:bottom w:val="single" w:sz="2" w:space="0" w:color="auto"/>
              <w:right w:val="single" w:sz="2" w:space="0" w:color="auto"/>
            </w:tcBorders>
          </w:tcPr>
          <w:p w14:paraId="7C512EAA" w14:textId="77777777" w:rsidR="00FF5BA6" w:rsidRPr="004E5748" w:rsidRDefault="00FF5BA6" w:rsidP="00FF0B3F">
            <w:pPr>
              <w:pStyle w:val="NormalLeft"/>
              <w:rPr>
                <w:lang w:val="en-GB"/>
              </w:rPr>
            </w:pPr>
            <w:r w:rsidRPr="004E5748">
              <w:rPr>
                <w:lang w:val="en-GB"/>
              </w:rPr>
              <w:t xml:space="preserve">USP — </w:t>
            </w:r>
            <w:proofErr w:type="gramStart"/>
            <w:r w:rsidRPr="004E5748">
              <w:rPr>
                <w:lang w:val="en-GB"/>
              </w:rPr>
              <w:t>Non life</w:t>
            </w:r>
            <w:proofErr w:type="gramEnd"/>
            <w:r w:rsidRPr="004E5748">
              <w:rPr>
                <w:lang w:val="en-GB"/>
              </w:rPr>
              <w:t xml:space="preserve"> underwriting risk</w:t>
            </w:r>
          </w:p>
        </w:tc>
        <w:tc>
          <w:tcPr>
            <w:tcW w:w="5296" w:type="dxa"/>
            <w:tcBorders>
              <w:top w:val="single" w:sz="2" w:space="0" w:color="auto"/>
              <w:left w:val="single" w:sz="2" w:space="0" w:color="auto"/>
              <w:bottom w:val="single" w:sz="2" w:space="0" w:color="auto"/>
              <w:right w:val="single" w:sz="2" w:space="0" w:color="auto"/>
            </w:tcBorders>
          </w:tcPr>
          <w:p w14:paraId="517830DC" w14:textId="77777777" w:rsidR="00FF5BA6" w:rsidRPr="004E5748" w:rsidRDefault="00FF5BA6" w:rsidP="00FF0B3F">
            <w:pPr>
              <w:pStyle w:val="NormalLeft"/>
              <w:rPr>
                <w:lang w:val="en-GB"/>
              </w:rPr>
            </w:pPr>
            <w:r w:rsidRPr="004E5748">
              <w:rPr>
                <w:lang w:val="en-GB"/>
              </w:rPr>
              <w:t>Identifies which undertaking specific parameters have been used in each risk module. At least one of the options on the following closed list should be used:</w:t>
            </w:r>
          </w:p>
          <w:p w14:paraId="0AF74091" w14:textId="77777777" w:rsidR="00FF5BA6" w:rsidRPr="004E5748" w:rsidRDefault="00FF5BA6" w:rsidP="00FF0B3F">
            <w:pPr>
              <w:pStyle w:val="Tiret0"/>
              <w:numPr>
                <w:ilvl w:val="0"/>
                <w:numId w:val="14"/>
              </w:numPr>
              <w:ind w:left="851" w:hanging="851"/>
              <w:rPr>
                <w:lang w:val="en-GB"/>
              </w:rPr>
            </w:pPr>
            <w:r w:rsidRPr="004E5748">
              <w:rPr>
                <w:lang w:val="en-GB"/>
              </w:rPr>
              <w:lastRenderedPageBreak/>
              <w:t>Standard deviation for non–life premium risk</w:t>
            </w:r>
          </w:p>
          <w:p w14:paraId="4A74A995" w14:textId="77777777" w:rsidR="00FF5BA6" w:rsidRPr="004E5748" w:rsidRDefault="00FF5BA6" w:rsidP="00FF0B3F">
            <w:pPr>
              <w:pStyle w:val="Tiret0"/>
              <w:numPr>
                <w:ilvl w:val="0"/>
                <w:numId w:val="14"/>
              </w:numPr>
              <w:ind w:left="851" w:hanging="851"/>
              <w:rPr>
                <w:lang w:val="en-GB"/>
              </w:rPr>
            </w:pPr>
            <w:r w:rsidRPr="004E5748">
              <w:rPr>
                <w:lang w:val="en-GB"/>
              </w:rPr>
              <w:t>Standard deviation for non–life gross premium risk</w:t>
            </w:r>
          </w:p>
          <w:p w14:paraId="789A87BA" w14:textId="77777777" w:rsidR="00FF5BA6" w:rsidRPr="004E5748" w:rsidRDefault="00FF5BA6" w:rsidP="00FF0B3F">
            <w:pPr>
              <w:pStyle w:val="Tiret0"/>
              <w:numPr>
                <w:ilvl w:val="0"/>
                <w:numId w:val="14"/>
              </w:numPr>
              <w:ind w:left="851" w:hanging="851"/>
              <w:rPr>
                <w:lang w:val="en-GB"/>
              </w:rPr>
            </w:pPr>
            <w:r w:rsidRPr="004E5748">
              <w:rPr>
                <w:lang w:val="en-GB"/>
              </w:rPr>
              <w:t>Adjustment factor for non–proportional reinsurance</w:t>
            </w:r>
          </w:p>
          <w:p w14:paraId="5B55D92A" w14:textId="77777777" w:rsidR="00FF5BA6" w:rsidRPr="004E5748" w:rsidRDefault="00FF5BA6" w:rsidP="00FF0B3F">
            <w:pPr>
              <w:pStyle w:val="Tiret0"/>
              <w:numPr>
                <w:ilvl w:val="0"/>
                <w:numId w:val="14"/>
              </w:numPr>
              <w:ind w:left="851" w:hanging="851"/>
              <w:rPr>
                <w:lang w:val="en-GB"/>
              </w:rPr>
            </w:pPr>
            <w:r w:rsidRPr="004E5748">
              <w:rPr>
                <w:lang w:val="en-GB"/>
              </w:rPr>
              <w:t>Standard deviation for non–life reserve risk</w:t>
            </w:r>
          </w:p>
          <w:p w14:paraId="0778FDFF" w14:textId="77777777" w:rsidR="00FF5BA6" w:rsidRPr="004E5748" w:rsidRDefault="00FF5BA6" w:rsidP="00FF0B3F">
            <w:pPr>
              <w:pStyle w:val="Tiret0"/>
              <w:numPr>
                <w:ilvl w:val="0"/>
                <w:numId w:val="14"/>
              </w:numPr>
              <w:ind w:left="851" w:hanging="851"/>
              <w:rPr>
                <w:lang w:val="en-GB"/>
              </w:rPr>
            </w:pPr>
            <w:r w:rsidRPr="004E5748">
              <w:rPr>
                <w:lang w:val="en-GB"/>
              </w:rPr>
              <w:t>None</w:t>
            </w:r>
          </w:p>
        </w:tc>
      </w:tr>
      <w:tr w:rsidR="00F672D2" w:rsidRPr="00846C12" w14:paraId="0F3693C3" w14:textId="77777777" w:rsidTr="007351FB">
        <w:tc>
          <w:tcPr>
            <w:tcW w:w="1857" w:type="dxa"/>
            <w:tcBorders>
              <w:top w:val="single" w:sz="2" w:space="0" w:color="auto"/>
              <w:left w:val="single" w:sz="2" w:space="0" w:color="auto"/>
              <w:bottom w:val="single" w:sz="2" w:space="0" w:color="auto"/>
              <w:right w:val="single" w:sz="2" w:space="0" w:color="auto"/>
            </w:tcBorders>
          </w:tcPr>
          <w:p w14:paraId="0069E1D2" w14:textId="55E72D63" w:rsidR="00FF5BA6" w:rsidRPr="004E5748" w:rsidRDefault="00FF5BA6" w:rsidP="00FF0B3F">
            <w:pPr>
              <w:pStyle w:val="NormalLeft"/>
              <w:rPr>
                <w:lang w:val="en-GB"/>
              </w:rPr>
            </w:pPr>
            <w:r w:rsidRPr="004E5748">
              <w:rPr>
                <w:lang w:val="en-GB"/>
              </w:rPr>
              <w:lastRenderedPageBreak/>
              <w:t>R0010, R0030, R0040, R0050/C0120 </w:t>
            </w:r>
            <w:r w:rsidR="00FF0B3F" w:rsidRPr="004E5748">
              <w:rPr>
                <w:lang w:val="en-GB"/>
              </w:rPr>
              <w:t xml:space="preserve"> </w:t>
            </w:r>
          </w:p>
        </w:tc>
        <w:tc>
          <w:tcPr>
            <w:tcW w:w="2136" w:type="dxa"/>
            <w:tcBorders>
              <w:top w:val="single" w:sz="2" w:space="0" w:color="auto"/>
              <w:left w:val="single" w:sz="2" w:space="0" w:color="auto"/>
              <w:bottom w:val="single" w:sz="2" w:space="0" w:color="auto"/>
              <w:right w:val="single" w:sz="2" w:space="0" w:color="auto"/>
            </w:tcBorders>
          </w:tcPr>
          <w:p w14:paraId="7908F0A1" w14:textId="77777777" w:rsidR="00FF5BA6" w:rsidRPr="004E5748" w:rsidRDefault="00FF5BA6" w:rsidP="00FF0B3F">
            <w:pPr>
              <w:pStyle w:val="NormalLeft"/>
              <w:rPr>
                <w:lang w:val="en-GB"/>
              </w:rPr>
            </w:pPr>
            <w:r w:rsidRPr="004E5748">
              <w:rPr>
                <w:lang w:val="en-GB"/>
              </w:rPr>
              <w:t>Simplifications</w:t>
            </w:r>
          </w:p>
        </w:tc>
        <w:tc>
          <w:tcPr>
            <w:tcW w:w="5296" w:type="dxa"/>
            <w:tcBorders>
              <w:top w:val="single" w:sz="2" w:space="0" w:color="auto"/>
              <w:left w:val="single" w:sz="2" w:space="0" w:color="auto"/>
              <w:bottom w:val="single" w:sz="2" w:space="0" w:color="auto"/>
              <w:right w:val="single" w:sz="2" w:space="0" w:color="auto"/>
            </w:tcBorders>
          </w:tcPr>
          <w:p w14:paraId="67044B4C" w14:textId="77777777" w:rsidR="00FF5BA6" w:rsidRPr="004E5748" w:rsidRDefault="00FF5BA6" w:rsidP="00FF0B3F">
            <w:pPr>
              <w:pStyle w:val="NormalLeft"/>
              <w:rPr>
                <w:lang w:val="en-GB"/>
              </w:rPr>
            </w:pPr>
            <w:r w:rsidRPr="004E5748">
              <w:rPr>
                <w:lang w:val="en-GB"/>
              </w:rPr>
              <w:t xml:space="preserve">Identifies the risk </w:t>
            </w:r>
            <w:proofErr w:type="gramStart"/>
            <w:r w:rsidRPr="004E5748">
              <w:rPr>
                <w:lang w:val="en-GB"/>
              </w:rPr>
              <w:t>sub–modules</w:t>
            </w:r>
            <w:proofErr w:type="gramEnd"/>
            <w:r w:rsidRPr="004E5748">
              <w:rPr>
                <w:lang w:val="en-GB"/>
              </w:rPr>
              <w:t xml:space="preserve"> of each risk module for which a simplified calculation method has been used.</w:t>
            </w:r>
          </w:p>
          <w:p w14:paraId="2AC97FBF" w14:textId="77777777" w:rsidR="00FF5BA6" w:rsidRPr="004E5748" w:rsidRDefault="00FF5BA6" w:rsidP="00FF0B3F">
            <w:pPr>
              <w:pStyle w:val="NormalLeft"/>
              <w:rPr>
                <w:lang w:val="en-GB"/>
              </w:rPr>
            </w:pPr>
            <w:r w:rsidRPr="004E5748">
              <w:rPr>
                <w:lang w:val="en-GB"/>
              </w:rPr>
              <w:t xml:space="preserve">If simplified calculation methods for more than one risk </w:t>
            </w:r>
            <w:proofErr w:type="gramStart"/>
            <w:r w:rsidRPr="004E5748">
              <w:rPr>
                <w:lang w:val="en-GB"/>
              </w:rPr>
              <w:t>sub–module</w:t>
            </w:r>
            <w:proofErr w:type="gramEnd"/>
            <w:r w:rsidRPr="004E5748">
              <w:rPr>
                <w:lang w:val="en-GB"/>
              </w:rPr>
              <w:t xml:space="preserve"> have been used within one risk module, report them separated by comas.</w:t>
            </w:r>
          </w:p>
        </w:tc>
      </w:tr>
      <w:tr w:rsidR="00F672D2" w:rsidRPr="00846C12" w14:paraId="2C061F5B" w14:textId="77777777" w:rsidTr="007351FB">
        <w:tc>
          <w:tcPr>
            <w:tcW w:w="9289" w:type="dxa"/>
            <w:gridSpan w:val="3"/>
            <w:tcBorders>
              <w:top w:val="single" w:sz="2" w:space="0" w:color="auto"/>
              <w:left w:val="single" w:sz="2" w:space="0" w:color="auto"/>
              <w:bottom w:val="single" w:sz="2" w:space="0" w:color="auto"/>
              <w:right w:val="single" w:sz="2" w:space="0" w:color="auto"/>
            </w:tcBorders>
          </w:tcPr>
          <w:p w14:paraId="536A31D2" w14:textId="78FAD421" w:rsidR="00D35C12" w:rsidRPr="004E5748" w:rsidRDefault="00D35C12" w:rsidP="00715A7E">
            <w:pPr>
              <w:pStyle w:val="NormalCentered"/>
              <w:jc w:val="left"/>
              <w:rPr>
                <w:lang w:val="en-GB"/>
              </w:rPr>
            </w:pPr>
            <w:r w:rsidRPr="004E5748">
              <w:rPr>
                <w:i/>
                <w:iCs/>
                <w:lang w:val="en-GB"/>
              </w:rPr>
              <w:t>Calculation of Solvency Capital Requirement</w:t>
            </w:r>
          </w:p>
        </w:tc>
      </w:tr>
      <w:tr w:rsidR="00F672D2" w:rsidRPr="00846C12" w14:paraId="285C9CC0" w14:textId="77777777" w:rsidTr="007351FB">
        <w:tc>
          <w:tcPr>
            <w:tcW w:w="1857" w:type="dxa"/>
            <w:tcBorders>
              <w:top w:val="single" w:sz="2" w:space="0" w:color="auto"/>
              <w:left w:val="single" w:sz="2" w:space="0" w:color="auto"/>
              <w:bottom w:val="single" w:sz="2" w:space="0" w:color="auto"/>
              <w:right w:val="single" w:sz="2" w:space="0" w:color="auto"/>
            </w:tcBorders>
          </w:tcPr>
          <w:p w14:paraId="01EDA647" w14:textId="77777777" w:rsidR="00FF5BA6" w:rsidRPr="004E5748" w:rsidRDefault="00FF5BA6" w:rsidP="00FF0B3F">
            <w:pPr>
              <w:pStyle w:val="NormalLeft"/>
              <w:rPr>
                <w:lang w:val="en-GB"/>
              </w:rPr>
            </w:pPr>
            <w:r w:rsidRPr="004E5748">
              <w:rPr>
                <w:lang w:val="en-GB"/>
              </w:rPr>
              <w:t>R0130/C0100</w:t>
            </w:r>
          </w:p>
        </w:tc>
        <w:tc>
          <w:tcPr>
            <w:tcW w:w="2136" w:type="dxa"/>
            <w:tcBorders>
              <w:top w:val="single" w:sz="2" w:space="0" w:color="auto"/>
              <w:left w:val="single" w:sz="2" w:space="0" w:color="auto"/>
              <w:bottom w:val="single" w:sz="2" w:space="0" w:color="auto"/>
              <w:right w:val="single" w:sz="2" w:space="0" w:color="auto"/>
            </w:tcBorders>
          </w:tcPr>
          <w:p w14:paraId="15109875" w14:textId="77777777" w:rsidR="00FF5BA6" w:rsidRPr="004E5748" w:rsidRDefault="00FF5BA6" w:rsidP="00FF0B3F">
            <w:pPr>
              <w:pStyle w:val="NormalLeft"/>
              <w:rPr>
                <w:lang w:val="en-GB"/>
              </w:rPr>
            </w:pPr>
            <w:r w:rsidRPr="004E5748">
              <w:rPr>
                <w:lang w:val="en-GB"/>
              </w:rPr>
              <w:t>Operational risk</w:t>
            </w:r>
          </w:p>
        </w:tc>
        <w:tc>
          <w:tcPr>
            <w:tcW w:w="5296" w:type="dxa"/>
            <w:tcBorders>
              <w:top w:val="single" w:sz="2" w:space="0" w:color="auto"/>
              <w:left w:val="single" w:sz="2" w:space="0" w:color="auto"/>
              <w:bottom w:val="single" w:sz="2" w:space="0" w:color="auto"/>
              <w:right w:val="single" w:sz="2" w:space="0" w:color="auto"/>
            </w:tcBorders>
          </w:tcPr>
          <w:p w14:paraId="38B58FDB" w14:textId="77777777" w:rsidR="00FF5BA6" w:rsidRPr="004E5748" w:rsidRDefault="00FF5BA6" w:rsidP="00FF0B3F">
            <w:pPr>
              <w:pStyle w:val="NormalLeft"/>
              <w:rPr>
                <w:lang w:val="en-GB"/>
              </w:rPr>
            </w:pPr>
            <w:r w:rsidRPr="004E5748">
              <w:rPr>
                <w:lang w:val="en-GB"/>
              </w:rPr>
              <w:t>Amount of the capital requirements for operational risk module as calculated using the standard formula.</w:t>
            </w:r>
          </w:p>
        </w:tc>
      </w:tr>
      <w:tr w:rsidR="00F672D2" w:rsidRPr="004E5748" w14:paraId="559A27DA" w14:textId="77777777" w:rsidTr="007351FB">
        <w:tc>
          <w:tcPr>
            <w:tcW w:w="1857" w:type="dxa"/>
            <w:tcBorders>
              <w:top w:val="single" w:sz="2" w:space="0" w:color="auto"/>
              <w:left w:val="single" w:sz="2" w:space="0" w:color="auto"/>
              <w:bottom w:val="single" w:sz="2" w:space="0" w:color="auto"/>
              <w:right w:val="single" w:sz="2" w:space="0" w:color="auto"/>
            </w:tcBorders>
          </w:tcPr>
          <w:p w14:paraId="03F64393" w14:textId="77777777" w:rsidR="00FF5BA6" w:rsidRPr="004E5748" w:rsidRDefault="00FF5BA6" w:rsidP="00FF0B3F">
            <w:pPr>
              <w:pStyle w:val="NormalLeft"/>
              <w:rPr>
                <w:lang w:val="en-GB"/>
              </w:rPr>
            </w:pPr>
            <w:r w:rsidRPr="004E5748">
              <w:rPr>
                <w:lang w:val="en-GB"/>
              </w:rPr>
              <w:t>R0140/C0100</w:t>
            </w:r>
          </w:p>
        </w:tc>
        <w:tc>
          <w:tcPr>
            <w:tcW w:w="2136" w:type="dxa"/>
            <w:tcBorders>
              <w:top w:val="single" w:sz="2" w:space="0" w:color="auto"/>
              <w:left w:val="single" w:sz="2" w:space="0" w:color="auto"/>
              <w:bottom w:val="single" w:sz="2" w:space="0" w:color="auto"/>
              <w:right w:val="single" w:sz="2" w:space="0" w:color="auto"/>
            </w:tcBorders>
          </w:tcPr>
          <w:p w14:paraId="198B1F5E" w14:textId="77777777" w:rsidR="00FF5BA6" w:rsidRPr="004E5748" w:rsidRDefault="00FF5BA6" w:rsidP="00FF0B3F">
            <w:pPr>
              <w:pStyle w:val="NormalLeft"/>
              <w:rPr>
                <w:lang w:val="en-GB"/>
              </w:rPr>
            </w:pPr>
            <w:r w:rsidRPr="004E5748">
              <w:rPr>
                <w:lang w:val="en-GB"/>
              </w:rPr>
              <w:t>Loss–absorbing capacity of technical provisions</w:t>
            </w:r>
          </w:p>
        </w:tc>
        <w:tc>
          <w:tcPr>
            <w:tcW w:w="5296" w:type="dxa"/>
            <w:tcBorders>
              <w:top w:val="single" w:sz="2" w:space="0" w:color="auto"/>
              <w:left w:val="single" w:sz="2" w:space="0" w:color="auto"/>
              <w:bottom w:val="single" w:sz="2" w:space="0" w:color="auto"/>
              <w:right w:val="single" w:sz="2" w:space="0" w:color="auto"/>
            </w:tcBorders>
          </w:tcPr>
          <w:p w14:paraId="093F1F23" w14:textId="4183260E" w:rsidR="00FF5BA6" w:rsidRPr="004E5748" w:rsidRDefault="00FF5BA6" w:rsidP="007C3F4D">
            <w:pPr>
              <w:pStyle w:val="NormalLeft"/>
              <w:rPr>
                <w:lang w:val="en-GB"/>
              </w:rPr>
            </w:pPr>
            <w:r w:rsidRPr="004E5748">
              <w:rPr>
                <w:lang w:val="en-GB"/>
              </w:rPr>
              <w:t xml:space="preserve">Amount of the adjustment for loss–absorbing capacity of technical provisions calculated </w:t>
            </w:r>
            <w:r w:rsidR="007C3F4D">
              <w:rPr>
                <w:lang w:val="en-GB"/>
              </w:rPr>
              <w:t>in accordance with</w:t>
            </w:r>
            <w:r w:rsidRPr="004E5748">
              <w:rPr>
                <w:lang w:val="en-GB"/>
              </w:rPr>
              <w:t xml:space="preserve"> the standard formula. This amount should be disclosed as a negative value.</w:t>
            </w:r>
          </w:p>
        </w:tc>
      </w:tr>
      <w:tr w:rsidR="00F672D2" w:rsidRPr="00846C12" w14:paraId="1D62AA06" w14:textId="77777777" w:rsidTr="007351FB">
        <w:tc>
          <w:tcPr>
            <w:tcW w:w="1857" w:type="dxa"/>
            <w:tcBorders>
              <w:top w:val="single" w:sz="2" w:space="0" w:color="auto"/>
              <w:left w:val="single" w:sz="2" w:space="0" w:color="auto"/>
              <w:bottom w:val="single" w:sz="2" w:space="0" w:color="auto"/>
              <w:right w:val="single" w:sz="2" w:space="0" w:color="auto"/>
            </w:tcBorders>
          </w:tcPr>
          <w:p w14:paraId="15F7C17F" w14:textId="77777777" w:rsidR="00FF5BA6" w:rsidRPr="004E5748" w:rsidRDefault="00FF5BA6" w:rsidP="00FF0B3F">
            <w:pPr>
              <w:pStyle w:val="NormalLeft"/>
              <w:rPr>
                <w:lang w:val="en-GB"/>
              </w:rPr>
            </w:pPr>
            <w:r w:rsidRPr="004E5748">
              <w:rPr>
                <w:lang w:val="en-GB"/>
              </w:rPr>
              <w:t>R0150/C0100</w:t>
            </w:r>
          </w:p>
        </w:tc>
        <w:tc>
          <w:tcPr>
            <w:tcW w:w="2136" w:type="dxa"/>
            <w:tcBorders>
              <w:top w:val="single" w:sz="2" w:space="0" w:color="auto"/>
              <w:left w:val="single" w:sz="2" w:space="0" w:color="auto"/>
              <w:bottom w:val="single" w:sz="2" w:space="0" w:color="auto"/>
              <w:right w:val="single" w:sz="2" w:space="0" w:color="auto"/>
            </w:tcBorders>
          </w:tcPr>
          <w:p w14:paraId="5CC6DCCF" w14:textId="77777777" w:rsidR="00FF5BA6" w:rsidRPr="004E5748" w:rsidRDefault="00FF5BA6" w:rsidP="00FF0B3F">
            <w:pPr>
              <w:pStyle w:val="NormalLeft"/>
              <w:rPr>
                <w:lang w:val="en-GB"/>
              </w:rPr>
            </w:pPr>
            <w:r w:rsidRPr="004E5748">
              <w:rPr>
                <w:lang w:val="en-GB"/>
              </w:rPr>
              <w:t>Loss–absorbing capacity of deferred taxes</w:t>
            </w:r>
          </w:p>
        </w:tc>
        <w:tc>
          <w:tcPr>
            <w:tcW w:w="5296" w:type="dxa"/>
            <w:tcBorders>
              <w:top w:val="single" w:sz="2" w:space="0" w:color="auto"/>
              <w:left w:val="single" w:sz="2" w:space="0" w:color="auto"/>
              <w:bottom w:val="single" w:sz="2" w:space="0" w:color="auto"/>
              <w:right w:val="single" w:sz="2" w:space="0" w:color="auto"/>
            </w:tcBorders>
          </w:tcPr>
          <w:p w14:paraId="5411C977" w14:textId="5F57CC03" w:rsidR="00FF5BA6" w:rsidRPr="004E5748" w:rsidRDefault="00FF5BA6" w:rsidP="00FF0B3F">
            <w:pPr>
              <w:pStyle w:val="NormalLeft"/>
              <w:rPr>
                <w:lang w:val="en-GB"/>
              </w:rPr>
            </w:pPr>
            <w:r w:rsidRPr="004E5748">
              <w:rPr>
                <w:lang w:val="en-GB"/>
              </w:rPr>
              <w:t xml:space="preserve">Amount of the adjustment for loss–absorbing capacity of deferred taxes calculated </w:t>
            </w:r>
            <w:r w:rsidR="007C3F4D">
              <w:rPr>
                <w:lang w:val="en-GB"/>
              </w:rPr>
              <w:t>in accordance with</w:t>
            </w:r>
            <w:r w:rsidRPr="004E5748">
              <w:rPr>
                <w:lang w:val="en-GB"/>
              </w:rPr>
              <w:t xml:space="preserve"> the standard formula.</w:t>
            </w:r>
          </w:p>
          <w:p w14:paraId="496AB305" w14:textId="77777777" w:rsidR="00FF5BA6" w:rsidRPr="004E5748" w:rsidRDefault="00FF5BA6" w:rsidP="00FF0B3F">
            <w:pPr>
              <w:pStyle w:val="NormalLeft"/>
              <w:rPr>
                <w:lang w:val="en-GB"/>
              </w:rPr>
            </w:pPr>
            <w:r w:rsidRPr="004E5748">
              <w:rPr>
                <w:lang w:val="en-GB"/>
              </w:rPr>
              <w:t>This amount should be disclosed as a negative value.</w:t>
            </w:r>
          </w:p>
        </w:tc>
      </w:tr>
      <w:tr w:rsidR="00F672D2" w:rsidRPr="00846C12" w14:paraId="320BF8B9" w14:textId="77777777" w:rsidTr="007351FB">
        <w:tc>
          <w:tcPr>
            <w:tcW w:w="1857" w:type="dxa"/>
            <w:tcBorders>
              <w:top w:val="single" w:sz="2" w:space="0" w:color="auto"/>
              <w:left w:val="single" w:sz="2" w:space="0" w:color="auto"/>
              <w:bottom w:val="single" w:sz="2" w:space="0" w:color="auto"/>
              <w:right w:val="single" w:sz="2" w:space="0" w:color="auto"/>
            </w:tcBorders>
          </w:tcPr>
          <w:p w14:paraId="6D216E89" w14:textId="77777777" w:rsidR="00FF5BA6" w:rsidRPr="004E5748" w:rsidRDefault="00FF5BA6" w:rsidP="00FF0B3F">
            <w:pPr>
              <w:pStyle w:val="NormalLeft"/>
              <w:rPr>
                <w:lang w:val="en-GB"/>
              </w:rPr>
            </w:pPr>
            <w:r w:rsidRPr="004E5748">
              <w:rPr>
                <w:lang w:val="en-GB"/>
              </w:rPr>
              <w:t>R0160/C0100</w:t>
            </w:r>
          </w:p>
        </w:tc>
        <w:tc>
          <w:tcPr>
            <w:tcW w:w="2136" w:type="dxa"/>
            <w:tcBorders>
              <w:top w:val="single" w:sz="2" w:space="0" w:color="auto"/>
              <w:left w:val="single" w:sz="2" w:space="0" w:color="auto"/>
              <w:bottom w:val="single" w:sz="2" w:space="0" w:color="auto"/>
              <w:right w:val="single" w:sz="2" w:space="0" w:color="auto"/>
            </w:tcBorders>
          </w:tcPr>
          <w:p w14:paraId="369A6D1D" w14:textId="77777777" w:rsidR="00FF5BA6" w:rsidRPr="004E5748" w:rsidRDefault="00FF5BA6" w:rsidP="00FF0B3F">
            <w:pPr>
              <w:pStyle w:val="NormalLeft"/>
              <w:rPr>
                <w:lang w:val="en-GB"/>
              </w:rPr>
            </w:pPr>
            <w:r w:rsidRPr="004E5748">
              <w:rPr>
                <w:lang w:val="en-GB"/>
              </w:rPr>
              <w:t>Capital requirement for business operated in accordance with Art. 4 of Directive 2003/41/EC</w:t>
            </w:r>
          </w:p>
        </w:tc>
        <w:tc>
          <w:tcPr>
            <w:tcW w:w="5296" w:type="dxa"/>
            <w:tcBorders>
              <w:top w:val="single" w:sz="2" w:space="0" w:color="auto"/>
              <w:left w:val="single" w:sz="2" w:space="0" w:color="auto"/>
              <w:bottom w:val="single" w:sz="2" w:space="0" w:color="auto"/>
              <w:right w:val="single" w:sz="2" w:space="0" w:color="auto"/>
            </w:tcBorders>
          </w:tcPr>
          <w:p w14:paraId="5D58C860" w14:textId="66B4ADCC" w:rsidR="00FF5BA6" w:rsidRPr="004E5748" w:rsidRDefault="00FF5BA6" w:rsidP="00FF0B3F">
            <w:pPr>
              <w:pStyle w:val="NormalLeft"/>
              <w:rPr>
                <w:lang w:val="en-GB"/>
              </w:rPr>
            </w:pPr>
            <w:r w:rsidRPr="004E5748">
              <w:rPr>
                <w:lang w:val="en-GB"/>
              </w:rPr>
              <w:t xml:space="preserve">Amount of the capital requirement, calculated </w:t>
            </w:r>
            <w:r w:rsidR="007C3F4D">
              <w:rPr>
                <w:lang w:val="en-GB"/>
              </w:rPr>
              <w:t>in accordance with</w:t>
            </w:r>
            <w:r w:rsidRPr="004E5748">
              <w:rPr>
                <w:lang w:val="en-GB"/>
              </w:rPr>
              <w:t xml:space="preserve"> the rules stated in </w:t>
            </w:r>
            <w:r w:rsidR="00CE771F">
              <w:rPr>
                <w:lang w:val="en-GB"/>
              </w:rPr>
              <w:t>Article</w:t>
            </w:r>
            <w:r w:rsidRPr="004E5748">
              <w:rPr>
                <w:lang w:val="en-GB"/>
              </w:rPr>
              <w:t xml:space="preserve"> 17 of Directive 2003/41/EC, for ring–fenced funds relating to pension business operated under </w:t>
            </w:r>
            <w:r w:rsidR="00CE771F">
              <w:rPr>
                <w:lang w:val="en-GB"/>
              </w:rPr>
              <w:t>Article</w:t>
            </w:r>
            <w:r w:rsidRPr="004E5748">
              <w:rPr>
                <w:lang w:val="en-GB"/>
              </w:rPr>
              <w:t xml:space="preserve"> 4 of Directive 2003/41/EC to which transitional measures are applied. This item is to be disclosed only during the transitional period.</w:t>
            </w:r>
          </w:p>
        </w:tc>
      </w:tr>
      <w:tr w:rsidR="00F672D2" w:rsidRPr="00846C12" w14:paraId="4930489F" w14:textId="77777777" w:rsidTr="007351FB">
        <w:tc>
          <w:tcPr>
            <w:tcW w:w="1857" w:type="dxa"/>
            <w:tcBorders>
              <w:top w:val="single" w:sz="2" w:space="0" w:color="auto"/>
              <w:left w:val="single" w:sz="2" w:space="0" w:color="auto"/>
              <w:bottom w:val="single" w:sz="2" w:space="0" w:color="auto"/>
              <w:right w:val="single" w:sz="2" w:space="0" w:color="auto"/>
            </w:tcBorders>
          </w:tcPr>
          <w:p w14:paraId="10518FA0" w14:textId="77777777" w:rsidR="00FF5BA6" w:rsidRPr="004E5748" w:rsidRDefault="00FF5BA6" w:rsidP="00FF0B3F">
            <w:pPr>
              <w:pStyle w:val="NormalLeft"/>
              <w:rPr>
                <w:lang w:val="en-GB"/>
              </w:rPr>
            </w:pPr>
            <w:r w:rsidRPr="004E5748">
              <w:rPr>
                <w:lang w:val="en-GB"/>
              </w:rPr>
              <w:t>R0200/C0100</w:t>
            </w:r>
          </w:p>
        </w:tc>
        <w:tc>
          <w:tcPr>
            <w:tcW w:w="2136" w:type="dxa"/>
            <w:tcBorders>
              <w:top w:val="single" w:sz="2" w:space="0" w:color="auto"/>
              <w:left w:val="single" w:sz="2" w:space="0" w:color="auto"/>
              <w:bottom w:val="single" w:sz="2" w:space="0" w:color="auto"/>
              <w:right w:val="single" w:sz="2" w:space="0" w:color="auto"/>
            </w:tcBorders>
          </w:tcPr>
          <w:p w14:paraId="23FFAC5E" w14:textId="77777777" w:rsidR="00FF5BA6" w:rsidRPr="004E5748" w:rsidRDefault="00FF5BA6" w:rsidP="00FF0B3F">
            <w:pPr>
              <w:pStyle w:val="NormalLeft"/>
              <w:rPr>
                <w:lang w:val="en-GB"/>
              </w:rPr>
            </w:pPr>
            <w:r w:rsidRPr="004E5748">
              <w:rPr>
                <w:lang w:val="en-GB"/>
              </w:rPr>
              <w:t>Solvency capital requirement excluding capital add–on</w:t>
            </w:r>
          </w:p>
        </w:tc>
        <w:tc>
          <w:tcPr>
            <w:tcW w:w="5296" w:type="dxa"/>
            <w:tcBorders>
              <w:top w:val="single" w:sz="2" w:space="0" w:color="auto"/>
              <w:left w:val="single" w:sz="2" w:space="0" w:color="auto"/>
              <w:bottom w:val="single" w:sz="2" w:space="0" w:color="auto"/>
              <w:right w:val="single" w:sz="2" w:space="0" w:color="auto"/>
            </w:tcBorders>
          </w:tcPr>
          <w:p w14:paraId="22845151" w14:textId="77777777" w:rsidR="00FF5BA6" w:rsidRPr="004E5748" w:rsidRDefault="00FF5BA6" w:rsidP="00FF0B3F">
            <w:pPr>
              <w:pStyle w:val="NormalLeft"/>
              <w:rPr>
                <w:lang w:val="en-GB"/>
              </w:rPr>
            </w:pPr>
            <w:r w:rsidRPr="004E5748">
              <w:rPr>
                <w:lang w:val="en-GB"/>
              </w:rPr>
              <w:t>Amount of the total diversified SCR before any capital add–on.</w:t>
            </w:r>
          </w:p>
        </w:tc>
      </w:tr>
      <w:tr w:rsidR="00F672D2" w:rsidRPr="00846C12" w14:paraId="3014ECF8" w14:textId="77777777" w:rsidTr="007351FB">
        <w:trPr>
          <w:trHeight w:val="3460"/>
        </w:trPr>
        <w:tc>
          <w:tcPr>
            <w:tcW w:w="1857" w:type="dxa"/>
            <w:tcBorders>
              <w:top w:val="single" w:sz="2" w:space="0" w:color="auto"/>
              <w:left w:val="single" w:sz="2" w:space="0" w:color="auto"/>
              <w:bottom w:val="single" w:sz="4" w:space="0" w:color="auto"/>
              <w:right w:val="single" w:sz="2" w:space="0" w:color="auto"/>
            </w:tcBorders>
          </w:tcPr>
          <w:p w14:paraId="5C5EDE71" w14:textId="77777777" w:rsidR="00FF5BA6" w:rsidRPr="004E5748" w:rsidRDefault="00FF5BA6" w:rsidP="00FF0B3F">
            <w:pPr>
              <w:pStyle w:val="NormalLeft"/>
              <w:rPr>
                <w:lang w:val="en-GB"/>
              </w:rPr>
            </w:pPr>
            <w:r w:rsidRPr="004E5748">
              <w:rPr>
                <w:lang w:val="en-GB"/>
              </w:rPr>
              <w:lastRenderedPageBreak/>
              <w:t>R0210/C0100</w:t>
            </w:r>
          </w:p>
        </w:tc>
        <w:tc>
          <w:tcPr>
            <w:tcW w:w="2136" w:type="dxa"/>
            <w:tcBorders>
              <w:top w:val="single" w:sz="2" w:space="0" w:color="auto"/>
              <w:left w:val="single" w:sz="2" w:space="0" w:color="auto"/>
              <w:bottom w:val="single" w:sz="4" w:space="0" w:color="auto"/>
              <w:right w:val="single" w:sz="2" w:space="0" w:color="auto"/>
            </w:tcBorders>
          </w:tcPr>
          <w:p w14:paraId="3E88775B" w14:textId="77777777" w:rsidR="00FF5BA6" w:rsidRPr="004E5748" w:rsidRDefault="00FF5BA6" w:rsidP="00FF0B3F">
            <w:pPr>
              <w:pStyle w:val="NormalLeft"/>
              <w:rPr>
                <w:lang w:val="en-GB"/>
              </w:rPr>
            </w:pPr>
            <w:r w:rsidRPr="004E5748">
              <w:rPr>
                <w:lang w:val="en-GB"/>
              </w:rPr>
              <w:t xml:space="preserve">Capital </w:t>
            </w:r>
            <w:proofErr w:type="gramStart"/>
            <w:r w:rsidRPr="004E5748">
              <w:rPr>
                <w:lang w:val="en-GB"/>
              </w:rPr>
              <w:t>add</w:t>
            </w:r>
            <w:proofErr w:type="gramEnd"/>
            <w:r w:rsidRPr="004E5748">
              <w:rPr>
                <w:lang w:val="en-GB"/>
              </w:rPr>
              <w:t>–on already set</w:t>
            </w:r>
          </w:p>
        </w:tc>
        <w:tc>
          <w:tcPr>
            <w:tcW w:w="5296" w:type="dxa"/>
            <w:tcBorders>
              <w:top w:val="single" w:sz="2" w:space="0" w:color="auto"/>
              <w:left w:val="single" w:sz="2" w:space="0" w:color="auto"/>
              <w:bottom w:val="single" w:sz="4" w:space="0" w:color="auto"/>
              <w:right w:val="single" w:sz="2" w:space="0" w:color="auto"/>
            </w:tcBorders>
          </w:tcPr>
          <w:p w14:paraId="1457C3E4" w14:textId="045EA09C" w:rsidR="00FF5BA6" w:rsidRPr="004E5748" w:rsidRDefault="00FF5BA6" w:rsidP="00FF0B3F">
            <w:pPr>
              <w:pStyle w:val="NormalLeft"/>
              <w:rPr>
                <w:lang w:val="en-GB"/>
              </w:rPr>
            </w:pPr>
            <w:r w:rsidRPr="004E5748">
              <w:rPr>
                <w:lang w:val="en-GB"/>
              </w:rPr>
              <w:t xml:space="preserve">Amount of capital add–on set </w:t>
            </w:r>
            <w:r w:rsidR="00BD1A0D">
              <w:rPr>
                <w:lang w:val="en-GB"/>
              </w:rPr>
              <w:t>by the NSA</w:t>
            </w:r>
            <w:r w:rsidR="00D35C12" w:rsidRPr="004E5748">
              <w:rPr>
                <w:lang w:val="en-GB"/>
              </w:rPr>
              <w:t xml:space="preserve"> </w:t>
            </w:r>
            <w:r w:rsidRPr="004E5748">
              <w:rPr>
                <w:lang w:val="en-GB"/>
              </w:rPr>
              <w:t xml:space="preserve">at the reporting reference date. It </w:t>
            </w:r>
            <w:r w:rsidR="00D35C12" w:rsidRPr="004E5748">
              <w:rPr>
                <w:lang w:val="en-GB"/>
              </w:rPr>
              <w:t xml:space="preserve">does </w:t>
            </w:r>
            <w:r w:rsidRPr="004E5748">
              <w:rPr>
                <w:lang w:val="en-GB"/>
              </w:rPr>
              <w:t>not include capital add–</w:t>
            </w:r>
            <w:proofErr w:type="spellStart"/>
            <w:r w:rsidRPr="004E5748">
              <w:rPr>
                <w:lang w:val="en-GB"/>
              </w:rPr>
              <w:t>ons</w:t>
            </w:r>
            <w:proofErr w:type="spellEnd"/>
            <w:r w:rsidRPr="004E5748">
              <w:rPr>
                <w:lang w:val="en-GB"/>
              </w:rPr>
              <w:t xml:space="preserve"> set between that date and the submission of the data to the supervisory authority, nor any set after the submission of the data.</w:t>
            </w:r>
          </w:p>
          <w:p w14:paraId="0602AF8A" w14:textId="3C7C4A92" w:rsidR="00FF5BA6" w:rsidRPr="004E5748" w:rsidRDefault="00FF5BA6" w:rsidP="007C3F4D">
            <w:pPr>
              <w:pStyle w:val="NormalLeft"/>
              <w:rPr>
                <w:lang w:val="en-GB"/>
              </w:rPr>
            </w:pPr>
            <w:r w:rsidRPr="004E5748">
              <w:rPr>
                <w:lang w:val="en-GB"/>
              </w:rPr>
              <w:t xml:space="preserve">During the transitional phase, this item shall only be disclosed if the Member State decided it to be compulsory </w:t>
            </w:r>
            <w:r w:rsidR="007C3F4D">
              <w:rPr>
                <w:lang w:val="en-GB"/>
              </w:rPr>
              <w:t>in accordance with</w:t>
            </w:r>
            <w:r w:rsidRPr="004E5748">
              <w:rPr>
                <w:lang w:val="en-GB"/>
              </w:rPr>
              <w:t xml:space="preserve"> Article 51(2) of Directive 2009/138/EC. Otherwise, the amount of the capital add–on should be split among the </w:t>
            </w:r>
            <w:proofErr w:type="spellStart"/>
            <w:r w:rsidRPr="004E5748">
              <w:rPr>
                <w:lang w:val="en-GB"/>
              </w:rPr>
              <w:t>nSCR</w:t>
            </w:r>
            <w:proofErr w:type="spellEnd"/>
            <w:r w:rsidRPr="004E5748">
              <w:rPr>
                <w:lang w:val="en-GB"/>
              </w:rPr>
              <w:t xml:space="preserve"> of the risk modules. The precise procedure should be previously agreed with the NSA.</w:t>
            </w:r>
          </w:p>
        </w:tc>
      </w:tr>
      <w:tr w:rsidR="00F672D2" w:rsidRPr="00846C12" w14:paraId="4EC5CAC5" w14:textId="77777777" w:rsidTr="007351FB">
        <w:trPr>
          <w:trHeight w:val="216"/>
        </w:trPr>
        <w:tc>
          <w:tcPr>
            <w:tcW w:w="1857" w:type="dxa"/>
            <w:tcBorders>
              <w:top w:val="single" w:sz="4" w:space="0" w:color="auto"/>
              <w:left w:val="single" w:sz="2" w:space="0" w:color="auto"/>
              <w:bottom w:val="single" w:sz="4" w:space="0" w:color="auto"/>
              <w:right w:val="single" w:sz="2" w:space="0" w:color="auto"/>
            </w:tcBorders>
          </w:tcPr>
          <w:p w14:paraId="642EA939" w14:textId="18976BD7" w:rsidR="001A34E9" w:rsidRPr="004E5748" w:rsidRDefault="001A34E9" w:rsidP="001A34E9">
            <w:pPr>
              <w:pStyle w:val="NormalLeft"/>
              <w:rPr>
                <w:lang w:val="en-GB"/>
              </w:rPr>
            </w:pPr>
            <w:r w:rsidRPr="004E5748">
              <w:rPr>
                <w:lang w:val="en-GB"/>
              </w:rPr>
              <w:t>R0211/C0100</w:t>
            </w:r>
          </w:p>
        </w:tc>
        <w:tc>
          <w:tcPr>
            <w:tcW w:w="2136" w:type="dxa"/>
            <w:tcBorders>
              <w:top w:val="single" w:sz="4" w:space="0" w:color="auto"/>
              <w:left w:val="single" w:sz="2" w:space="0" w:color="auto"/>
              <w:bottom w:val="single" w:sz="4" w:space="0" w:color="auto"/>
              <w:right w:val="single" w:sz="2" w:space="0" w:color="auto"/>
            </w:tcBorders>
          </w:tcPr>
          <w:p w14:paraId="6D1EE305" w14:textId="6C6C4A77" w:rsidR="001A34E9" w:rsidRPr="004E5748" w:rsidRDefault="00D35C12" w:rsidP="00D35C12">
            <w:pPr>
              <w:pStyle w:val="NormalLeft"/>
              <w:rPr>
                <w:lang w:val="en-GB"/>
              </w:rPr>
            </w:pPr>
            <w:r w:rsidRPr="004E5748">
              <w:rPr>
                <w:lang w:val="en-GB"/>
              </w:rPr>
              <w:t>of which, capital add–</w:t>
            </w:r>
            <w:proofErr w:type="spellStart"/>
            <w:r w:rsidRPr="004E5748">
              <w:rPr>
                <w:lang w:val="en-GB"/>
              </w:rPr>
              <w:t>ons</w:t>
            </w:r>
            <w:proofErr w:type="spellEnd"/>
            <w:r w:rsidRPr="004E5748">
              <w:rPr>
                <w:lang w:val="en-GB"/>
              </w:rPr>
              <w:t xml:space="preserve"> already set – Article 37(1) Type a </w:t>
            </w:r>
          </w:p>
        </w:tc>
        <w:tc>
          <w:tcPr>
            <w:tcW w:w="5296" w:type="dxa"/>
            <w:tcBorders>
              <w:top w:val="single" w:sz="4" w:space="0" w:color="auto"/>
              <w:left w:val="single" w:sz="2" w:space="0" w:color="auto"/>
              <w:bottom w:val="single" w:sz="4" w:space="0" w:color="auto"/>
              <w:right w:val="single" w:sz="2" w:space="0" w:color="auto"/>
            </w:tcBorders>
          </w:tcPr>
          <w:p w14:paraId="54F8258F" w14:textId="05B6835C" w:rsidR="001A34E9" w:rsidRPr="004E5748" w:rsidRDefault="00D35C12" w:rsidP="001A34E9">
            <w:pPr>
              <w:pStyle w:val="NormalLeft"/>
              <w:rPr>
                <w:lang w:val="en-GB"/>
              </w:rPr>
            </w:pPr>
            <w:r w:rsidRPr="004E5748">
              <w:rPr>
                <w:lang w:val="en-GB"/>
              </w:rPr>
              <w:t xml:space="preserve">Amount of capital add–on set by the NSA </w:t>
            </w:r>
            <w:ins w:id="572" w:author="Author">
              <w:r w:rsidR="00E67B79" w:rsidRPr="001669F9">
                <w:rPr>
                  <w:lang w:val="en-GB"/>
                </w:rPr>
                <w:t>in accordance with Article 37 (1) paragraph (a)</w:t>
              </w:r>
              <w:r w:rsidR="00E67B79">
                <w:rPr>
                  <w:lang w:val="en-GB"/>
                </w:rPr>
                <w:t xml:space="preserve"> </w:t>
              </w:r>
            </w:ins>
            <w:r w:rsidRPr="004E5748">
              <w:rPr>
                <w:lang w:val="en-GB"/>
              </w:rPr>
              <w:t xml:space="preserve">by the reporting reference date. It does </w:t>
            </w:r>
            <w:r w:rsidR="00C97F29">
              <w:rPr>
                <w:lang w:val="en-GB"/>
              </w:rPr>
              <w:t xml:space="preserve">not </w:t>
            </w:r>
            <w:r w:rsidRPr="004E5748">
              <w:rPr>
                <w:lang w:val="en-GB"/>
              </w:rPr>
              <w:t>include capital add–</w:t>
            </w:r>
            <w:proofErr w:type="spellStart"/>
            <w:r w:rsidRPr="004E5748">
              <w:rPr>
                <w:lang w:val="en-GB"/>
              </w:rPr>
              <w:t>ons</w:t>
            </w:r>
            <w:proofErr w:type="spellEnd"/>
            <w:r w:rsidRPr="004E5748">
              <w:rPr>
                <w:lang w:val="en-GB"/>
              </w:rPr>
              <w:t xml:space="preserve"> set between that date and the submission of the data to the supervisory authority, nor any set after the submission of the data.</w:t>
            </w:r>
          </w:p>
        </w:tc>
      </w:tr>
      <w:tr w:rsidR="00F672D2" w:rsidRPr="00846C12" w14:paraId="7E314550" w14:textId="77777777" w:rsidTr="007351FB">
        <w:trPr>
          <w:trHeight w:val="290"/>
        </w:trPr>
        <w:tc>
          <w:tcPr>
            <w:tcW w:w="1857" w:type="dxa"/>
            <w:tcBorders>
              <w:top w:val="single" w:sz="4" w:space="0" w:color="auto"/>
              <w:left w:val="single" w:sz="2" w:space="0" w:color="auto"/>
              <w:bottom w:val="single" w:sz="4" w:space="0" w:color="auto"/>
              <w:right w:val="single" w:sz="2" w:space="0" w:color="auto"/>
            </w:tcBorders>
          </w:tcPr>
          <w:p w14:paraId="5F8CB052" w14:textId="41AEBEAF" w:rsidR="001A34E9" w:rsidRPr="004E5748" w:rsidRDefault="001A34E9" w:rsidP="001A34E9">
            <w:pPr>
              <w:pStyle w:val="NormalLeft"/>
              <w:rPr>
                <w:lang w:val="en-GB"/>
              </w:rPr>
            </w:pPr>
            <w:r w:rsidRPr="004E5748">
              <w:rPr>
                <w:lang w:val="en-GB"/>
              </w:rPr>
              <w:t>R0212/C0100</w:t>
            </w:r>
          </w:p>
        </w:tc>
        <w:tc>
          <w:tcPr>
            <w:tcW w:w="2136" w:type="dxa"/>
            <w:tcBorders>
              <w:top w:val="single" w:sz="4" w:space="0" w:color="auto"/>
              <w:left w:val="single" w:sz="2" w:space="0" w:color="auto"/>
              <w:bottom w:val="single" w:sz="4" w:space="0" w:color="auto"/>
              <w:right w:val="single" w:sz="2" w:space="0" w:color="auto"/>
            </w:tcBorders>
          </w:tcPr>
          <w:p w14:paraId="335514FA" w14:textId="1171ABC0" w:rsidR="001A34E9" w:rsidRPr="004E5748" w:rsidRDefault="00D35C12" w:rsidP="001A34E9">
            <w:pPr>
              <w:pStyle w:val="NormalLeft"/>
              <w:rPr>
                <w:lang w:val="en-GB"/>
              </w:rPr>
            </w:pPr>
            <w:r w:rsidRPr="004E5748">
              <w:rPr>
                <w:lang w:val="en-GB"/>
              </w:rPr>
              <w:t>of which, capital add–</w:t>
            </w:r>
            <w:proofErr w:type="spellStart"/>
            <w:r w:rsidRPr="004E5748">
              <w:rPr>
                <w:lang w:val="en-GB"/>
              </w:rPr>
              <w:t>ons</w:t>
            </w:r>
            <w:proofErr w:type="spellEnd"/>
            <w:r w:rsidRPr="004E5748">
              <w:rPr>
                <w:lang w:val="en-GB"/>
              </w:rPr>
              <w:t xml:space="preserve"> already set - Article 37(1) Type b</w:t>
            </w:r>
          </w:p>
        </w:tc>
        <w:tc>
          <w:tcPr>
            <w:tcW w:w="5296" w:type="dxa"/>
            <w:tcBorders>
              <w:top w:val="single" w:sz="4" w:space="0" w:color="auto"/>
              <w:left w:val="single" w:sz="2" w:space="0" w:color="auto"/>
              <w:bottom w:val="single" w:sz="4" w:space="0" w:color="auto"/>
              <w:right w:val="single" w:sz="2" w:space="0" w:color="auto"/>
            </w:tcBorders>
          </w:tcPr>
          <w:p w14:paraId="621296D5" w14:textId="2FE18B3C" w:rsidR="001A34E9" w:rsidRPr="004E5748" w:rsidRDefault="00D35C12" w:rsidP="001A34E9">
            <w:pPr>
              <w:pStyle w:val="NormalLeft"/>
              <w:rPr>
                <w:lang w:val="en-GB"/>
              </w:rPr>
            </w:pPr>
            <w:r w:rsidRPr="004E5748">
              <w:rPr>
                <w:lang w:val="en-GB"/>
              </w:rPr>
              <w:t>Amount of capital add–on set by the NSA</w:t>
            </w:r>
            <w:ins w:id="573" w:author="Author">
              <w:r w:rsidR="00E67B79">
                <w:rPr>
                  <w:lang w:val="en-GB"/>
                </w:rPr>
                <w:t xml:space="preserve"> </w:t>
              </w:r>
              <w:r w:rsidR="00E67B79" w:rsidRPr="001669F9">
                <w:rPr>
                  <w:lang w:val="en-GB"/>
                </w:rPr>
                <w:t>in accordance with Article 37 (1) paragraph (</w:t>
              </w:r>
              <w:r w:rsidR="00E67B79">
                <w:rPr>
                  <w:lang w:val="en-GB"/>
                </w:rPr>
                <w:t>b</w:t>
              </w:r>
              <w:r w:rsidR="00E67B79" w:rsidRPr="001669F9">
                <w:rPr>
                  <w:lang w:val="en-GB"/>
                </w:rPr>
                <w:t>)</w:t>
              </w:r>
            </w:ins>
            <w:r w:rsidRPr="004E5748">
              <w:rPr>
                <w:lang w:val="en-GB"/>
              </w:rPr>
              <w:t xml:space="preserve"> by the reporting reference date. It does not include capital add–</w:t>
            </w:r>
            <w:proofErr w:type="spellStart"/>
            <w:r w:rsidRPr="004E5748">
              <w:rPr>
                <w:lang w:val="en-GB"/>
              </w:rPr>
              <w:t>ons</w:t>
            </w:r>
            <w:proofErr w:type="spellEnd"/>
            <w:r w:rsidRPr="004E5748">
              <w:rPr>
                <w:lang w:val="en-GB"/>
              </w:rPr>
              <w:t xml:space="preserve"> set between that date and the submission of the data to the supervisory authority, nor any set after the submission of the data.</w:t>
            </w:r>
          </w:p>
        </w:tc>
      </w:tr>
      <w:tr w:rsidR="00F672D2" w:rsidRPr="00846C12" w14:paraId="4A0CC3B2" w14:textId="77777777" w:rsidTr="007351FB">
        <w:trPr>
          <w:trHeight w:val="246"/>
        </w:trPr>
        <w:tc>
          <w:tcPr>
            <w:tcW w:w="1857" w:type="dxa"/>
            <w:tcBorders>
              <w:top w:val="single" w:sz="4" w:space="0" w:color="auto"/>
              <w:left w:val="single" w:sz="2" w:space="0" w:color="auto"/>
              <w:bottom w:val="single" w:sz="4" w:space="0" w:color="auto"/>
              <w:right w:val="single" w:sz="2" w:space="0" w:color="auto"/>
            </w:tcBorders>
          </w:tcPr>
          <w:p w14:paraId="60B1C623" w14:textId="5420EDA6" w:rsidR="001A34E9" w:rsidRPr="004E5748" w:rsidRDefault="001A34E9" w:rsidP="001A34E9">
            <w:pPr>
              <w:pStyle w:val="NormalLeft"/>
              <w:rPr>
                <w:lang w:val="en-GB"/>
              </w:rPr>
            </w:pPr>
            <w:r w:rsidRPr="004E5748">
              <w:rPr>
                <w:lang w:val="en-GB"/>
              </w:rPr>
              <w:t>R0213/C0100</w:t>
            </w:r>
          </w:p>
        </w:tc>
        <w:tc>
          <w:tcPr>
            <w:tcW w:w="2136" w:type="dxa"/>
            <w:tcBorders>
              <w:top w:val="single" w:sz="4" w:space="0" w:color="auto"/>
              <w:left w:val="single" w:sz="2" w:space="0" w:color="auto"/>
              <w:bottom w:val="single" w:sz="4" w:space="0" w:color="auto"/>
              <w:right w:val="single" w:sz="2" w:space="0" w:color="auto"/>
            </w:tcBorders>
          </w:tcPr>
          <w:p w14:paraId="1F0B0B20" w14:textId="50D691A2" w:rsidR="001A34E9" w:rsidRPr="004E5748" w:rsidRDefault="00D35C12" w:rsidP="001A34E9">
            <w:pPr>
              <w:pStyle w:val="NormalLeft"/>
              <w:rPr>
                <w:lang w:val="en-GB"/>
              </w:rPr>
            </w:pPr>
            <w:r w:rsidRPr="004E5748">
              <w:rPr>
                <w:lang w:val="en-GB"/>
              </w:rPr>
              <w:t>of which, capital add–</w:t>
            </w:r>
            <w:proofErr w:type="spellStart"/>
            <w:r w:rsidRPr="004E5748">
              <w:rPr>
                <w:lang w:val="en-GB"/>
              </w:rPr>
              <w:t>ons</w:t>
            </w:r>
            <w:proofErr w:type="spellEnd"/>
            <w:r w:rsidRPr="004E5748">
              <w:rPr>
                <w:lang w:val="en-GB"/>
              </w:rPr>
              <w:t xml:space="preserve"> already set - Article 37(1) Type c</w:t>
            </w:r>
          </w:p>
        </w:tc>
        <w:tc>
          <w:tcPr>
            <w:tcW w:w="5296" w:type="dxa"/>
            <w:tcBorders>
              <w:top w:val="single" w:sz="4" w:space="0" w:color="auto"/>
              <w:left w:val="single" w:sz="2" w:space="0" w:color="auto"/>
              <w:bottom w:val="single" w:sz="4" w:space="0" w:color="auto"/>
              <w:right w:val="single" w:sz="2" w:space="0" w:color="auto"/>
            </w:tcBorders>
          </w:tcPr>
          <w:p w14:paraId="05B69F5F" w14:textId="4C6F7D1E" w:rsidR="001A34E9" w:rsidRPr="004E5748" w:rsidRDefault="00D35C12" w:rsidP="001A34E9">
            <w:pPr>
              <w:pStyle w:val="NormalLeft"/>
              <w:rPr>
                <w:lang w:val="en-GB"/>
              </w:rPr>
            </w:pPr>
            <w:r w:rsidRPr="004E5748">
              <w:rPr>
                <w:lang w:val="en-GB"/>
              </w:rPr>
              <w:t>Amount of capital add–on set by the NSA</w:t>
            </w:r>
            <w:ins w:id="574" w:author="Author">
              <w:r w:rsidR="002E7A7C" w:rsidRPr="001669F9">
                <w:rPr>
                  <w:lang w:val="en-GB"/>
                </w:rPr>
                <w:t xml:space="preserve"> in accordance with Article 37 (1) paragraph (</w:t>
              </w:r>
              <w:r w:rsidR="002E7A7C">
                <w:rPr>
                  <w:lang w:val="en-GB"/>
                </w:rPr>
                <w:t>c</w:t>
              </w:r>
              <w:r w:rsidR="002E7A7C" w:rsidRPr="001669F9">
                <w:rPr>
                  <w:lang w:val="en-GB"/>
                </w:rPr>
                <w:t>)</w:t>
              </w:r>
            </w:ins>
            <w:r w:rsidRPr="004E5748">
              <w:rPr>
                <w:lang w:val="en-GB"/>
              </w:rPr>
              <w:t xml:space="preserve"> by the reporting reference date. It does not include capital add–</w:t>
            </w:r>
            <w:proofErr w:type="spellStart"/>
            <w:r w:rsidRPr="004E5748">
              <w:rPr>
                <w:lang w:val="en-GB"/>
              </w:rPr>
              <w:t>ons</w:t>
            </w:r>
            <w:proofErr w:type="spellEnd"/>
            <w:r w:rsidRPr="004E5748">
              <w:rPr>
                <w:lang w:val="en-GB"/>
              </w:rPr>
              <w:t xml:space="preserve"> set between that date and the submission of the data to the supervisory authority, nor any set after the submission of the data.</w:t>
            </w:r>
          </w:p>
        </w:tc>
      </w:tr>
      <w:tr w:rsidR="00F672D2" w:rsidRPr="00846C12" w14:paraId="29AB8C95" w14:textId="77777777" w:rsidTr="007351FB">
        <w:trPr>
          <w:trHeight w:val="320"/>
        </w:trPr>
        <w:tc>
          <w:tcPr>
            <w:tcW w:w="1857" w:type="dxa"/>
            <w:tcBorders>
              <w:top w:val="single" w:sz="4" w:space="0" w:color="auto"/>
              <w:left w:val="single" w:sz="2" w:space="0" w:color="auto"/>
              <w:bottom w:val="single" w:sz="2" w:space="0" w:color="auto"/>
              <w:right w:val="single" w:sz="2" w:space="0" w:color="auto"/>
            </w:tcBorders>
          </w:tcPr>
          <w:p w14:paraId="579FDAF1" w14:textId="1E082193" w:rsidR="001A34E9" w:rsidRPr="004E5748" w:rsidRDefault="001A34E9" w:rsidP="001A34E9">
            <w:pPr>
              <w:pStyle w:val="NormalLeft"/>
              <w:rPr>
                <w:lang w:val="en-GB"/>
              </w:rPr>
            </w:pPr>
            <w:r w:rsidRPr="004E5748">
              <w:rPr>
                <w:lang w:val="en-GB"/>
              </w:rPr>
              <w:t>R0214/C0100</w:t>
            </w:r>
          </w:p>
        </w:tc>
        <w:tc>
          <w:tcPr>
            <w:tcW w:w="2136" w:type="dxa"/>
            <w:tcBorders>
              <w:top w:val="single" w:sz="4" w:space="0" w:color="auto"/>
              <w:left w:val="single" w:sz="2" w:space="0" w:color="auto"/>
              <w:bottom w:val="single" w:sz="2" w:space="0" w:color="auto"/>
              <w:right w:val="single" w:sz="2" w:space="0" w:color="auto"/>
            </w:tcBorders>
          </w:tcPr>
          <w:p w14:paraId="2A9F317C" w14:textId="529DC61F" w:rsidR="001A34E9" w:rsidRPr="004E5748" w:rsidRDefault="00D35C12" w:rsidP="001A34E9">
            <w:pPr>
              <w:pStyle w:val="NormalLeft"/>
              <w:rPr>
                <w:lang w:val="en-GB"/>
              </w:rPr>
            </w:pPr>
            <w:r w:rsidRPr="004E5748">
              <w:rPr>
                <w:lang w:val="en-GB"/>
              </w:rPr>
              <w:t>of which, capital add–</w:t>
            </w:r>
            <w:proofErr w:type="spellStart"/>
            <w:r w:rsidRPr="004E5748">
              <w:rPr>
                <w:lang w:val="en-GB"/>
              </w:rPr>
              <w:t>ons</w:t>
            </w:r>
            <w:proofErr w:type="spellEnd"/>
            <w:r w:rsidRPr="004E5748">
              <w:rPr>
                <w:lang w:val="en-GB"/>
              </w:rPr>
              <w:t xml:space="preserve"> already set - Article 37(1) Type d</w:t>
            </w:r>
          </w:p>
        </w:tc>
        <w:tc>
          <w:tcPr>
            <w:tcW w:w="5296" w:type="dxa"/>
            <w:tcBorders>
              <w:top w:val="single" w:sz="4" w:space="0" w:color="auto"/>
              <w:left w:val="single" w:sz="2" w:space="0" w:color="auto"/>
              <w:bottom w:val="single" w:sz="2" w:space="0" w:color="auto"/>
              <w:right w:val="single" w:sz="2" w:space="0" w:color="auto"/>
            </w:tcBorders>
          </w:tcPr>
          <w:p w14:paraId="383A2509" w14:textId="02CD1F6A" w:rsidR="001A34E9" w:rsidRPr="004E5748" w:rsidRDefault="00D35C12" w:rsidP="001A34E9">
            <w:pPr>
              <w:pStyle w:val="NormalLeft"/>
              <w:rPr>
                <w:lang w:val="en-GB"/>
              </w:rPr>
            </w:pPr>
            <w:r w:rsidRPr="004E5748">
              <w:rPr>
                <w:lang w:val="en-GB"/>
              </w:rPr>
              <w:t>Amount of capital add–on that set by the NSA</w:t>
            </w:r>
            <w:ins w:id="575" w:author="Author">
              <w:r w:rsidR="002E7A7C" w:rsidRPr="001669F9">
                <w:rPr>
                  <w:lang w:val="en-GB"/>
                </w:rPr>
                <w:t xml:space="preserve"> in accordance with Article 37 (1) paragraph (</w:t>
              </w:r>
              <w:r w:rsidR="002E7A7C">
                <w:rPr>
                  <w:lang w:val="en-GB"/>
                </w:rPr>
                <w:t>d</w:t>
              </w:r>
              <w:r w:rsidR="002E7A7C" w:rsidRPr="001669F9">
                <w:rPr>
                  <w:lang w:val="en-GB"/>
                </w:rPr>
                <w:t>)</w:t>
              </w:r>
            </w:ins>
            <w:r w:rsidRPr="004E5748">
              <w:rPr>
                <w:lang w:val="en-GB"/>
              </w:rPr>
              <w:t xml:space="preserve"> by the reporting reference date. It does not include capital add–</w:t>
            </w:r>
            <w:proofErr w:type="spellStart"/>
            <w:r w:rsidRPr="004E5748">
              <w:rPr>
                <w:lang w:val="en-GB"/>
              </w:rPr>
              <w:t>ons</w:t>
            </w:r>
            <w:proofErr w:type="spellEnd"/>
            <w:r w:rsidRPr="004E5748">
              <w:rPr>
                <w:lang w:val="en-GB"/>
              </w:rPr>
              <w:t xml:space="preserve"> set between that date and the submission of the data to the supervisory authority,</w:t>
            </w:r>
            <w:r w:rsidR="001A34E9" w:rsidRPr="004E5748">
              <w:rPr>
                <w:lang w:val="en-GB"/>
              </w:rPr>
              <w:t xml:space="preserve"> nor any set after the submission of the data.</w:t>
            </w:r>
          </w:p>
        </w:tc>
      </w:tr>
      <w:tr w:rsidR="00F672D2" w:rsidRPr="00846C12" w14:paraId="2D44F66C" w14:textId="77777777" w:rsidTr="007351FB">
        <w:tc>
          <w:tcPr>
            <w:tcW w:w="1857" w:type="dxa"/>
            <w:tcBorders>
              <w:top w:val="single" w:sz="2" w:space="0" w:color="auto"/>
              <w:left w:val="single" w:sz="2" w:space="0" w:color="auto"/>
              <w:bottom w:val="single" w:sz="2" w:space="0" w:color="auto"/>
              <w:right w:val="single" w:sz="2" w:space="0" w:color="auto"/>
            </w:tcBorders>
          </w:tcPr>
          <w:p w14:paraId="2DD3A389" w14:textId="77777777" w:rsidR="001A34E9" w:rsidRPr="004E5748" w:rsidRDefault="001A34E9" w:rsidP="001A34E9">
            <w:pPr>
              <w:pStyle w:val="NormalLeft"/>
              <w:rPr>
                <w:lang w:val="en-GB"/>
              </w:rPr>
            </w:pPr>
            <w:r w:rsidRPr="004E5748">
              <w:rPr>
                <w:lang w:val="en-GB"/>
              </w:rPr>
              <w:t>R0220/C0100</w:t>
            </w:r>
          </w:p>
        </w:tc>
        <w:tc>
          <w:tcPr>
            <w:tcW w:w="2136" w:type="dxa"/>
            <w:tcBorders>
              <w:top w:val="single" w:sz="2" w:space="0" w:color="auto"/>
              <w:left w:val="single" w:sz="2" w:space="0" w:color="auto"/>
              <w:bottom w:val="single" w:sz="2" w:space="0" w:color="auto"/>
              <w:right w:val="single" w:sz="2" w:space="0" w:color="auto"/>
            </w:tcBorders>
          </w:tcPr>
          <w:p w14:paraId="2B359683" w14:textId="77777777" w:rsidR="001A34E9" w:rsidRPr="004E5748" w:rsidRDefault="001A34E9" w:rsidP="001A34E9">
            <w:pPr>
              <w:pStyle w:val="NormalLeft"/>
              <w:rPr>
                <w:lang w:val="en-GB"/>
              </w:rPr>
            </w:pPr>
            <w:r w:rsidRPr="004E5748">
              <w:rPr>
                <w:lang w:val="en-GB"/>
              </w:rPr>
              <w:t>Solvency capital requirement</w:t>
            </w:r>
          </w:p>
        </w:tc>
        <w:tc>
          <w:tcPr>
            <w:tcW w:w="5296" w:type="dxa"/>
            <w:tcBorders>
              <w:top w:val="single" w:sz="2" w:space="0" w:color="auto"/>
              <w:left w:val="single" w:sz="2" w:space="0" w:color="auto"/>
              <w:bottom w:val="single" w:sz="2" w:space="0" w:color="auto"/>
              <w:right w:val="single" w:sz="2" w:space="0" w:color="auto"/>
            </w:tcBorders>
          </w:tcPr>
          <w:p w14:paraId="41DBEDF7" w14:textId="77777777" w:rsidR="001A34E9" w:rsidRPr="004E5748" w:rsidRDefault="001A34E9" w:rsidP="001A34E9">
            <w:pPr>
              <w:pStyle w:val="NormalLeft"/>
              <w:rPr>
                <w:lang w:val="en-GB"/>
              </w:rPr>
            </w:pPr>
            <w:r w:rsidRPr="004E5748">
              <w:rPr>
                <w:lang w:val="en-GB"/>
              </w:rPr>
              <w:t>Amount of the Solvency Capital Requirement.</w:t>
            </w:r>
          </w:p>
        </w:tc>
      </w:tr>
      <w:tr w:rsidR="00F672D2" w:rsidRPr="004E5748" w14:paraId="12D4AB29" w14:textId="77777777" w:rsidTr="008B06CE">
        <w:tc>
          <w:tcPr>
            <w:tcW w:w="9289" w:type="dxa"/>
            <w:gridSpan w:val="3"/>
            <w:tcBorders>
              <w:top w:val="single" w:sz="2" w:space="0" w:color="auto"/>
              <w:left w:val="single" w:sz="2" w:space="0" w:color="auto"/>
              <w:bottom w:val="single" w:sz="2" w:space="0" w:color="auto"/>
              <w:right w:val="single" w:sz="2" w:space="0" w:color="auto"/>
            </w:tcBorders>
          </w:tcPr>
          <w:p w14:paraId="24E57C0C" w14:textId="6CB390DE" w:rsidR="00D22BE7" w:rsidRPr="004E5748" w:rsidRDefault="00D22BE7" w:rsidP="006C2F32">
            <w:pPr>
              <w:pStyle w:val="NormalCentered"/>
              <w:jc w:val="left"/>
              <w:rPr>
                <w:lang w:val="en-GB"/>
              </w:rPr>
            </w:pPr>
            <w:r w:rsidRPr="004E5748">
              <w:rPr>
                <w:i/>
                <w:iCs/>
                <w:lang w:val="en-GB"/>
              </w:rPr>
              <w:t>Other information on SCR</w:t>
            </w:r>
          </w:p>
        </w:tc>
      </w:tr>
      <w:tr w:rsidR="00F672D2" w:rsidRPr="00846C12" w14:paraId="4C7D3AA6" w14:textId="77777777" w:rsidTr="006C2F32">
        <w:tc>
          <w:tcPr>
            <w:tcW w:w="1857" w:type="dxa"/>
            <w:tcBorders>
              <w:top w:val="single" w:sz="2" w:space="0" w:color="auto"/>
              <w:left w:val="single" w:sz="2" w:space="0" w:color="auto"/>
              <w:bottom w:val="single" w:sz="2" w:space="0" w:color="auto"/>
              <w:right w:val="single" w:sz="2" w:space="0" w:color="auto"/>
            </w:tcBorders>
          </w:tcPr>
          <w:p w14:paraId="03B6EC5C" w14:textId="77777777" w:rsidR="001A34E9" w:rsidRPr="004E5748" w:rsidRDefault="001A34E9" w:rsidP="001A34E9">
            <w:pPr>
              <w:pStyle w:val="NormalLeft"/>
              <w:rPr>
                <w:lang w:val="en-GB"/>
              </w:rPr>
            </w:pPr>
            <w:r w:rsidRPr="004E5748">
              <w:rPr>
                <w:lang w:val="en-GB"/>
              </w:rPr>
              <w:lastRenderedPageBreak/>
              <w:t>R0400/C0100</w:t>
            </w:r>
          </w:p>
        </w:tc>
        <w:tc>
          <w:tcPr>
            <w:tcW w:w="2136" w:type="dxa"/>
            <w:tcBorders>
              <w:top w:val="single" w:sz="2" w:space="0" w:color="auto"/>
              <w:left w:val="single" w:sz="2" w:space="0" w:color="auto"/>
              <w:bottom w:val="single" w:sz="2" w:space="0" w:color="auto"/>
              <w:right w:val="single" w:sz="2" w:space="0" w:color="auto"/>
            </w:tcBorders>
          </w:tcPr>
          <w:p w14:paraId="1B963C32" w14:textId="77777777" w:rsidR="001A34E9" w:rsidRPr="004E5748" w:rsidRDefault="001A34E9" w:rsidP="001A34E9">
            <w:pPr>
              <w:pStyle w:val="NormalLeft"/>
              <w:rPr>
                <w:lang w:val="en-GB"/>
              </w:rPr>
            </w:pPr>
            <w:r w:rsidRPr="004E5748">
              <w:rPr>
                <w:lang w:val="en-GB"/>
              </w:rPr>
              <w:t xml:space="preserve">Capital requirement for duration–based equity risk </w:t>
            </w:r>
            <w:proofErr w:type="gramStart"/>
            <w:r w:rsidRPr="004E5748">
              <w:rPr>
                <w:lang w:val="en-GB"/>
              </w:rPr>
              <w:t>sub–module</w:t>
            </w:r>
            <w:proofErr w:type="gramEnd"/>
          </w:p>
        </w:tc>
        <w:tc>
          <w:tcPr>
            <w:tcW w:w="5296" w:type="dxa"/>
            <w:tcBorders>
              <w:top w:val="single" w:sz="2" w:space="0" w:color="auto"/>
              <w:left w:val="single" w:sz="2" w:space="0" w:color="auto"/>
              <w:bottom w:val="single" w:sz="2" w:space="0" w:color="auto"/>
              <w:right w:val="single" w:sz="2" w:space="0" w:color="auto"/>
            </w:tcBorders>
          </w:tcPr>
          <w:p w14:paraId="6D901B89" w14:textId="77777777" w:rsidR="001A34E9" w:rsidRPr="004E5748" w:rsidRDefault="001A34E9" w:rsidP="001A34E9">
            <w:pPr>
              <w:pStyle w:val="NormalLeft"/>
              <w:rPr>
                <w:lang w:val="en-GB"/>
              </w:rPr>
            </w:pPr>
            <w:r w:rsidRPr="004E5748">
              <w:rPr>
                <w:lang w:val="en-GB"/>
              </w:rPr>
              <w:t xml:space="preserve">Amount of the capital requirement for duration–based equity risk </w:t>
            </w:r>
            <w:proofErr w:type="gramStart"/>
            <w:r w:rsidRPr="004E5748">
              <w:rPr>
                <w:lang w:val="en-GB"/>
              </w:rPr>
              <w:t>sub–module</w:t>
            </w:r>
            <w:proofErr w:type="gramEnd"/>
            <w:r w:rsidRPr="004E5748">
              <w:rPr>
                <w:lang w:val="en-GB"/>
              </w:rPr>
              <w:t>.</w:t>
            </w:r>
          </w:p>
        </w:tc>
      </w:tr>
      <w:tr w:rsidR="00F672D2" w:rsidRPr="00846C12" w14:paraId="6E14CDB4" w14:textId="77777777" w:rsidTr="006C2F32">
        <w:tc>
          <w:tcPr>
            <w:tcW w:w="1857" w:type="dxa"/>
            <w:tcBorders>
              <w:top w:val="single" w:sz="2" w:space="0" w:color="auto"/>
              <w:left w:val="single" w:sz="2" w:space="0" w:color="auto"/>
              <w:bottom w:val="single" w:sz="2" w:space="0" w:color="auto"/>
              <w:right w:val="single" w:sz="2" w:space="0" w:color="auto"/>
            </w:tcBorders>
          </w:tcPr>
          <w:p w14:paraId="7B3FD116" w14:textId="77777777" w:rsidR="001A34E9" w:rsidRPr="004E5748" w:rsidRDefault="001A34E9" w:rsidP="001A34E9">
            <w:pPr>
              <w:pStyle w:val="NormalLeft"/>
              <w:rPr>
                <w:lang w:val="en-GB"/>
              </w:rPr>
            </w:pPr>
            <w:r w:rsidRPr="004E5748">
              <w:rPr>
                <w:lang w:val="en-GB"/>
              </w:rPr>
              <w:t>R0410/C0100</w:t>
            </w:r>
          </w:p>
        </w:tc>
        <w:tc>
          <w:tcPr>
            <w:tcW w:w="2136" w:type="dxa"/>
            <w:tcBorders>
              <w:top w:val="single" w:sz="2" w:space="0" w:color="auto"/>
              <w:left w:val="single" w:sz="2" w:space="0" w:color="auto"/>
              <w:bottom w:val="single" w:sz="2" w:space="0" w:color="auto"/>
              <w:right w:val="single" w:sz="2" w:space="0" w:color="auto"/>
            </w:tcBorders>
          </w:tcPr>
          <w:p w14:paraId="5A453094" w14:textId="77777777" w:rsidR="001A34E9" w:rsidRPr="004E5748" w:rsidRDefault="001A34E9" w:rsidP="001A34E9">
            <w:pPr>
              <w:pStyle w:val="NormalLeft"/>
              <w:rPr>
                <w:lang w:val="en-GB"/>
              </w:rPr>
            </w:pPr>
            <w:r w:rsidRPr="004E5748">
              <w:rPr>
                <w:lang w:val="en-GB"/>
              </w:rPr>
              <w:t>Total amount of notional Solvency Capital Requirements for remaining part</w:t>
            </w:r>
          </w:p>
        </w:tc>
        <w:tc>
          <w:tcPr>
            <w:tcW w:w="5296" w:type="dxa"/>
            <w:tcBorders>
              <w:top w:val="single" w:sz="2" w:space="0" w:color="auto"/>
              <w:left w:val="single" w:sz="2" w:space="0" w:color="auto"/>
              <w:bottom w:val="single" w:sz="2" w:space="0" w:color="auto"/>
              <w:right w:val="single" w:sz="2" w:space="0" w:color="auto"/>
            </w:tcBorders>
          </w:tcPr>
          <w:p w14:paraId="2B6573B6" w14:textId="77777777" w:rsidR="001A34E9" w:rsidRPr="004E5748" w:rsidRDefault="001A34E9" w:rsidP="001A34E9">
            <w:pPr>
              <w:pStyle w:val="NormalLeft"/>
              <w:rPr>
                <w:lang w:val="en-GB"/>
              </w:rPr>
            </w:pPr>
            <w:r w:rsidRPr="004E5748">
              <w:rPr>
                <w:lang w:val="en-GB"/>
              </w:rPr>
              <w:t>Amount of the notional SCRs of remaining part when undertaking has RFF.</w:t>
            </w:r>
          </w:p>
        </w:tc>
      </w:tr>
      <w:tr w:rsidR="00F672D2" w:rsidRPr="00846C12" w14:paraId="6DFC5641" w14:textId="77777777" w:rsidTr="006C2F32">
        <w:tc>
          <w:tcPr>
            <w:tcW w:w="1857" w:type="dxa"/>
            <w:tcBorders>
              <w:top w:val="single" w:sz="2" w:space="0" w:color="auto"/>
              <w:left w:val="single" w:sz="2" w:space="0" w:color="auto"/>
              <w:bottom w:val="single" w:sz="2" w:space="0" w:color="auto"/>
              <w:right w:val="single" w:sz="2" w:space="0" w:color="auto"/>
            </w:tcBorders>
          </w:tcPr>
          <w:p w14:paraId="2F246243" w14:textId="77777777" w:rsidR="001A34E9" w:rsidRPr="004E5748" w:rsidRDefault="001A34E9" w:rsidP="001A34E9">
            <w:pPr>
              <w:pStyle w:val="NormalLeft"/>
              <w:rPr>
                <w:lang w:val="en-GB"/>
              </w:rPr>
            </w:pPr>
            <w:r w:rsidRPr="004E5748">
              <w:rPr>
                <w:lang w:val="en-GB"/>
              </w:rPr>
              <w:t>R0420/C0100</w:t>
            </w:r>
          </w:p>
        </w:tc>
        <w:tc>
          <w:tcPr>
            <w:tcW w:w="2136" w:type="dxa"/>
            <w:tcBorders>
              <w:top w:val="single" w:sz="2" w:space="0" w:color="auto"/>
              <w:left w:val="single" w:sz="2" w:space="0" w:color="auto"/>
              <w:bottom w:val="single" w:sz="2" w:space="0" w:color="auto"/>
              <w:right w:val="single" w:sz="2" w:space="0" w:color="auto"/>
            </w:tcBorders>
          </w:tcPr>
          <w:p w14:paraId="21DA5F29" w14:textId="09C67E0A" w:rsidR="001A34E9" w:rsidRPr="004E5748" w:rsidRDefault="001A34E9" w:rsidP="001A34E9">
            <w:pPr>
              <w:pStyle w:val="NormalLeft"/>
              <w:rPr>
                <w:lang w:val="en-GB"/>
              </w:rPr>
            </w:pPr>
            <w:r w:rsidRPr="004E5748">
              <w:rPr>
                <w:lang w:val="en-GB"/>
              </w:rPr>
              <w:t>Total amount of Notional Solvency Capital Requirements for ring</w:t>
            </w:r>
            <w:r w:rsidR="00457148" w:rsidRPr="004E5748">
              <w:rPr>
                <w:lang w:val="en-GB"/>
              </w:rPr>
              <w:t>-</w:t>
            </w:r>
            <w:r w:rsidRPr="004E5748">
              <w:rPr>
                <w:lang w:val="en-GB"/>
              </w:rPr>
              <w:t>fenced funds</w:t>
            </w:r>
          </w:p>
        </w:tc>
        <w:tc>
          <w:tcPr>
            <w:tcW w:w="5296" w:type="dxa"/>
            <w:tcBorders>
              <w:top w:val="single" w:sz="2" w:space="0" w:color="auto"/>
              <w:left w:val="single" w:sz="2" w:space="0" w:color="auto"/>
              <w:bottom w:val="single" w:sz="2" w:space="0" w:color="auto"/>
              <w:right w:val="single" w:sz="2" w:space="0" w:color="auto"/>
            </w:tcBorders>
          </w:tcPr>
          <w:p w14:paraId="518171EC" w14:textId="07458641" w:rsidR="001A34E9" w:rsidRPr="004E5748" w:rsidRDefault="001A34E9" w:rsidP="001A34E9">
            <w:pPr>
              <w:pStyle w:val="NormalLeft"/>
              <w:rPr>
                <w:lang w:val="en-GB"/>
              </w:rPr>
            </w:pPr>
            <w:r w:rsidRPr="004E5748">
              <w:rPr>
                <w:lang w:val="en-GB"/>
              </w:rPr>
              <w:t xml:space="preserve">Amount of the sum of notional SCRs of all </w:t>
            </w:r>
            <w:proofErr w:type="gramStart"/>
            <w:r w:rsidRPr="004E5748">
              <w:rPr>
                <w:lang w:val="en-GB"/>
              </w:rPr>
              <w:t>ring</w:t>
            </w:r>
            <w:proofErr w:type="gramEnd"/>
            <w:r w:rsidRPr="004E5748">
              <w:rPr>
                <w:lang w:val="en-GB"/>
              </w:rPr>
              <w:t xml:space="preserve">–fenced funds when undertaking has RFF (other than those related to business operated in accordance with </w:t>
            </w:r>
            <w:r w:rsidR="00CE771F">
              <w:rPr>
                <w:lang w:val="en-GB"/>
              </w:rPr>
              <w:t>Article</w:t>
            </w:r>
            <w:r w:rsidRPr="004E5748">
              <w:rPr>
                <w:lang w:val="en-GB"/>
              </w:rPr>
              <w:t xml:space="preserve"> 4 of Directive 2003/41/EC (transitional)).</w:t>
            </w:r>
          </w:p>
        </w:tc>
      </w:tr>
      <w:tr w:rsidR="00F672D2" w:rsidRPr="00846C12" w14:paraId="0792CE94" w14:textId="77777777" w:rsidTr="006C2F32">
        <w:tc>
          <w:tcPr>
            <w:tcW w:w="1857" w:type="dxa"/>
            <w:tcBorders>
              <w:top w:val="single" w:sz="2" w:space="0" w:color="auto"/>
              <w:left w:val="single" w:sz="2" w:space="0" w:color="auto"/>
              <w:bottom w:val="single" w:sz="2" w:space="0" w:color="auto"/>
              <w:right w:val="single" w:sz="2" w:space="0" w:color="auto"/>
            </w:tcBorders>
          </w:tcPr>
          <w:p w14:paraId="0485EE8F" w14:textId="77777777" w:rsidR="001A34E9" w:rsidRPr="004E5748" w:rsidRDefault="001A34E9" w:rsidP="001A34E9">
            <w:pPr>
              <w:pStyle w:val="NormalLeft"/>
              <w:rPr>
                <w:lang w:val="en-GB"/>
              </w:rPr>
            </w:pPr>
            <w:r w:rsidRPr="004E5748">
              <w:rPr>
                <w:lang w:val="en-GB"/>
              </w:rPr>
              <w:t>R0430/C0100</w:t>
            </w:r>
          </w:p>
        </w:tc>
        <w:tc>
          <w:tcPr>
            <w:tcW w:w="2136" w:type="dxa"/>
            <w:tcBorders>
              <w:top w:val="single" w:sz="2" w:space="0" w:color="auto"/>
              <w:left w:val="single" w:sz="2" w:space="0" w:color="auto"/>
              <w:bottom w:val="single" w:sz="2" w:space="0" w:color="auto"/>
              <w:right w:val="single" w:sz="2" w:space="0" w:color="auto"/>
            </w:tcBorders>
          </w:tcPr>
          <w:p w14:paraId="211D89A4" w14:textId="77777777" w:rsidR="001A34E9" w:rsidRPr="004E5748" w:rsidRDefault="001A34E9" w:rsidP="001A34E9">
            <w:pPr>
              <w:pStyle w:val="NormalLeft"/>
              <w:rPr>
                <w:lang w:val="en-GB"/>
              </w:rPr>
            </w:pPr>
            <w:r w:rsidRPr="004E5748">
              <w:rPr>
                <w:lang w:val="en-GB"/>
              </w:rPr>
              <w:t>Total amount of Notional Solvency Capital Requirements for matching adjustment portfolios</w:t>
            </w:r>
          </w:p>
        </w:tc>
        <w:tc>
          <w:tcPr>
            <w:tcW w:w="5296" w:type="dxa"/>
            <w:tcBorders>
              <w:top w:val="single" w:sz="2" w:space="0" w:color="auto"/>
              <w:left w:val="single" w:sz="2" w:space="0" w:color="auto"/>
              <w:bottom w:val="single" w:sz="2" w:space="0" w:color="auto"/>
              <w:right w:val="single" w:sz="2" w:space="0" w:color="auto"/>
            </w:tcBorders>
          </w:tcPr>
          <w:p w14:paraId="05361A12" w14:textId="77777777" w:rsidR="001A34E9" w:rsidRPr="004E5748" w:rsidRDefault="001A34E9" w:rsidP="001A34E9">
            <w:pPr>
              <w:pStyle w:val="NormalLeft"/>
              <w:rPr>
                <w:lang w:val="en-GB"/>
              </w:rPr>
            </w:pPr>
            <w:r w:rsidRPr="004E5748">
              <w:rPr>
                <w:lang w:val="en-GB"/>
              </w:rPr>
              <w:t>Amount of the sum of notional SCRs of all matching adjustment portfolios.</w:t>
            </w:r>
          </w:p>
        </w:tc>
      </w:tr>
      <w:tr w:rsidR="00F672D2" w:rsidRPr="00846C12" w14:paraId="6B53F27E" w14:textId="77777777" w:rsidTr="006C2F32">
        <w:tc>
          <w:tcPr>
            <w:tcW w:w="1857" w:type="dxa"/>
            <w:tcBorders>
              <w:top w:val="single" w:sz="2" w:space="0" w:color="auto"/>
              <w:left w:val="single" w:sz="2" w:space="0" w:color="auto"/>
              <w:bottom w:val="single" w:sz="2" w:space="0" w:color="auto"/>
              <w:right w:val="single" w:sz="2" w:space="0" w:color="auto"/>
            </w:tcBorders>
          </w:tcPr>
          <w:p w14:paraId="260BB36C" w14:textId="77777777" w:rsidR="001A34E9" w:rsidRPr="004E5748" w:rsidRDefault="001A34E9" w:rsidP="001A34E9">
            <w:pPr>
              <w:pStyle w:val="NormalLeft"/>
              <w:rPr>
                <w:lang w:val="en-GB"/>
              </w:rPr>
            </w:pPr>
            <w:r w:rsidRPr="004E5748">
              <w:rPr>
                <w:lang w:val="en-GB"/>
              </w:rPr>
              <w:t>R0440/C0100</w:t>
            </w:r>
          </w:p>
        </w:tc>
        <w:tc>
          <w:tcPr>
            <w:tcW w:w="2136" w:type="dxa"/>
            <w:tcBorders>
              <w:top w:val="single" w:sz="2" w:space="0" w:color="auto"/>
              <w:left w:val="single" w:sz="2" w:space="0" w:color="auto"/>
              <w:bottom w:val="single" w:sz="2" w:space="0" w:color="auto"/>
              <w:right w:val="single" w:sz="2" w:space="0" w:color="auto"/>
            </w:tcBorders>
          </w:tcPr>
          <w:p w14:paraId="29EEFDCB" w14:textId="113C1C78" w:rsidR="001A34E9" w:rsidRPr="004E5748" w:rsidRDefault="001A34E9" w:rsidP="001A34E9">
            <w:pPr>
              <w:pStyle w:val="NormalLeft"/>
              <w:rPr>
                <w:lang w:val="en-GB"/>
              </w:rPr>
            </w:pPr>
            <w:r w:rsidRPr="004E5748">
              <w:rPr>
                <w:lang w:val="en-GB"/>
              </w:rPr>
              <w:t xml:space="preserve">Diversification effects due to RFF </w:t>
            </w:r>
            <w:proofErr w:type="spellStart"/>
            <w:r w:rsidRPr="004E5748">
              <w:rPr>
                <w:lang w:val="en-GB"/>
              </w:rPr>
              <w:t>nSCR</w:t>
            </w:r>
            <w:proofErr w:type="spellEnd"/>
            <w:r w:rsidRPr="004E5748">
              <w:rPr>
                <w:lang w:val="en-GB"/>
              </w:rPr>
              <w:t xml:space="preserve"> aggregation for </w:t>
            </w:r>
            <w:r w:rsidR="00CE771F">
              <w:rPr>
                <w:lang w:val="en-GB"/>
              </w:rPr>
              <w:t>Article</w:t>
            </w:r>
            <w:r w:rsidRPr="004E5748">
              <w:rPr>
                <w:lang w:val="en-GB"/>
              </w:rPr>
              <w:t xml:space="preserve"> 304</w:t>
            </w:r>
          </w:p>
        </w:tc>
        <w:tc>
          <w:tcPr>
            <w:tcW w:w="5296" w:type="dxa"/>
            <w:tcBorders>
              <w:top w:val="single" w:sz="2" w:space="0" w:color="auto"/>
              <w:left w:val="single" w:sz="2" w:space="0" w:color="auto"/>
              <w:bottom w:val="single" w:sz="2" w:space="0" w:color="auto"/>
              <w:right w:val="single" w:sz="2" w:space="0" w:color="auto"/>
            </w:tcBorders>
          </w:tcPr>
          <w:p w14:paraId="508B1A21" w14:textId="77777777" w:rsidR="001A34E9" w:rsidRPr="004E5748" w:rsidRDefault="001A34E9" w:rsidP="001A34E9">
            <w:pPr>
              <w:pStyle w:val="NormalLeft"/>
              <w:rPr>
                <w:lang w:val="en-GB"/>
              </w:rPr>
            </w:pPr>
            <w:r w:rsidRPr="004E5748">
              <w:rPr>
                <w:lang w:val="en-GB"/>
              </w:rPr>
              <w:t>Amount of the adjustment for a diversification effect between ring–fenced funds (‘RFF’) under Article 304 of Directive 2009/138/EC and the remaining part.</w:t>
            </w:r>
          </w:p>
          <w:p w14:paraId="03764579" w14:textId="77777777" w:rsidR="001A34E9" w:rsidRPr="004E5748" w:rsidRDefault="001A34E9" w:rsidP="001A34E9">
            <w:pPr>
              <w:pStyle w:val="NormalLeft"/>
              <w:rPr>
                <w:lang w:val="en-GB"/>
              </w:rPr>
            </w:pPr>
            <w:r w:rsidRPr="004E5748">
              <w:rPr>
                <w:lang w:val="en-GB"/>
              </w:rPr>
              <w:t xml:space="preserve">It shall be equal to the difference between the sum of the </w:t>
            </w:r>
            <w:proofErr w:type="spellStart"/>
            <w:r w:rsidRPr="004E5748">
              <w:rPr>
                <w:lang w:val="en-GB"/>
              </w:rPr>
              <w:t>nSCR</w:t>
            </w:r>
            <w:proofErr w:type="spellEnd"/>
            <w:r w:rsidRPr="004E5748">
              <w:rPr>
                <w:lang w:val="en-GB"/>
              </w:rPr>
              <w:t xml:space="preserve"> for each RFF/matching adjustment portfolio (‘MAP’)/remaining part (‘RP’) and the total SCR.</w:t>
            </w:r>
          </w:p>
        </w:tc>
      </w:tr>
      <w:tr w:rsidR="00F672D2" w:rsidRPr="004E5748" w14:paraId="0857F4C5" w14:textId="77777777" w:rsidTr="004670D1">
        <w:tc>
          <w:tcPr>
            <w:tcW w:w="9289" w:type="dxa"/>
            <w:gridSpan w:val="3"/>
            <w:tcBorders>
              <w:top w:val="single" w:sz="2" w:space="0" w:color="auto"/>
              <w:left w:val="single" w:sz="2" w:space="0" w:color="auto"/>
              <w:bottom w:val="single" w:sz="2" w:space="0" w:color="auto"/>
              <w:right w:val="single" w:sz="2" w:space="0" w:color="auto"/>
            </w:tcBorders>
          </w:tcPr>
          <w:p w14:paraId="2F55C449" w14:textId="3EF19E75" w:rsidR="00457148" w:rsidRPr="004E5748" w:rsidRDefault="00457148" w:rsidP="001A34E9">
            <w:pPr>
              <w:pStyle w:val="NormalCentered"/>
              <w:rPr>
                <w:lang w:val="en-GB"/>
              </w:rPr>
            </w:pPr>
            <w:r w:rsidRPr="004E5748">
              <w:rPr>
                <w:i/>
                <w:iCs/>
                <w:lang w:val="en-GB"/>
              </w:rPr>
              <w:t>Approach to tax rate</w:t>
            </w:r>
          </w:p>
        </w:tc>
      </w:tr>
      <w:tr w:rsidR="00F672D2" w:rsidRPr="00846C12" w14:paraId="4F887629" w14:textId="77777777" w:rsidTr="006C2F32">
        <w:tc>
          <w:tcPr>
            <w:tcW w:w="1857" w:type="dxa"/>
            <w:tcBorders>
              <w:top w:val="single" w:sz="2" w:space="0" w:color="auto"/>
              <w:left w:val="single" w:sz="2" w:space="0" w:color="auto"/>
              <w:bottom w:val="single" w:sz="2" w:space="0" w:color="auto"/>
              <w:right w:val="single" w:sz="2" w:space="0" w:color="auto"/>
            </w:tcBorders>
          </w:tcPr>
          <w:p w14:paraId="3155F1A6" w14:textId="44CC90A2" w:rsidR="001A34E9" w:rsidRPr="004E5748" w:rsidRDefault="001A34E9" w:rsidP="001A34E9">
            <w:pPr>
              <w:pStyle w:val="NormalLeft"/>
              <w:rPr>
                <w:lang w:val="en-GB"/>
              </w:rPr>
            </w:pPr>
            <w:r w:rsidRPr="004E5748">
              <w:rPr>
                <w:lang w:val="en-GB"/>
              </w:rPr>
              <w:t xml:space="preserve">R0590/C0109  </w:t>
            </w:r>
          </w:p>
        </w:tc>
        <w:tc>
          <w:tcPr>
            <w:tcW w:w="2136" w:type="dxa"/>
            <w:tcBorders>
              <w:top w:val="single" w:sz="2" w:space="0" w:color="auto"/>
              <w:left w:val="single" w:sz="2" w:space="0" w:color="auto"/>
              <w:bottom w:val="single" w:sz="2" w:space="0" w:color="auto"/>
              <w:right w:val="single" w:sz="2" w:space="0" w:color="auto"/>
            </w:tcBorders>
          </w:tcPr>
          <w:p w14:paraId="49243D1A" w14:textId="1F97C2EA" w:rsidR="001A34E9" w:rsidRPr="004E5748" w:rsidRDefault="001A34E9" w:rsidP="001A34E9">
            <w:pPr>
              <w:pStyle w:val="NormalLeft"/>
              <w:rPr>
                <w:lang w:val="en-GB"/>
              </w:rPr>
            </w:pPr>
            <w:r w:rsidRPr="004E5748">
              <w:rPr>
                <w:lang w:val="en-GB"/>
              </w:rPr>
              <w:t xml:space="preserve">Approach based on average tax rate  </w:t>
            </w:r>
          </w:p>
        </w:tc>
        <w:tc>
          <w:tcPr>
            <w:tcW w:w="5296" w:type="dxa"/>
            <w:tcBorders>
              <w:top w:val="single" w:sz="2" w:space="0" w:color="auto"/>
              <w:left w:val="single" w:sz="2" w:space="0" w:color="auto"/>
              <w:bottom w:val="single" w:sz="2" w:space="0" w:color="auto"/>
              <w:right w:val="single" w:sz="2" w:space="0" w:color="auto"/>
            </w:tcBorders>
          </w:tcPr>
          <w:p w14:paraId="0E48F972" w14:textId="63A47D79" w:rsidR="001A34E9" w:rsidRPr="004E5748" w:rsidRDefault="001A34E9" w:rsidP="001A34E9">
            <w:pPr>
              <w:pStyle w:val="NormalLeft"/>
              <w:rPr>
                <w:lang w:val="en-GB"/>
              </w:rPr>
            </w:pPr>
            <w:r w:rsidRPr="004E5748">
              <w:rPr>
                <w:lang w:val="en-GB"/>
              </w:rPr>
              <w:t>One of the options in the following closed list shall be used:</w:t>
            </w:r>
          </w:p>
          <w:p w14:paraId="20964C94" w14:textId="77777777" w:rsidR="001A34E9" w:rsidRPr="004E5748" w:rsidRDefault="001A34E9" w:rsidP="001A34E9">
            <w:pPr>
              <w:pStyle w:val="NormalLeft"/>
              <w:rPr>
                <w:lang w:val="en-GB"/>
              </w:rPr>
            </w:pPr>
            <w:r w:rsidRPr="004E5748">
              <w:rPr>
                <w:lang w:val="en-GB"/>
              </w:rPr>
              <w:t>1 – Yes</w:t>
            </w:r>
          </w:p>
          <w:p w14:paraId="41048C27" w14:textId="77777777" w:rsidR="001A34E9" w:rsidRPr="004E5748" w:rsidRDefault="001A34E9" w:rsidP="001A34E9">
            <w:pPr>
              <w:pStyle w:val="NormalLeft"/>
              <w:rPr>
                <w:lang w:val="en-GB"/>
              </w:rPr>
            </w:pPr>
            <w:r w:rsidRPr="004E5748">
              <w:rPr>
                <w:lang w:val="en-GB"/>
              </w:rPr>
              <w:t>2 – No</w:t>
            </w:r>
          </w:p>
          <w:p w14:paraId="66818B75" w14:textId="77777777" w:rsidR="001A34E9" w:rsidRPr="004E5748" w:rsidRDefault="001A34E9" w:rsidP="001A34E9">
            <w:pPr>
              <w:pStyle w:val="NormalLeft"/>
              <w:rPr>
                <w:lang w:val="en-GB"/>
              </w:rPr>
            </w:pPr>
            <w:r w:rsidRPr="004E5748">
              <w:rPr>
                <w:lang w:val="en-GB"/>
              </w:rPr>
              <w:t>3 – Not applicable as LAC DT is not used (in this case R0640 to R0690 are not applicable)</w:t>
            </w:r>
          </w:p>
          <w:p w14:paraId="12CFF8CC" w14:textId="2911C926" w:rsidR="001A34E9" w:rsidRPr="004E5748" w:rsidRDefault="001A34E9" w:rsidP="009B2C71">
            <w:pPr>
              <w:pStyle w:val="NormalLeft"/>
              <w:rPr>
                <w:lang w:val="en-GB"/>
              </w:rPr>
            </w:pPr>
            <w:r w:rsidRPr="004E5748">
              <w:rPr>
                <w:lang w:val="en-GB"/>
              </w:rPr>
              <w:lastRenderedPageBreak/>
              <w:t>See EIOPA Guidelines on loss-absorbing capacity of technical provisions and deferred taxes (EIOPA-BoS-14/177)</w:t>
            </w:r>
            <w:r w:rsidR="00E32AF6">
              <w:rPr>
                <w:rStyle w:val="FootnoteReference"/>
                <w:lang w:val="en-GB"/>
              </w:rPr>
              <w:footnoteReference w:id="7"/>
            </w:r>
            <w:r w:rsidRPr="004E5748">
              <w:rPr>
                <w:lang w:val="en-GB"/>
              </w:rPr>
              <w:t xml:space="preserve"> </w:t>
            </w:r>
          </w:p>
        </w:tc>
      </w:tr>
      <w:tr w:rsidR="00F672D2" w:rsidRPr="00846C12" w14:paraId="001F71CA" w14:textId="77777777" w:rsidTr="006C2F32">
        <w:tc>
          <w:tcPr>
            <w:tcW w:w="9289" w:type="dxa"/>
            <w:gridSpan w:val="3"/>
            <w:tcBorders>
              <w:top w:val="single" w:sz="2" w:space="0" w:color="auto"/>
              <w:left w:val="single" w:sz="2" w:space="0" w:color="auto"/>
              <w:bottom w:val="single" w:sz="2" w:space="0" w:color="auto"/>
              <w:right w:val="single" w:sz="2" w:space="0" w:color="auto"/>
            </w:tcBorders>
          </w:tcPr>
          <w:p w14:paraId="4129EABF" w14:textId="0526FF4B" w:rsidR="001A34E9" w:rsidRPr="004E5748" w:rsidRDefault="001A34E9" w:rsidP="001A34E9">
            <w:pPr>
              <w:pStyle w:val="NormalLeft"/>
              <w:rPr>
                <w:lang w:val="en-GB"/>
              </w:rPr>
            </w:pPr>
            <w:r w:rsidRPr="004E5748">
              <w:rPr>
                <w:i/>
                <w:iCs/>
                <w:lang w:val="en-GB"/>
              </w:rPr>
              <w:lastRenderedPageBreak/>
              <w:t>Calculation of adjustment for loss-absorbing capacity of deferred taxes</w:t>
            </w:r>
            <w:r w:rsidRPr="004E5748">
              <w:rPr>
                <w:lang w:val="en-GB"/>
              </w:rPr>
              <w:t xml:space="preserve">  </w:t>
            </w:r>
          </w:p>
        </w:tc>
      </w:tr>
      <w:tr w:rsidR="00F672D2" w:rsidRPr="00846C12" w14:paraId="17DA25E1" w14:textId="77777777" w:rsidTr="006C2F32">
        <w:tc>
          <w:tcPr>
            <w:tcW w:w="1857" w:type="dxa"/>
            <w:tcBorders>
              <w:top w:val="single" w:sz="2" w:space="0" w:color="auto"/>
              <w:left w:val="single" w:sz="2" w:space="0" w:color="auto"/>
              <w:bottom w:val="single" w:sz="2" w:space="0" w:color="auto"/>
              <w:right w:val="single" w:sz="2" w:space="0" w:color="auto"/>
            </w:tcBorders>
          </w:tcPr>
          <w:p w14:paraId="515D0209" w14:textId="03DB78CA" w:rsidR="001A34E9" w:rsidRPr="004E5748" w:rsidRDefault="001A34E9" w:rsidP="001A34E9">
            <w:pPr>
              <w:pStyle w:val="NormalLeft"/>
              <w:rPr>
                <w:lang w:val="en-GB"/>
              </w:rPr>
            </w:pPr>
            <w:r w:rsidRPr="004E5748">
              <w:rPr>
                <w:lang w:val="en-GB"/>
              </w:rPr>
              <w:t xml:space="preserve">R0640/C0130  </w:t>
            </w:r>
          </w:p>
        </w:tc>
        <w:tc>
          <w:tcPr>
            <w:tcW w:w="2136" w:type="dxa"/>
            <w:tcBorders>
              <w:top w:val="single" w:sz="2" w:space="0" w:color="auto"/>
              <w:left w:val="single" w:sz="2" w:space="0" w:color="auto"/>
              <w:bottom w:val="single" w:sz="2" w:space="0" w:color="auto"/>
              <w:right w:val="single" w:sz="2" w:space="0" w:color="auto"/>
            </w:tcBorders>
          </w:tcPr>
          <w:p w14:paraId="78240130" w14:textId="4C3B40A7" w:rsidR="001A34E9" w:rsidRPr="004E5748" w:rsidRDefault="001A34E9" w:rsidP="001A34E9">
            <w:pPr>
              <w:pStyle w:val="NormalLeft"/>
              <w:rPr>
                <w:lang w:val="en-GB"/>
              </w:rPr>
            </w:pPr>
            <w:r w:rsidRPr="004E5748">
              <w:rPr>
                <w:lang w:val="en-GB"/>
              </w:rPr>
              <w:t>LAC DT</w:t>
            </w:r>
          </w:p>
        </w:tc>
        <w:tc>
          <w:tcPr>
            <w:tcW w:w="5296" w:type="dxa"/>
            <w:tcBorders>
              <w:top w:val="single" w:sz="2" w:space="0" w:color="auto"/>
              <w:left w:val="single" w:sz="2" w:space="0" w:color="auto"/>
              <w:bottom w:val="single" w:sz="2" w:space="0" w:color="auto"/>
              <w:right w:val="single" w:sz="2" w:space="0" w:color="auto"/>
            </w:tcBorders>
          </w:tcPr>
          <w:p w14:paraId="184E8893" w14:textId="1A0B3087" w:rsidR="001A34E9" w:rsidRPr="004E5748" w:rsidRDefault="001A34E9" w:rsidP="001A34E9">
            <w:pPr>
              <w:pStyle w:val="NormalLeft"/>
              <w:rPr>
                <w:lang w:val="en-GB"/>
              </w:rPr>
            </w:pPr>
            <w:r w:rsidRPr="004E5748">
              <w:rPr>
                <w:lang w:val="en-GB"/>
              </w:rPr>
              <w:t xml:space="preserve">Amount of loss-absorbing capacity of deferred taxes, as defined in Article 207 of Delegated Regulation (EU) 2015/35. The LAC amount of this cell should be the same as the value in the cell R0150/C0100 in S.25.01.  </w:t>
            </w:r>
          </w:p>
        </w:tc>
      </w:tr>
      <w:tr w:rsidR="00F672D2" w:rsidRPr="00846C12" w14:paraId="4B34F626" w14:textId="77777777" w:rsidTr="006C2F32">
        <w:tc>
          <w:tcPr>
            <w:tcW w:w="1857" w:type="dxa"/>
            <w:tcBorders>
              <w:top w:val="single" w:sz="2" w:space="0" w:color="auto"/>
              <w:left w:val="single" w:sz="2" w:space="0" w:color="auto"/>
              <w:bottom w:val="single" w:sz="2" w:space="0" w:color="auto"/>
              <w:right w:val="single" w:sz="2" w:space="0" w:color="auto"/>
            </w:tcBorders>
          </w:tcPr>
          <w:p w14:paraId="26EBDE3D" w14:textId="0B792DC9" w:rsidR="001A34E9" w:rsidRPr="004E5748" w:rsidRDefault="001A34E9" w:rsidP="001A34E9">
            <w:pPr>
              <w:pStyle w:val="NormalLeft"/>
              <w:rPr>
                <w:lang w:val="en-GB"/>
              </w:rPr>
            </w:pPr>
            <w:r w:rsidRPr="004E5748">
              <w:rPr>
                <w:lang w:val="en-GB"/>
              </w:rPr>
              <w:t xml:space="preserve">R0650/C0130  </w:t>
            </w:r>
          </w:p>
        </w:tc>
        <w:tc>
          <w:tcPr>
            <w:tcW w:w="2136" w:type="dxa"/>
            <w:tcBorders>
              <w:top w:val="single" w:sz="2" w:space="0" w:color="auto"/>
              <w:left w:val="single" w:sz="2" w:space="0" w:color="auto"/>
              <w:bottom w:val="single" w:sz="2" w:space="0" w:color="auto"/>
              <w:right w:val="single" w:sz="2" w:space="0" w:color="auto"/>
            </w:tcBorders>
          </w:tcPr>
          <w:p w14:paraId="41B99829" w14:textId="719B5A22" w:rsidR="001A34E9" w:rsidRPr="004E5748" w:rsidRDefault="001A34E9" w:rsidP="001A34E9">
            <w:pPr>
              <w:pStyle w:val="NormalLeft"/>
              <w:rPr>
                <w:lang w:val="en-GB"/>
              </w:rPr>
            </w:pPr>
            <w:r w:rsidRPr="004E5748">
              <w:rPr>
                <w:lang w:val="en-GB"/>
              </w:rPr>
              <w:t>LAC DT justified by reversion of deferred tax liabilities</w:t>
            </w:r>
          </w:p>
        </w:tc>
        <w:tc>
          <w:tcPr>
            <w:tcW w:w="5296" w:type="dxa"/>
            <w:tcBorders>
              <w:top w:val="single" w:sz="2" w:space="0" w:color="auto"/>
              <w:left w:val="single" w:sz="2" w:space="0" w:color="auto"/>
              <w:bottom w:val="single" w:sz="2" w:space="0" w:color="auto"/>
              <w:right w:val="single" w:sz="2" w:space="0" w:color="auto"/>
            </w:tcBorders>
          </w:tcPr>
          <w:p w14:paraId="080F3A1C" w14:textId="12D9AD7E" w:rsidR="001A34E9" w:rsidRPr="004E5748" w:rsidRDefault="001A34E9" w:rsidP="001A34E9">
            <w:pPr>
              <w:pStyle w:val="NormalLeft"/>
              <w:rPr>
                <w:lang w:val="en-GB"/>
              </w:rPr>
            </w:pPr>
            <w:r w:rsidRPr="004E5748">
              <w:rPr>
                <w:lang w:val="en-GB"/>
              </w:rPr>
              <w:t xml:space="preserve">Amount of loss-absorbing capacity of deferred taxes, calculated in accordance with Article 207 of Delegated Regulation (EU) 2015/35 justified by reversion of deferred tax liabilities  </w:t>
            </w:r>
          </w:p>
        </w:tc>
      </w:tr>
      <w:tr w:rsidR="00F672D2" w:rsidRPr="00846C12" w14:paraId="296573D8" w14:textId="77777777" w:rsidTr="006C2F32">
        <w:tc>
          <w:tcPr>
            <w:tcW w:w="1857" w:type="dxa"/>
            <w:tcBorders>
              <w:top w:val="single" w:sz="2" w:space="0" w:color="auto"/>
              <w:left w:val="single" w:sz="2" w:space="0" w:color="auto"/>
              <w:bottom w:val="single" w:sz="2" w:space="0" w:color="auto"/>
              <w:right w:val="single" w:sz="2" w:space="0" w:color="auto"/>
            </w:tcBorders>
          </w:tcPr>
          <w:p w14:paraId="49D3EF90" w14:textId="49004111" w:rsidR="001A34E9" w:rsidRPr="004E5748" w:rsidRDefault="001A34E9" w:rsidP="001A34E9">
            <w:pPr>
              <w:pStyle w:val="NormalLeft"/>
              <w:rPr>
                <w:lang w:val="en-GB"/>
              </w:rPr>
            </w:pPr>
            <w:r w:rsidRPr="004E5748">
              <w:rPr>
                <w:lang w:val="en-GB"/>
              </w:rPr>
              <w:t xml:space="preserve">R0660/C0130  </w:t>
            </w:r>
          </w:p>
        </w:tc>
        <w:tc>
          <w:tcPr>
            <w:tcW w:w="2136" w:type="dxa"/>
            <w:tcBorders>
              <w:top w:val="single" w:sz="2" w:space="0" w:color="auto"/>
              <w:left w:val="single" w:sz="2" w:space="0" w:color="auto"/>
              <w:bottom w:val="single" w:sz="2" w:space="0" w:color="auto"/>
              <w:right w:val="single" w:sz="2" w:space="0" w:color="auto"/>
            </w:tcBorders>
          </w:tcPr>
          <w:p w14:paraId="629A4665" w14:textId="7C8CC482" w:rsidR="001A34E9" w:rsidRPr="004E5748" w:rsidRDefault="001A34E9" w:rsidP="001A34E9">
            <w:pPr>
              <w:pStyle w:val="NormalLeft"/>
              <w:rPr>
                <w:lang w:val="en-GB"/>
              </w:rPr>
            </w:pPr>
            <w:r w:rsidRPr="004E5748">
              <w:rPr>
                <w:lang w:val="en-GB"/>
              </w:rPr>
              <w:t>LAC DT justified by reference to probable future taxable economic profit</w:t>
            </w:r>
          </w:p>
        </w:tc>
        <w:tc>
          <w:tcPr>
            <w:tcW w:w="5296" w:type="dxa"/>
            <w:tcBorders>
              <w:top w:val="single" w:sz="2" w:space="0" w:color="auto"/>
              <w:left w:val="single" w:sz="2" w:space="0" w:color="auto"/>
              <w:bottom w:val="single" w:sz="2" w:space="0" w:color="auto"/>
              <w:right w:val="single" w:sz="2" w:space="0" w:color="auto"/>
            </w:tcBorders>
          </w:tcPr>
          <w:p w14:paraId="538B7DC9" w14:textId="44F59B9B" w:rsidR="001A34E9" w:rsidRPr="004E5748" w:rsidRDefault="001A34E9" w:rsidP="001A34E9">
            <w:pPr>
              <w:pStyle w:val="NormalLeft"/>
              <w:rPr>
                <w:lang w:val="en-GB"/>
              </w:rPr>
            </w:pPr>
            <w:r w:rsidRPr="004E5748">
              <w:rPr>
                <w:lang w:val="en-GB"/>
              </w:rPr>
              <w:t xml:space="preserve">Amount of loss-absorbing capacity of deferred taxes, calculated in accordance with Article 207 of Delegated Regulation (EU) 2015/35 justified by reference to probable future taxable economic profit  </w:t>
            </w:r>
          </w:p>
        </w:tc>
      </w:tr>
      <w:tr w:rsidR="00F672D2" w:rsidRPr="004E5748" w14:paraId="36C29FDE" w14:textId="77777777" w:rsidTr="006C2F32">
        <w:tc>
          <w:tcPr>
            <w:tcW w:w="1857" w:type="dxa"/>
            <w:tcBorders>
              <w:top w:val="single" w:sz="2" w:space="0" w:color="auto"/>
              <w:left w:val="single" w:sz="2" w:space="0" w:color="auto"/>
              <w:bottom w:val="single" w:sz="2" w:space="0" w:color="auto"/>
              <w:right w:val="single" w:sz="2" w:space="0" w:color="auto"/>
            </w:tcBorders>
          </w:tcPr>
          <w:p w14:paraId="3419E78E" w14:textId="45A3916D" w:rsidR="001A34E9" w:rsidRPr="004E5748" w:rsidRDefault="001A34E9" w:rsidP="001A34E9">
            <w:pPr>
              <w:pStyle w:val="NormalLeft"/>
              <w:rPr>
                <w:lang w:val="en-GB"/>
              </w:rPr>
            </w:pPr>
            <w:r w:rsidRPr="004E5748">
              <w:rPr>
                <w:lang w:val="en-GB"/>
              </w:rPr>
              <w:t xml:space="preserve">R0670/C0130  </w:t>
            </w:r>
          </w:p>
        </w:tc>
        <w:tc>
          <w:tcPr>
            <w:tcW w:w="2136" w:type="dxa"/>
            <w:tcBorders>
              <w:top w:val="single" w:sz="2" w:space="0" w:color="auto"/>
              <w:left w:val="single" w:sz="2" w:space="0" w:color="auto"/>
              <w:bottom w:val="single" w:sz="2" w:space="0" w:color="auto"/>
              <w:right w:val="single" w:sz="2" w:space="0" w:color="auto"/>
            </w:tcBorders>
          </w:tcPr>
          <w:p w14:paraId="60D5145E" w14:textId="2A30B107" w:rsidR="001A34E9" w:rsidRPr="004E5748" w:rsidRDefault="001A34E9" w:rsidP="001A34E9">
            <w:pPr>
              <w:pStyle w:val="NormalLeft"/>
              <w:rPr>
                <w:lang w:val="en-GB"/>
              </w:rPr>
            </w:pPr>
            <w:r w:rsidRPr="004E5748">
              <w:rPr>
                <w:lang w:val="en-GB"/>
              </w:rPr>
              <w:t>LAC DT justified by carry back, current year</w:t>
            </w:r>
          </w:p>
        </w:tc>
        <w:tc>
          <w:tcPr>
            <w:tcW w:w="5296" w:type="dxa"/>
            <w:tcBorders>
              <w:top w:val="single" w:sz="2" w:space="0" w:color="auto"/>
              <w:left w:val="single" w:sz="2" w:space="0" w:color="auto"/>
              <w:bottom w:val="single" w:sz="2" w:space="0" w:color="auto"/>
              <w:right w:val="single" w:sz="2" w:space="0" w:color="auto"/>
            </w:tcBorders>
          </w:tcPr>
          <w:p w14:paraId="697B358F" w14:textId="718C336B" w:rsidR="001A34E9" w:rsidRPr="004E5748" w:rsidRDefault="001A34E9" w:rsidP="001A34E9">
            <w:pPr>
              <w:pStyle w:val="NormalLeft"/>
              <w:rPr>
                <w:lang w:val="en-GB"/>
              </w:rPr>
            </w:pPr>
            <w:r w:rsidRPr="004E5748">
              <w:rPr>
                <w:lang w:val="en-GB"/>
              </w:rPr>
              <w:t xml:space="preserve">Amount of loss-absorbing capacity of deferred taxes, calculated in accordance with Article 207 of Delegated Regulation (EU) 2015/35, justified by profits from past years. Amount of the losses allocated to the next year.  </w:t>
            </w:r>
          </w:p>
        </w:tc>
      </w:tr>
      <w:tr w:rsidR="00F672D2" w:rsidRPr="00846C12" w14:paraId="01F25F44" w14:textId="77777777" w:rsidTr="006C2F32">
        <w:tc>
          <w:tcPr>
            <w:tcW w:w="1857" w:type="dxa"/>
            <w:tcBorders>
              <w:top w:val="single" w:sz="2" w:space="0" w:color="auto"/>
              <w:left w:val="single" w:sz="2" w:space="0" w:color="auto"/>
              <w:bottom w:val="single" w:sz="2" w:space="0" w:color="auto"/>
              <w:right w:val="single" w:sz="2" w:space="0" w:color="auto"/>
            </w:tcBorders>
          </w:tcPr>
          <w:p w14:paraId="637BD738" w14:textId="6CA59AF1" w:rsidR="001A34E9" w:rsidRPr="004E5748" w:rsidRDefault="001A34E9" w:rsidP="001A34E9">
            <w:pPr>
              <w:pStyle w:val="NormalLeft"/>
              <w:rPr>
                <w:lang w:val="en-GB"/>
              </w:rPr>
            </w:pPr>
            <w:r w:rsidRPr="004E5748">
              <w:rPr>
                <w:lang w:val="en-GB"/>
              </w:rPr>
              <w:t xml:space="preserve">R0680/C0130  </w:t>
            </w:r>
          </w:p>
        </w:tc>
        <w:tc>
          <w:tcPr>
            <w:tcW w:w="2136" w:type="dxa"/>
            <w:tcBorders>
              <w:top w:val="single" w:sz="2" w:space="0" w:color="auto"/>
              <w:left w:val="single" w:sz="2" w:space="0" w:color="auto"/>
              <w:bottom w:val="single" w:sz="2" w:space="0" w:color="auto"/>
              <w:right w:val="single" w:sz="2" w:space="0" w:color="auto"/>
            </w:tcBorders>
          </w:tcPr>
          <w:p w14:paraId="20FC7BCD" w14:textId="1D0E6173" w:rsidR="001A34E9" w:rsidRPr="004E5748" w:rsidRDefault="001A34E9" w:rsidP="001A34E9">
            <w:pPr>
              <w:pStyle w:val="NormalLeft"/>
              <w:rPr>
                <w:lang w:val="en-GB"/>
              </w:rPr>
            </w:pPr>
            <w:r w:rsidRPr="004E5748">
              <w:rPr>
                <w:lang w:val="en-GB"/>
              </w:rPr>
              <w:t>LAC DT justified by carry back, future years</w:t>
            </w:r>
          </w:p>
        </w:tc>
        <w:tc>
          <w:tcPr>
            <w:tcW w:w="5296" w:type="dxa"/>
            <w:tcBorders>
              <w:top w:val="single" w:sz="2" w:space="0" w:color="auto"/>
              <w:left w:val="single" w:sz="2" w:space="0" w:color="auto"/>
              <w:bottom w:val="single" w:sz="2" w:space="0" w:color="auto"/>
              <w:right w:val="single" w:sz="2" w:space="0" w:color="auto"/>
            </w:tcBorders>
          </w:tcPr>
          <w:p w14:paraId="11263600" w14:textId="14EAE3A9" w:rsidR="001A34E9" w:rsidRPr="004E5748" w:rsidRDefault="001A34E9" w:rsidP="001A34E9">
            <w:pPr>
              <w:pStyle w:val="NormalLeft"/>
              <w:rPr>
                <w:lang w:val="en-GB"/>
              </w:rPr>
            </w:pPr>
            <w:r w:rsidRPr="004E5748">
              <w:rPr>
                <w:lang w:val="en-GB"/>
              </w:rPr>
              <w:t xml:space="preserve">Amount of loss-absorbing capacity of deferred taxes, calculated in accordance with Article 207 of Delegated Regulation (EU) 2015/35, justified by profits from past years. </w:t>
            </w:r>
            <w:proofErr w:type="gramStart"/>
            <w:r w:rsidRPr="004E5748">
              <w:rPr>
                <w:lang w:val="en-GB"/>
              </w:rPr>
              <w:t>Amount</w:t>
            </w:r>
            <w:proofErr w:type="gramEnd"/>
            <w:r w:rsidRPr="004E5748">
              <w:rPr>
                <w:lang w:val="en-GB"/>
              </w:rPr>
              <w:t xml:space="preserve"> of losses allocated to the years after next year.  </w:t>
            </w:r>
          </w:p>
        </w:tc>
      </w:tr>
      <w:tr w:rsidR="00F672D2" w:rsidRPr="00846C12" w14:paraId="593E2D7E" w14:textId="77777777" w:rsidTr="006C2F32">
        <w:tc>
          <w:tcPr>
            <w:tcW w:w="1857" w:type="dxa"/>
            <w:tcBorders>
              <w:top w:val="single" w:sz="2" w:space="0" w:color="auto"/>
              <w:left w:val="single" w:sz="2" w:space="0" w:color="auto"/>
              <w:bottom w:val="single" w:sz="2" w:space="0" w:color="auto"/>
              <w:right w:val="single" w:sz="2" w:space="0" w:color="auto"/>
            </w:tcBorders>
          </w:tcPr>
          <w:p w14:paraId="4A3D6F32" w14:textId="4E76C3EF" w:rsidR="001A34E9" w:rsidRPr="004E5748" w:rsidRDefault="001A34E9" w:rsidP="001A34E9">
            <w:pPr>
              <w:pStyle w:val="NormalLeft"/>
              <w:rPr>
                <w:lang w:val="en-GB"/>
              </w:rPr>
            </w:pPr>
            <w:r w:rsidRPr="004E5748">
              <w:rPr>
                <w:lang w:val="en-GB"/>
              </w:rPr>
              <w:t xml:space="preserve">R0690/C0130  </w:t>
            </w:r>
          </w:p>
        </w:tc>
        <w:tc>
          <w:tcPr>
            <w:tcW w:w="2136" w:type="dxa"/>
            <w:tcBorders>
              <w:top w:val="single" w:sz="2" w:space="0" w:color="auto"/>
              <w:left w:val="single" w:sz="2" w:space="0" w:color="auto"/>
              <w:bottom w:val="single" w:sz="2" w:space="0" w:color="auto"/>
              <w:right w:val="single" w:sz="2" w:space="0" w:color="auto"/>
            </w:tcBorders>
          </w:tcPr>
          <w:p w14:paraId="31DFB38C" w14:textId="37CBE0A9" w:rsidR="001A34E9" w:rsidRPr="004E5748" w:rsidRDefault="001A34E9" w:rsidP="001A34E9">
            <w:pPr>
              <w:pStyle w:val="NormalLeft"/>
              <w:rPr>
                <w:lang w:val="en-GB"/>
              </w:rPr>
            </w:pPr>
            <w:r w:rsidRPr="004E5748">
              <w:rPr>
                <w:lang w:val="en-GB"/>
              </w:rPr>
              <w:t>Maximum LAC DT</w:t>
            </w:r>
          </w:p>
        </w:tc>
        <w:tc>
          <w:tcPr>
            <w:tcW w:w="5296" w:type="dxa"/>
            <w:tcBorders>
              <w:top w:val="single" w:sz="2" w:space="0" w:color="auto"/>
              <w:left w:val="single" w:sz="2" w:space="0" w:color="auto"/>
              <w:bottom w:val="single" w:sz="2" w:space="0" w:color="auto"/>
              <w:right w:val="single" w:sz="2" w:space="0" w:color="auto"/>
            </w:tcBorders>
          </w:tcPr>
          <w:p w14:paraId="6DF7DF4B" w14:textId="36CB3012" w:rsidR="001A34E9" w:rsidRPr="004E5748" w:rsidRDefault="001A34E9" w:rsidP="001A34E9">
            <w:pPr>
              <w:pStyle w:val="NormalLeft"/>
              <w:rPr>
                <w:lang w:val="en-GB"/>
              </w:rPr>
            </w:pPr>
            <w:r w:rsidRPr="004E5748">
              <w:rPr>
                <w:lang w:val="en-GB"/>
              </w:rPr>
              <w:t xml:space="preserve">Maximal amount of LAC DT that could be available, before the assessment whether the increase in net deferred tax assets can be used for the purposes of the adjustment, as provided for in Article 207(2) of Delegated Regulation (EU) 2015/35  </w:t>
            </w:r>
          </w:p>
        </w:tc>
      </w:tr>
    </w:tbl>
    <w:p w14:paraId="41640E52" w14:textId="77777777" w:rsidR="00FF5BA6" w:rsidRPr="004E5748" w:rsidRDefault="00FF5BA6" w:rsidP="00FF5BA6">
      <w:pPr>
        <w:rPr>
          <w:lang w:val="en-GB"/>
        </w:rPr>
      </w:pPr>
    </w:p>
    <w:p w14:paraId="3261087D" w14:textId="6CBB601B" w:rsidR="00C05F0B" w:rsidRPr="004E5748" w:rsidRDefault="00C05F0B" w:rsidP="00C05F0B">
      <w:pPr>
        <w:pStyle w:val="ManualHeading2"/>
        <w:numPr>
          <w:ilvl w:val="0"/>
          <w:numId w:val="0"/>
        </w:numPr>
        <w:ind w:left="851" w:hanging="851"/>
        <w:rPr>
          <w:i/>
          <w:iCs/>
          <w:lang w:val="en-GB"/>
        </w:rPr>
      </w:pPr>
      <w:r w:rsidRPr="004E5748">
        <w:rPr>
          <w:i/>
          <w:iCs/>
          <w:lang w:val="en-GB"/>
        </w:rPr>
        <w:lastRenderedPageBreak/>
        <w:t>S.25.0</w:t>
      </w:r>
      <w:r w:rsidR="00596E2D" w:rsidRPr="004E5748">
        <w:rPr>
          <w:i/>
          <w:iCs/>
          <w:lang w:val="en-GB"/>
        </w:rPr>
        <w:t>5</w:t>
      </w:r>
      <w:r w:rsidRPr="004E5748">
        <w:rPr>
          <w:i/>
          <w:iCs/>
          <w:lang w:val="en-GB"/>
        </w:rPr>
        <w:t xml:space="preserve"> – Solvency Capital Requirement - for undertakings using </w:t>
      </w:r>
      <w:r w:rsidR="00596E2D" w:rsidRPr="004E5748">
        <w:rPr>
          <w:i/>
          <w:iCs/>
          <w:lang w:val="en-GB"/>
        </w:rPr>
        <w:t>an internal model (partial or full)</w:t>
      </w:r>
    </w:p>
    <w:p w14:paraId="4F8F663F" w14:textId="77777777" w:rsidR="00C05F0B" w:rsidRPr="004E5748" w:rsidRDefault="00C05F0B" w:rsidP="00C05F0B">
      <w:pPr>
        <w:rPr>
          <w:b/>
          <w:lang w:val="en-GB"/>
        </w:rPr>
      </w:pPr>
      <w:r w:rsidRPr="004E5748">
        <w:rPr>
          <w:b/>
          <w:lang w:val="en-GB"/>
        </w:rPr>
        <w:t>General comments:</w:t>
      </w:r>
    </w:p>
    <w:p w14:paraId="4B5259A0" w14:textId="4A1CEB8E" w:rsidR="00C05F0B" w:rsidRPr="004E5748" w:rsidRDefault="00C05F0B" w:rsidP="00C05F0B">
      <w:pPr>
        <w:rPr>
          <w:lang w:val="en-GB"/>
        </w:rPr>
      </w:pPr>
      <w:r w:rsidRPr="004E5748">
        <w:rPr>
          <w:lang w:val="en-GB"/>
        </w:rPr>
        <w:t xml:space="preserve">This Annex contains instructions in relation to the templates included in Annex I of this Regulation. The first column of the </w:t>
      </w:r>
      <w:r w:rsidR="00B20416" w:rsidRPr="004E5748">
        <w:rPr>
          <w:lang w:val="en-GB"/>
        </w:rPr>
        <w:t xml:space="preserve">following </w:t>
      </w:r>
      <w:r w:rsidRPr="004E5748">
        <w:rPr>
          <w:lang w:val="en-GB"/>
        </w:rPr>
        <w:t xml:space="preserve">table identifies the items to be reported by identifying the columns and lines as </w:t>
      </w:r>
      <w:r w:rsidR="00B20416" w:rsidRPr="004E5748">
        <w:rPr>
          <w:lang w:val="en-GB"/>
        </w:rPr>
        <w:t xml:space="preserve">shown </w:t>
      </w:r>
      <w:r w:rsidRPr="004E5748">
        <w:rPr>
          <w:lang w:val="en-GB"/>
        </w:rPr>
        <w:t>in the template in Annex I.</w:t>
      </w:r>
    </w:p>
    <w:p w14:paraId="314527B1" w14:textId="7FFFC4D0" w:rsidR="00C05F0B" w:rsidRPr="004E5748" w:rsidRDefault="00C05F0B" w:rsidP="00C05F0B">
      <w:pPr>
        <w:rPr>
          <w:lang w:val="en-GB"/>
        </w:rPr>
      </w:pPr>
      <w:r w:rsidRPr="004E5748">
        <w:rPr>
          <w:lang w:val="en-GB"/>
        </w:rPr>
        <w:t xml:space="preserve">This </w:t>
      </w:r>
      <w:r w:rsidR="00B20416" w:rsidRPr="004E5748">
        <w:rPr>
          <w:lang w:val="en-GB"/>
        </w:rPr>
        <w:t>A</w:t>
      </w:r>
      <w:r w:rsidRPr="004E5748">
        <w:rPr>
          <w:lang w:val="en-GB"/>
        </w:rPr>
        <w:t>nnex relates to opening and annual submission of information for individual entities, ring fenced-funds, matching adjustment portfolios and remaining part.</w:t>
      </w:r>
    </w:p>
    <w:p w14:paraId="6804FCBF" w14:textId="668D1931" w:rsidR="00255D9F" w:rsidRPr="004E5748" w:rsidRDefault="00B24AF5" w:rsidP="00C05F0B">
      <w:pPr>
        <w:rPr>
          <w:lang w:val="en-GB"/>
        </w:rPr>
      </w:pPr>
      <w:r w:rsidRPr="004E5748">
        <w:rPr>
          <w:rFonts w:cstheme="minorHAnsi"/>
          <w:bCs/>
          <w:lang w:val="en-GB"/>
        </w:rPr>
        <w:t xml:space="preserve">This template shall be reported based on availability according to the internal model architecture and risk profile when </w:t>
      </w:r>
      <w:proofErr w:type="gramStart"/>
      <w:r w:rsidRPr="004E5748">
        <w:rPr>
          <w:rFonts w:cstheme="minorHAnsi"/>
          <w:bCs/>
          <w:lang w:val="en-GB"/>
        </w:rPr>
        <w:t>possible</w:t>
      </w:r>
      <w:proofErr w:type="gramEnd"/>
      <w:r w:rsidRPr="004E5748">
        <w:rPr>
          <w:rFonts w:cstheme="minorHAnsi"/>
          <w:bCs/>
          <w:lang w:val="en-GB"/>
        </w:rPr>
        <w:t xml:space="preserve"> with reasonable effort. The data to be reported shall be agreed between national supervisory authorities and insurance and reinsurance undertakings.</w:t>
      </w:r>
    </w:p>
    <w:p w14:paraId="6D1BC5B4" w14:textId="4E0C589F" w:rsidR="00D37804" w:rsidRPr="004E5748" w:rsidRDefault="00D37804" w:rsidP="00C05F0B">
      <w:pPr>
        <w:rPr>
          <w:lang w:val="en-GB"/>
        </w:rPr>
      </w:pPr>
      <w:r w:rsidRPr="004E5748">
        <w:rPr>
          <w:lang w:val="en-GB"/>
        </w:rPr>
        <w:t xml:space="preserve">The purpose of this template is to collect data on an aggregate level and show diversification benefits between separate risk modules. All values </w:t>
      </w:r>
      <w:r w:rsidR="00B20416" w:rsidRPr="004E5748">
        <w:rPr>
          <w:lang w:val="en-GB"/>
        </w:rPr>
        <w:t>shall</w:t>
      </w:r>
      <w:r w:rsidRPr="004E5748">
        <w:rPr>
          <w:lang w:val="en-GB"/>
        </w:rPr>
        <w:t xml:space="preserve"> be reported before any tax effects unless otherwise stated.</w:t>
      </w:r>
    </w:p>
    <w:p w14:paraId="7011D5CC" w14:textId="7B6B12B2" w:rsidR="00A32A0C" w:rsidRPr="004E5748" w:rsidRDefault="00A32A0C" w:rsidP="00A32A0C">
      <w:pPr>
        <w:spacing w:after="0"/>
        <w:rPr>
          <w:rFonts w:eastAsia="Times New Roman"/>
          <w:lang w:val="en-GB" w:eastAsia="es-ES"/>
        </w:rPr>
      </w:pPr>
      <w:r w:rsidRPr="004E5748">
        <w:rPr>
          <w:lang w:val="en-GB"/>
        </w:rPr>
        <w:t xml:space="preserve">For undertakings using a partial internal model all rows for C0010 </w:t>
      </w:r>
      <w:r w:rsidRPr="004E5748">
        <w:rPr>
          <w:rFonts w:eastAsia="Times New Roman"/>
          <w:lang w:val="en-GB" w:eastAsia="es-ES"/>
        </w:rPr>
        <w:t>refer to the amount of the capital charge for each component regardless of the method of calculation (either standard formula or partial internal model), after the adjustments for loss-absorbing capacity of technical provision and/or deferred taxes when they are embedded in the component calculation.</w:t>
      </w:r>
    </w:p>
    <w:p w14:paraId="7743E8D2" w14:textId="77777777" w:rsidR="00A32A0C" w:rsidRPr="004E5748" w:rsidRDefault="00A32A0C" w:rsidP="00A32A0C">
      <w:pPr>
        <w:spacing w:after="0"/>
        <w:rPr>
          <w:rFonts w:eastAsia="Times New Roman"/>
          <w:lang w:val="en-GB" w:eastAsia="es-ES"/>
        </w:rPr>
      </w:pPr>
      <w:r w:rsidRPr="004E5748">
        <w:rPr>
          <w:rFonts w:eastAsia="Times New Roman"/>
          <w:lang w:val="en-GB" w:eastAsia="es-ES"/>
        </w:rPr>
        <w:t>For the components Loss absorbing capacity of technical provisions and/or deferred taxes when reported as a separate component it should be the amount of the loss-absorbing capacity (these amounts should be reported as negative values)</w:t>
      </w:r>
    </w:p>
    <w:p w14:paraId="0347A7EB" w14:textId="57806EF9" w:rsidR="00A32A0C" w:rsidRPr="004E5748" w:rsidRDefault="00A32A0C" w:rsidP="00A32A0C">
      <w:pPr>
        <w:spacing w:after="0"/>
        <w:rPr>
          <w:rFonts w:eastAsia="Times New Roman"/>
          <w:lang w:val="en-GB" w:eastAsia="es-ES"/>
        </w:rPr>
      </w:pPr>
      <w:r w:rsidRPr="004E5748">
        <w:rPr>
          <w:rFonts w:eastAsia="Times New Roman"/>
          <w:lang w:val="en-GB" w:eastAsia="es-ES"/>
        </w:rPr>
        <w:t xml:space="preserve">For components calculated using the standard formula this cell represents the gross </w:t>
      </w:r>
      <w:proofErr w:type="spellStart"/>
      <w:r w:rsidRPr="004E5748">
        <w:rPr>
          <w:rFonts w:eastAsia="Times New Roman"/>
          <w:lang w:val="en-GB" w:eastAsia="es-ES"/>
        </w:rPr>
        <w:t>nSCR</w:t>
      </w:r>
      <w:proofErr w:type="spellEnd"/>
      <w:r w:rsidRPr="004E5748">
        <w:rPr>
          <w:rFonts w:eastAsia="Times New Roman"/>
          <w:lang w:val="en-GB" w:eastAsia="es-ES"/>
        </w:rPr>
        <w:t>. For components calculated using the partial internal model, this represents the value considering th</w:t>
      </w:r>
      <w:r w:rsidR="002F20C4">
        <w:rPr>
          <w:rFonts w:eastAsia="Times New Roman"/>
          <w:lang w:val="en-GB" w:eastAsia="es-ES"/>
        </w:rPr>
        <w:t>e future management actions which</w:t>
      </w:r>
      <w:r w:rsidRPr="004E5748">
        <w:rPr>
          <w:rFonts w:eastAsia="Times New Roman"/>
          <w:lang w:val="en-GB" w:eastAsia="es-ES"/>
        </w:rPr>
        <w:t xml:space="preserve"> are embedded in the calculation, but not </w:t>
      </w:r>
      <w:r w:rsidR="002F20C4">
        <w:rPr>
          <w:rFonts w:eastAsia="Times New Roman"/>
          <w:lang w:val="en-GB" w:eastAsia="es-ES"/>
        </w:rPr>
        <w:t>th</w:t>
      </w:r>
      <w:r w:rsidRPr="004E5748">
        <w:rPr>
          <w:rFonts w:eastAsia="Times New Roman"/>
          <w:lang w:val="en-GB" w:eastAsia="es-ES"/>
        </w:rPr>
        <w:t xml:space="preserve">ose which are modelled as a separate component. </w:t>
      </w:r>
    </w:p>
    <w:p w14:paraId="6F019DF0" w14:textId="528576C2" w:rsidR="00A32A0C" w:rsidRPr="004E5748" w:rsidRDefault="00A32A0C" w:rsidP="00A32A0C">
      <w:pPr>
        <w:spacing w:after="0"/>
        <w:rPr>
          <w:rFonts w:eastAsia="Times New Roman"/>
          <w:lang w:val="en-GB" w:eastAsia="es-ES"/>
        </w:rPr>
      </w:pPr>
      <w:r w:rsidRPr="004E5748">
        <w:rPr>
          <w:rFonts w:eastAsia="Times New Roman"/>
          <w:lang w:val="en-GB" w:eastAsia="es-ES"/>
        </w:rPr>
        <w:t xml:space="preserve">These amounts shall fully consider </w:t>
      </w:r>
      <w:r w:rsidR="007C3F4D">
        <w:rPr>
          <w:rFonts w:eastAsia="Times New Roman"/>
          <w:lang w:val="en-GB" w:eastAsia="es-ES"/>
        </w:rPr>
        <w:t xml:space="preserve">the </w:t>
      </w:r>
      <w:r w:rsidRPr="004E5748">
        <w:rPr>
          <w:rFonts w:eastAsia="Times New Roman"/>
          <w:lang w:val="en-GB" w:eastAsia="es-ES"/>
        </w:rPr>
        <w:t xml:space="preserve">diversification effects </w:t>
      </w:r>
      <w:r w:rsidR="007C3F4D">
        <w:rPr>
          <w:rFonts w:eastAsia="Times New Roman"/>
          <w:lang w:val="en-GB" w:eastAsia="es-ES"/>
        </w:rPr>
        <w:t>referred</w:t>
      </w:r>
      <w:r w:rsidR="007C3F4D" w:rsidRPr="004E5748">
        <w:rPr>
          <w:rFonts w:eastAsia="Times New Roman"/>
          <w:lang w:val="en-GB" w:eastAsia="es-ES"/>
        </w:rPr>
        <w:t xml:space="preserve"> </w:t>
      </w:r>
      <w:r w:rsidRPr="004E5748">
        <w:rPr>
          <w:rFonts w:eastAsia="Times New Roman"/>
          <w:lang w:val="en-GB" w:eastAsia="es-ES"/>
        </w:rPr>
        <w:t>to</w:t>
      </w:r>
      <w:r w:rsidR="007C3F4D">
        <w:rPr>
          <w:rFonts w:eastAsia="Times New Roman"/>
          <w:lang w:val="en-GB" w:eastAsia="es-ES"/>
        </w:rPr>
        <w:t xml:space="preserve"> in</w:t>
      </w:r>
      <w:r w:rsidRPr="004E5748">
        <w:rPr>
          <w:rFonts w:eastAsia="Times New Roman"/>
          <w:lang w:val="en-GB" w:eastAsia="es-ES"/>
        </w:rPr>
        <w:t xml:space="preserve"> </w:t>
      </w:r>
      <w:r w:rsidR="00EE5338" w:rsidRPr="004E5748">
        <w:rPr>
          <w:rFonts w:eastAsia="Times New Roman"/>
          <w:lang w:val="en-GB" w:eastAsia="es-ES"/>
        </w:rPr>
        <w:t>A</w:t>
      </w:r>
      <w:r w:rsidRPr="004E5748">
        <w:rPr>
          <w:rFonts w:eastAsia="Times New Roman"/>
          <w:lang w:val="en-GB" w:eastAsia="es-ES"/>
        </w:rPr>
        <w:t>rticle 304 of Directive 2009/138/EC</w:t>
      </w:r>
      <w:r w:rsidR="00EE5338" w:rsidRPr="004E5748">
        <w:rPr>
          <w:rFonts w:eastAsia="Times New Roman"/>
          <w:lang w:val="en-GB" w:eastAsia="es-ES"/>
        </w:rPr>
        <w:t>,</w:t>
      </w:r>
      <w:r w:rsidRPr="004E5748">
        <w:rPr>
          <w:rFonts w:eastAsia="Times New Roman"/>
          <w:lang w:val="en-GB" w:eastAsia="es-ES"/>
        </w:rPr>
        <w:t xml:space="preserve"> where applicable.</w:t>
      </w:r>
    </w:p>
    <w:p w14:paraId="45107F9A" w14:textId="65DCEE66" w:rsidR="00C05F0B" w:rsidRPr="004E5748" w:rsidRDefault="00EE5338" w:rsidP="00A32A0C">
      <w:pPr>
        <w:rPr>
          <w:lang w:val="en-GB"/>
        </w:rPr>
      </w:pPr>
      <w:r w:rsidRPr="004E5748">
        <w:rPr>
          <w:rFonts w:eastAsia="Times New Roman"/>
          <w:lang w:val="en-GB" w:eastAsia="es-ES"/>
        </w:rPr>
        <w:t>Where applicable, these cells shall</w:t>
      </w:r>
      <w:r w:rsidRPr="004E5748" w:rsidDel="00EE5338">
        <w:rPr>
          <w:rFonts w:eastAsia="Times New Roman"/>
          <w:lang w:val="en-GB" w:eastAsia="es-ES"/>
        </w:rPr>
        <w:t xml:space="preserve"> </w:t>
      </w:r>
      <w:r w:rsidR="00A32A0C" w:rsidRPr="004E5748">
        <w:rPr>
          <w:rFonts w:eastAsia="Times New Roman"/>
          <w:lang w:val="en-GB" w:eastAsia="es-ES"/>
        </w:rPr>
        <w:t xml:space="preserve">not include the allocation of the adjustment due to the aggregation of the </w:t>
      </w:r>
      <w:proofErr w:type="spellStart"/>
      <w:r w:rsidR="00A32A0C" w:rsidRPr="004E5748">
        <w:rPr>
          <w:rFonts w:eastAsia="Times New Roman"/>
          <w:lang w:val="en-GB" w:eastAsia="es-ES"/>
        </w:rPr>
        <w:t>nSCR</w:t>
      </w:r>
      <w:proofErr w:type="spellEnd"/>
      <w:r w:rsidR="00A32A0C" w:rsidRPr="004E5748">
        <w:rPr>
          <w:rFonts w:eastAsia="Times New Roman"/>
          <w:lang w:val="en-GB" w:eastAsia="es-ES"/>
        </w:rPr>
        <w:t xml:space="preserve"> of the RFF/MAP at entity level.</w:t>
      </w:r>
    </w:p>
    <w:p w14:paraId="740BACF9" w14:textId="6529D7F3" w:rsidR="00C05F0B" w:rsidRPr="004E5748" w:rsidRDefault="00C05F0B" w:rsidP="00C05F0B">
      <w:pPr>
        <w:rPr>
          <w:lang w:val="en-GB"/>
        </w:rPr>
      </w:pPr>
      <w:r w:rsidRPr="004E5748">
        <w:rPr>
          <w:lang w:val="en-GB"/>
        </w:rPr>
        <w:t>For the undertakings</w:t>
      </w:r>
      <w:r w:rsidR="00EE5338" w:rsidRPr="004E5748">
        <w:rPr>
          <w:lang w:val="en-GB"/>
        </w:rPr>
        <w:t xml:space="preserve">, reporting at the level of the whole undertaking, </w:t>
      </w:r>
      <w:r w:rsidRPr="004E5748">
        <w:rPr>
          <w:lang w:val="en-GB"/>
        </w:rPr>
        <w:t xml:space="preserve">under a partial internal model to which the adjustment due to the aggregation of the </w:t>
      </w:r>
      <w:proofErr w:type="spellStart"/>
      <w:r w:rsidRPr="004E5748">
        <w:rPr>
          <w:lang w:val="en-GB"/>
        </w:rPr>
        <w:t>nSCR</w:t>
      </w:r>
      <w:proofErr w:type="spellEnd"/>
      <w:r w:rsidRPr="004E5748">
        <w:rPr>
          <w:lang w:val="en-GB"/>
        </w:rPr>
        <w:t xml:space="preserve"> of RFF/MAP is applicable, where the entity has MAP or RFF (except those under the scope of </w:t>
      </w:r>
      <w:r w:rsidR="00CE771F">
        <w:rPr>
          <w:lang w:val="en-GB"/>
        </w:rPr>
        <w:t>Article</w:t>
      </w:r>
      <w:r w:rsidRPr="004E5748">
        <w:rPr>
          <w:lang w:val="en-GB"/>
        </w:rPr>
        <w:t xml:space="preserve"> 304 of Directive 2009/138/EC) the </w:t>
      </w:r>
      <w:proofErr w:type="spellStart"/>
      <w:r w:rsidRPr="004E5748">
        <w:rPr>
          <w:lang w:val="en-GB"/>
        </w:rPr>
        <w:t>nSCR</w:t>
      </w:r>
      <w:proofErr w:type="spellEnd"/>
      <w:r w:rsidRPr="004E5748">
        <w:rPr>
          <w:lang w:val="en-GB"/>
        </w:rPr>
        <w:t xml:space="preserve"> at risk module level and the loss-absorbing capacity (LAC) of technical provisions and deferred taxes to be reported shall be calculated as follows:</w:t>
      </w:r>
    </w:p>
    <w:p w14:paraId="7EF7D413" w14:textId="53FD1C45" w:rsidR="00C05F0B" w:rsidRPr="004E5748" w:rsidRDefault="00EE5338" w:rsidP="00C05F0B">
      <w:pPr>
        <w:pStyle w:val="ListParagraph"/>
        <w:numPr>
          <w:ilvl w:val="0"/>
          <w:numId w:val="15"/>
        </w:numPr>
        <w:spacing w:after="160" w:line="259" w:lineRule="auto"/>
        <w:contextualSpacing/>
        <w:jc w:val="both"/>
        <w:rPr>
          <w:rFonts w:ascii="Times New Roman" w:hAnsi="Times New Roman" w:cs="Times New Roman"/>
          <w:sz w:val="24"/>
          <w:szCs w:val="24"/>
        </w:rPr>
      </w:pPr>
      <w:r w:rsidRPr="004E5748">
        <w:rPr>
          <w:rFonts w:ascii="Times New Roman" w:hAnsi="Times New Roman" w:cs="Times New Roman"/>
          <w:sz w:val="24"/>
          <w:szCs w:val="24"/>
        </w:rPr>
        <w:t>w</w:t>
      </w:r>
      <w:r w:rsidR="00C05F0B" w:rsidRPr="004E5748">
        <w:rPr>
          <w:rFonts w:ascii="Times New Roman" w:hAnsi="Times New Roman" w:cs="Times New Roman"/>
          <w:sz w:val="24"/>
          <w:szCs w:val="24"/>
        </w:rPr>
        <w:t xml:space="preserve">here the undertaking applies the full adjustment due to the aggregation of the </w:t>
      </w:r>
      <w:proofErr w:type="spellStart"/>
      <w:r w:rsidR="00C05F0B" w:rsidRPr="004E5748">
        <w:rPr>
          <w:rFonts w:ascii="Times New Roman" w:hAnsi="Times New Roman" w:cs="Times New Roman"/>
          <w:sz w:val="24"/>
          <w:szCs w:val="24"/>
        </w:rPr>
        <w:t>nSCR</w:t>
      </w:r>
      <w:proofErr w:type="spellEnd"/>
      <w:r w:rsidR="00C05F0B" w:rsidRPr="004E5748">
        <w:rPr>
          <w:rFonts w:ascii="Times New Roman" w:hAnsi="Times New Roman" w:cs="Times New Roman"/>
          <w:sz w:val="24"/>
          <w:szCs w:val="24"/>
        </w:rPr>
        <w:t xml:space="preserve"> of the RFF/MAP at entity level: the </w:t>
      </w:r>
      <w:proofErr w:type="spellStart"/>
      <w:r w:rsidR="00C05F0B" w:rsidRPr="004E5748">
        <w:rPr>
          <w:rFonts w:ascii="Times New Roman" w:hAnsi="Times New Roman" w:cs="Times New Roman"/>
          <w:sz w:val="24"/>
          <w:szCs w:val="24"/>
        </w:rPr>
        <w:t>nSCR</w:t>
      </w:r>
      <w:proofErr w:type="spellEnd"/>
      <w:r w:rsidR="00C05F0B" w:rsidRPr="004E5748">
        <w:rPr>
          <w:rFonts w:ascii="Times New Roman" w:hAnsi="Times New Roman" w:cs="Times New Roman"/>
          <w:sz w:val="24"/>
          <w:szCs w:val="24"/>
        </w:rPr>
        <w:t xml:space="preserve"> </w:t>
      </w:r>
      <w:r w:rsidRPr="004E5748">
        <w:rPr>
          <w:rFonts w:ascii="Times New Roman" w:hAnsi="Times New Roman" w:cs="Times New Roman"/>
          <w:sz w:val="24"/>
          <w:szCs w:val="24"/>
        </w:rPr>
        <w:t xml:space="preserve">shall be </w:t>
      </w:r>
      <w:r w:rsidR="00C05F0B" w:rsidRPr="004E5748">
        <w:rPr>
          <w:rFonts w:ascii="Times New Roman" w:hAnsi="Times New Roman" w:cs="Times New Roman"/>
          <w:sz w:val="24"/>
          <w:szCs w:val="24"/>
        </w:rPr>
        <w:t xml:space="preserve">calculated as if no RFF and the LAC shall be calculated as the sum of the LAC across all RFF/MAP and remaining </w:t>
      </w:r>
      <w:proofErr w:type="gramStart"/>
      <w:r w:rsidR="00C05F0B" w:rsidRPr="004E5748">
        <w:rPr>
          <w:rFonts w:ascii="Times New Roman" w:hAnsi="Times New Roman" w:cs="Times New Roman"/>
          <w:sz w:val="24"/>
          <w:szCs w:val="24"/>
        </w:rPr>
        <w:t>part;</w:t>
      </w:r>
      <w:proofErr w:type="gramEnd"/>
    </w:p>
    <w:p w14:paraId="048FD46B" w14:textId="5380E7B5" w:rsidR="00C05F0B" w:rsidRPr="004E5748" w:rsidRDefault="00EE5338" w:rsidP="00C05F0B">
      <w:pPr>
        <w:pStyle w:val="ListParagraph"/>
        <w:numPr>
          <w:ilvl w:val="0"/>
          <w:numId w:val="15"/>
        </w:numPr>
        <w:spacing w:after="160" w:line="259" w:lineRule="auto"/>
        <w:contextualSpacing/>
        <w:jc w:val="both"/>
        <w:rPr>
          <w:rFonts w:ascii="Times New Roman" w:hAnsi="Times New Roman" w:cs="Times New Roman"/>
          <w:sz w:val="24"/>
          <w:szCs w:val="24"/>
        </w:rPr>
      </w:pPr>
      <w:r w:rsidRPr="004E5748">
        <w:rPr>
          <w:rFonts w:ascii="Times New Roman" w:hAnsi="Times New Roman" w:cs="Times New Roman"/>
          <w:sz w:val="24"/>
          <w:szCs w:val="24"/>
        </w:rPr>
        <w:t>w</w:t>
      </w:r>
      <w:r w:rsidR="00C05F0B" w:rsidRPr="004E5748">
        <w:rPr>
          <w:rFonts w:ascii="Times New Roman" w:hAnsi="Times New Roman" w:cs="Times New Roman"/>
          <w:sz w:val="24"/>
          <w:szCs w:val="24"/>
        </w:rPr>
        <w:t xml:space="preserve">here the undertaking applies the Simplification at risk sub-module level to aggregate the </w:t>
      </w:r>
      <w:proofErr w:type="spellStart"/>
      <w:r w:rsidR="00C05F0B" w:rsidRPr="004E5748">
        <w:rPr>
          <w:rFonts w:ascii="Times New Roman" w:hAnsi="Times New Roman" w:cs="Times New Roman"/>
          <w:sz w:val="24"/>
          <w:szCs w:val="24"/>
        </w:rPr>
        <w:t>nSCR</w:t>
      </w:r>
      <w:proofErr w:type="spellEnd"/>
      <w:r w:rsidR="00C05F0B" w:rsidRPr="004E5748">
        <w:rPr>
          <w:rFonts w:ascii="Times New Roman" w:hAnsi="Times New Roman" w:cs="Times New Roman"/>
          <w:sz w:val="24"/>
          <w:szCs w:val="24"/>
        </w:rPr>
        <w:t xml:space="preserve"> of the RFF/MAP at entity level</w:t>
      </w:r>
      <w:r w:rsidRPr="004E5748">
        <w:rPr>
          <w:rFonts w:ascii="Times New Roman" w:hAnsi="Times New Roman" w:cs="Times New Roman"/>
          <w:sz w:val="24"/>
          <w:szCs w:val="24"/>
        </w:rPr>
        <w:t>,</w:t>
      </w:r>
      <w:r w:rsidR="00C05F0B" w:rsidRPr="004E5748">
        <w:rPr>
          <w:rFonts w:ascii="Times New Roman" w:hAnsi="Times New Roman" w:cs="Times New Roman"/>
          <w:sz w:val="24"/>
          <w:szCs w:val="24"/>
        </w:rPr>
        <w:t xml:space="preserve"> the </w:t>
      </w:r>
      <w:proofErr w:type="spellStart"/>
      <w:r w:rsidR="00C05F0B" w:rsidRPr="004E5748">
        <w:rPr>
          <w:rFonts w:ascii="Times New Roman" w:hAnsi="Times New Roman" w:cs="Times New Roman"/>
          <w:sz w:val="24"/>
          <w:szCs w:val="24"/>
        </w:rPr>
        <w:t>nSCR</w:t>
      </w:r>
      <w:proofErr w:type="spellEnd"/>
      <w:r w:rsidR="00C05F0B" w:rsidRPr="004E5748">
        <w:rPr>
          <w:rFonts w:ascii="Times New Roman" w:hAnsi="Times New Roman" w:cs="Times New Roman"/>
          <w:sz w:val="24"/>
          <w:szCs w:val="24"/>
        </w:rPr>
        <w:t xml:space="preserve"> and LAC </w:t>
      </w:r>
      <w:r w:rsidRPr="004E5748">
        <w:rPr>
          <w:rFonts w:ascii="Times New Roman" w:hAnsi="Times New Roman" w:cs="Times New Roman"/>
          <w:sz w:val="24"/>
          <w:szCs w:val="24"/>
        </w:rPr>
        <w:t xml:space="preserve">shall be </w:t>
      </w:r>
      <w:r w:rsidR="00C05F0B" w:rsidRPr="004E5748">
        <w:rPr>
          <w:rFonts w:ascii="Times New Roman" w:hAnsi="Times New Roman" w:cs="Times New Roman"/>
          <w:sz w:val="24"/>
          <w:szCs w:val="24"/>
        </w:rPr>
        <w:t xml:space="preserve">calculated considering a direct summation at sub-module level </w:t>
      </w:r>
      <w:proofErr w:type="gramStart"/>
      <w:r w:rsidR="00C05F0B" w:rsidRPr="004E5748">
        <w:rPr>
          <w:rFonts w:ascii="Times New Roman" w:hAnsi="Times New Roman" w:cs="Times New Roman"/>
          <w:sz w:val="24"/>
          <w:szCs w:val="24"/>
        </w:rPr>
        <w:t>method</w:t>
      </w:r>
      <w:r w:rsidRPr="004E5748">
        <w:rPr>
          <w:rFonts w:ascii="Times New Roman" w:hAnsi="Times New Roman" w:cs="Times New Roman"/>
          <w:sz w:val="24"/>
          <w:szCs w:val="24"/>
        </w:rPr>
        <w:t>;</w:t>
      </w:r>
      <w:proofErr w:type="gramEnd"/>
    </w:p>
    <w:p w14:paraId="1CD4B58F" w14:textId="7C39E30F" w:rsidR="00C05F0B" w:rsidRPr="004E5748" w:rsidRDefault="00EE5338" w:rsidP="00C05F0B">
      <w:pPr>
        <w:pStyle w:val="ListParagraph"/>
        <w:numPr>
          <w:ilvl w:val="0"/>
          <w:numId w:val="15"/>
        </w:numPr>
        <w:spacing w:after="160" w:line="259" w:lineRule="auto"/>
        <w:contextualSpacing/>
        <w:jc w:val="both"/>
        <w:rPr>
          <w:rFonts w:ascii="Times New Roman" w:hAnsi="Times New Roman" w:cs="Times New Roman"/>
          <w:sz w:val="24"/>
          <w:szCs w:val="24"/>
        </w:rPr>
      </w:pPr>
      <w:r w:rsidRPr="004E5748">
        <w:rPr>
          <w:rFonts w:ascii="Times New Roman" w:hAnsi="Times New Roman" w:cs="Times New Roman"/>
          <w:sz w:val="24"/>
          <w:szCs w:val="24"/>
        </w:rPr>
        <w:lastRenderedPageBreak/>
        <w:t>w</w:t>
      </w:r>
      <w:r w:rsidR="00C05F0B" w:rsidRPr="004E5748">
        <w:rPr>
          <w:rFonts w:ascii="Times New Roman" w:hAnsi="Times New Roman" w:cs="Times New Roman"/>
          <w:sz w:val="24"/>
          <w:szCs w:val="24"/>
        </w:rPr>
        <w:t xml:space="preserve">here the undertaking applies the Simplification at risk module level to aggregate the </w:t>
      </w:r>
      <w:proofErr w:type="spellStart"/>
      <w:r w:rsidR="00C05F0B" w:rsidRPr="004E5748">
        <w:rPr>
          <w:rFonts w:ascii="Times New Roman" w:hAnsi="Times New Roman" w:cs="Times New Roman"/>
          <w:sz w:val="24"/>
          <w:szCs w:val="24"/>
        </w:rPr>
        <w:t>nSCR</w:t>
      </w:r>
      <w:proofErr w:type="spellEnd"/>
      <w:r w:rsidR="00C05F0B" w:rsidRPr="004E5748">
        <w:rPr>
          <w:rFonts w:ascii="Times New Roman" w:hAnsi="Times New Roman" w:cs="Times New Roman"/>
          <w:sz w:val="24"/>
          <w:szCs w:val="24"/>
        </w:rPr>
        <w:t xml:space="preserve"> of the RFF/MAP at entity level</w:t>
      </w:r>
      <w:r w:rsidRPr="004E5748">
        <w:rPr>
          <w:rFonts w:ascii="Times New Roman" w:hAnsi="Times New Roman" w:cs="Times New Roman"/>
          <w:sz w:val="24"/>
          <w:szCs w:val="24"/>
        </w:rPr>
        <w:t>,</w:t>
      </w:r>
      <w:r w:rsidR="00C05F0B" w:rsidRPr="004E5748">
        <w:rPr>
          <w:rFonts w:ascii="Times New Roman" w:hAnsi="Times New Roman" w:cs="Times New Roman"/>
          <w:sz w:val="24"/>
          <w:szCs w:val="24"/>
        </w:rPr>
        <w:t xml:space="preserve"> the </w:t>
      </w:r>
      <w:proofErr w:type="spellStart"/>
      <w:r w:rsidR="00C05F0B" w:rsidRPr="004E5748">
        <w:rPr>
          <w:rFonts w:ascii="Times New Roman" w:hAnsi="Times New Roman" w:cs="Times New Roman"/>
          <w:sz w:val="24"/>
          <w:szCs w:val="24"/>
        </w:rPr>
        <w:t>nSCR</w:t>
      </w:r>
      <w:proofErr w:type="spellEnd"/>
      <w:r w:rsidR="00C05F0B" w:rsidRPr="004E5748">
        <w:rPr>
          <w:rFonts w:ascii="Times New Roman" w:hAnsi="Times New Roman" w:cs="Times New Roman"/>
          <w:sz w:val="24"/>
          <w:szCs w:val="24"/>
        </w:rPr>
        <w:t xml:space="preserve"> and LAC </w:t>
      </w:r>
      <w:r w:rsidRPr="004E5748">
        <w:rPr>
          <w:rFonts w:ascii="Times New Roman" w:hAnsi="Times New Roman" w:cs="Times New Roman"/>
          <w:sz w:val="24"/>
          <w:szCs w:val="24"/>
        </w:rPr>
        <w:t xml:space="preserve">shall be </w:t>
      </w:r>
      <w:r w:rsidR="00C05F0B" w:rsidRPr="004E5748">
        <w:rPr>
          <w:rFonts w:ascii="Times New Roman" w:hAnsi="Times New Roman" w:cs="Times New Roman"/>
          <w:sz w:val="24"/>
          <w:szCs w:val="24"/>
        </w:rPr>
        <w:t>calculated considering a direct summation at module level method.</w:t>
      </w:r>
    </w:p>
    <w:p w14:paraId="01B490AD" w14:textId="77777777" w:rsidR="00C05F0B" w:rsidRPr="004E5748" w:rsidRDefault="00C05F0B" w:rsidP="00C05F0B">
      <w:pPr>
        <w:pStyle w:val="ListParagraph"/>
        <w:rPr>
          <w:rFonts w:ascii="Times New Roman" w:hAnsi="Times New Roman" w:cs="Times New Roman"/>
          <w:sz w:val="24"/>
          <w:szCs w:val="24"/>
        </w:rPr>
      </w:pPr>
    </w:p>
    <w:tbl>
      <w:tblPr>
        <w:tblW w:w="82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4"/>
        <w:gridCol w:w="48"/>
        <w:gridCol w:w="1980"/>
        <w:gridCol w:w="15"/>
        <w:gridCol w:w="3330"/>
        <w:gridCol w:w="9"/>
      </w:tblGrid>
      <w:tr w:rsidR="00F672D2" w:rsidRPr="004E5748" w14:paraId="218F1A2C" w14:textId="77777777" w:rsidTr="009C54DE">
        <w:trPr>
          <w:trHeight w:val="141"/>
        </w:trPr>
        <w:tc>
          <w:tcPr>
            <w:tcW w:w="2834" w:type="dxa"/>
            <w:shd w:val="clear" w:color="000000" w:fill="FFFFFF"/>
          </w:tcPr>
          <w:p w14:paraId="071EE1CB" w14:textId="77777777" w:rsidR="00C05F0B" w:rsidRPr="004E5748" w:rsidRDefault="00C05F0B" w:rsidP="00B114B3">
            <w:pPr>
              <w:spacing w:after="0"/>
              <w:jc w:val="center"/>
              <w:rPr>
                <w:rFonts w:eastAsia="Times New Roman"/>
                <w:b/>
                <w:lang w:val="en-GB" w:eastAsia="es-ES"/>
              </w:rPr>
            </w:pPr>
          </w:p>
        </w:tc>
        <w:tc>
          <w:tcPr>
            <w:tcW w:w="2043" w:type="dxa"/>
            <w:gridSpan w:val="3"/>
            <w:shd w:val="clear" w:color="000000" w:fill="FFFFFF"/>
          </w:tcPr>
          <w:p w14:paraId="46C8CAEA" w14:textId="77777777" w:rsidR="00C05F0B" w:rsidRPr="004E5748" w:rsidRDefault="00C05F0B" w:rsidP="00B114B3">
            <w:pPr>
              <w:spacing w:after="0"/>
              <w:jc w:val="center"/>
              <w:rPr>
                <w:rFonts w:eastAsia="Times New Roman"/>
                <w:b/>
                <w:lang w:val="en-GB" w:eastAsia="es-ES"/>
              </w:rPr>
            </w:pPr>
            <w:r w:rsidRPr="004E5748">
              <w:rPr>
                <w:rFonts w:eastAsia="Times New Roman"/>
                <w:b/>
                <w:lang w:val="en-GB" w:eastAsia="es-ES"/>
              </w:rPr>
              <w:t>ITEM</w:t>
            </w:r>
          </w:p>
        </w:tc>
        <w:tc>
          <w:tcPr>
            <w:tcW w:w="3339" w:type="dxa"/>
            <w:gridSpan w:val="2"/>
            <w:shd w:val="clear" w:color="000000" w:fill="FFFFFF"/>
          </w:tcPr>
          <w:p w14:paraId="201D5D40" w14:textId="77777777" w:rsidR="00C05F0B" w:rsidRPr="004E5748" w:rsidRDefault="00C05F0B" w:rsidP="00B114B3">
            <w:pPr>
              <w:spacing w:after="0"/>
              <w:jc w:val="center"/>
              <w:rPr>
                <w:rFonts w:eastAsia="Times New Roman"/>
                <w:b/>
                <w:lang w:val="en-GB" w:eastAsia="es-ES"/>
              </w:rPr>
            </w:pPr>
            <w:r w:rsidRPr="004E5748">
              <w:rPr>
                <w:rFonts w:eastAsia="Times New Roman"/>
                <w:b/>
                <w:lang w:val="en-GB" w:eastAsia="es-ES"/>
              </w:rPr>
              <w:t>INSTRUCTIONS</w:t>
            </w:r>
          </w:p>
        </w:tc>
      </w:tr>
      <w:tr w:rsidR="00F672D2" w:rsidRPr="00846C12" w14:paraId="3A4832B1"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28F0FC8F" w14:textId="142A7B75" w:rsidR="00BD3455" w:rsidRPr="004E5748" w:rsidRDefault="00BD3455" w:rsidP="00BD3455">
            <w:pPr>
              <w:spacing w:after="0"/>
              <w:rPr>
                <w:rFonts w:eastAsia="Times New Roman"/>
                <w:lang w:val="en-GB" w:eastAsia="es-ES"/>
              </w:rPr>
            </w:pPr>
            <w:r w:rsidRPr="004E5748">
              <w:rPr>
                <w:lang w:val="en-GB"/>
              </w:rPr>
              <w:t>C0010/R0020</w:t>
            </w:r>
          </w:p>
        </w:tc>
        <w:tc>
          <w:tcPr>
            <w:tcW w:w="2043" w:type="dxa"/>
            <w:gridSpan w:val="3"/>
            <w:tcBorders>
              <w:top w:val="nil"/>
              <w:left w:val="nil"/>
              <w:bottom w:val="single" w:sz="4" w:space="0" w:color="auto"/>
              <w:right w:val="single" w:sz="4" w:space="0" w:color="auto"/>
            </w:tcBorders>
            <w:shd w:val="clear" w:color="auto" w:fill="auto"/>
          </w:tcPr>
          <w:p w14:paraId="4015CA0C" w14:textId="3CCEF552" w:rsidR="00BD3455" w:rsidRPr="004E5748" w:rsidRDefault="00BD3455" w:rsidP="00BD3455">
            <w:pPr>
              <w:spacing w:after="0"/>
              <w:rPr>
                <w:rFonts w:eastAsia="Times New Roman"/>
                <w:lang w:val="en-GB" w:eastAsia="es-ES"/>
              </w:rPr>
            </w:pPr>
            <w:r w:rsidRPr="004E5748">
              <w:rPr>
                <w:lang w:val="en-GB"/>
              </w:rPr>
              <w:t>Total diversification</w:t>
            </w:r>
          </w:p>
        </w:tc>
        <w:tc>
          <w:tcPr>
            <w:tcW w:w="3339" w:type="dxa"/>
            <w:gridSpan w:val="2"/>
            <w:tcBorders>
              <w:top w:val="nil"/>
              <w:left w:val="nil"/>
              <w:bottom w:val="single" w:sz="4" w:space="0" w:color="auto"/>
              <w:right w:val="single" w:sz="4" w:space="0" w:color="auto"/>
            </w:tcBorders>
            <w:shd w:val="clear" w:color="auto" w:fill="auto"/>
          </w:tcPr>
          <w:p w14:paraId="4673C6B6" w14:textId="341E5FFF" w:rsidR="00BD3455" w:rsidRPr="004E5748" w:rsidRDefault="00BD3455" w:rsidP="00BD3455">
            <w:pPr>
              <w:jc w:val="left"/>
              <w:rPr>
                <w:lang w:val="en-GB" w:eastAsia="es-ES"/>
              </w:rPr>
            </w:pPr>
            <w:r w:rsidRPr="004E5748">
              <w:rPr>
                <w:lang w:val="en-GB" w:eastAsia="es-ES"/>
              </w:rPr>
              <w:t xml:space="preserve">Amount of the diversification effects </w:t>
            </w:r>
            <w:ins w:id="576" w:author="Author">
              <w:r w:rsidR="005D7D18">
                <w:rPr>
                  <w:lang w:val="en-GB" w:eastAsia="es-ES"/>
                </w:rPr>
                <w:t xml:space="preserve">within and </w:t>
              </w:r>
            </w:ins>
            <w:r w:rsidRPr="004E5748">
              <w:rPr>
                <w:lang w:val="en-GB" w:eastAsia="es-ES"/>
              </w:rPr>
              <w:t>between risk modules.</w:t>
            </w:r>
          </w:p>
          <w:p w14:paraId="629B1FA3" w14:textId="6AA61F02" w:rsidR="00BD3455" w:rsidRPr="004E5748" w:rsidRDefault="00BD3455" w:rsidP="00BD3455">
            <w:pPr>
              <w:jc w:val="left"/>
              <w:rPr>
                <w:lang w:val="en-GB" w:eastAsia="es-ES"/>
              </w:rPr>
            </w:pPr>
            <w:r w:rsidRPr="004E5748">
              <w:rPr>
                <w:lang w:val="en-GB" w:eastAsia="es-ES"/>
              </w:rPr>
              <w:t xml:space="preserve">This amount </w:t>
            </w:r>
            <w:r w:rsidR="00BE4651" w:rsidRPr="004E5748">
              <w:rPr>
                <w:lang w:val="en-GB" w:eastAsia="es-ES"/>
              </w:rPr>
              <w:t>shall</w:t>
            </w:r>
            <w:r w:rsidRPr="004E5748">
              <w:rPr>
                <w:lang w:val="en-GB" w:eastAsia="es-ES"/>
              </w:rPr>
              <w:t xml:space="preserve"> be reported as a negative value</w:t>
            </w:r>
            <w:r w:rsidRPr="004E5748">
              <w:rPr>
                <w:bCs/>
                <w:lang w:val="en-GB"/>
              </w:rPr>
              <w:t>.</w:t>
            </w:r>
          </w:p>
          <w:p w14:paraId="7419A327" w14:textId="7AF99517" w:rsidR="00BD3455" w:rsidRPr="004E5748" w:rsidRDefault="00714300" w:rsidP="00BD3455">
            <w:pPr>
              <w:jc w:val="left"/>
              <w:rPr>
                <w:lang w:val="en-GB" w:eastAsia="es-ES"/>
              </w:rPr>
            </w:pPr>
            <w:ins w:id="577" w:author="Author">
              <w:r w:rsidRPr="001669F9">
                <w:rPr>
                  <w:lang w:val="en-GB"/>
                </w:rPr>
                <w:t>Same as S.26.08.01 C0010/R00</w:t>
              </w:r>
              <w:r>
                <w:rPr>
                  <w:lang w:val="en-GB"/>
                </w:rPr>
                <w:t>2</w:t>
              </w:r>
              <w:r w:rsidRPr="001669F9">
                <w:rPr>
                  <w:lang w:val="en-GB"/>
                </w:rPr>
                <w:t>0</w:t>
              </w:r>
              <w:r w:rsidR="005D7D18">
                <w:rPr>
                  <w:lang w:val="en-GB"/>
                </w:rPr>
                <w:t>.</w:t>
              </w:r>
            </w:ins>
          </w:p>
          <w:p w14:paraId="1EF50EDF" w14:textId="5D91CC85" w:rsidR="00BD3455" w:rsidRPr="004E5748" w:rsidRDefault="00BD3455" w:rsidP="00BD3455">
            <w:pPr>
              <w:spacing w:after="0"/>
              <w:rPr>
                <w:rFonts w:eastAsia="Times New Roman"/>
                <w:lang w:val="en-GB" w:eastAsia="es-ES"/>
              </w:rPr>
            </w:pPr>
            <w:r w:rsidRPr="004E5748">
              <w:rPr>
                <w:lang w:val="en-GB" w:eastAsia="es-ES"/>
              </w:rPr>
              <w:t xml:space="preserve">This is part of the minimum dataset that </w:t>
            </w:r>
            <w:r w:rsidR="00BE4651" w:rsidRPr="004E5748">
              <w:rPr>
                <w:lang w:val="en-GB" w:eastAsia="es-ES"/>
              </w:rPr>
              <w:t>shall</w:t>
            </w:r>
            <w:r w:rsidRPr="004E5748">
              <w:rPr>
                <w:lang w:val="en-GB" w:eastAsia="es-ES"/>
              </w:rPr>
              <w:t xml:space="preserve"> be publicly disclosed.</w:t>
            </w:r>
          </w:p>
        </w:tc>
      </w:tr>
      <w:tr w:rsidR="00F672D2" w:rsidRPr="00846C12" w14:paraId="297422C4"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7ECD742F" w14:textId="3D5FE953" w:rsidR="00BD3455" w:rsidRPr="004E5748" w:rsidRDefault="00BD3455" w:rsidP="00BD3455">
            <w:pPr>
              <w:spacing w:after="0"/>
              <w:rPr>
                <w:rFonts w:eastAsia="Times New Roman"/>
                <w:lang w:val="en-GB" w:eastAsia="es-ES"/>
              </w:rPr>
            </w:pPr>
            <w:r w:rsidRPr="004E5748">
              <w:rPr>
                <w:lang w:val="en-GB"/>
              </w:rPr>
              <w:t>C0010/R0030</w:t>
            </w:r>
          </w:p>
        </w:tc>
        <w:tc>
          <w:tcPr>
            <w:tcW w:w="2043" w:type="dxa"/>
            <w:gridSpan w:val="3"/>
            <w:tcBorders>
              <w:top w:val="nil"/>
              <w:left w:val="nil"/>
              <w:bottom w:val="single" w:sz="4" w:space="0" w:color="auto"/>
              <w:right w:val="single" w:sz="4" w:space="0" w:color="auto"/>
            </w:tcBorders>
            <w:shd w:val="clear" w:color="auto" w:fill="auto"/>
          </w:tcPr>
          <w:p w14:paraId="2AEF1EA5" w14:textId="2386FB48" w:rsidR="00BD3455" w:rsidRPr="004E5748" w:rsidRDefault="00BD3455" w:rsidP="00BD3455">
            <w:pPr>
              <w:spacing w:after="0"/>
              <w:rPr>
                <w:rFonts w:eastAsia="Times New Roman"/>
                <w:lang w:val="en-GB" w:eastAsia="es-ES"/>
              </w:rPr>
            </w:pPr>
            <w:r w:rsidRPr="004E5748">
              <w:rPr>
                <w:lang w:val="en-GB"/>
              </w:rPr>
              <w:t>Total diversified risk before tax</w:t>
            </w:r>
          </w:p>
        </w:tc>
        <w:tc>
          <w:tcPr>
            <w:tcW w:w="3339" w:type="dxa"/>
            <w:gridSpan w:val="2"/>
            <w:tcBorders>
              <w:top w:val="nil"/>
              <w:left w:val="nil"/>
              <w:bottom w:val="single" w:sz="4" w:space="0" w:color="auto"/>
              <w:right w:val="single" w:sz="4" w:space="0" w:color="auto"/>
            </w:tcBorders>
            <w:shd w:val="clear" w:color="auto" w:fill="auto"/>
          </w:tcPr>
          <w:p w14:paraId="05F2409F" w14:textId="77777777" w:rsidR="00BD3455" w:rsidRPr="004E5748" w:rsidRDefault="00BD3455" w:rsidP="00BD3455">
            <w:pPr>
              <w:jc w:val="left"/>
              <w:rPr>
                <w:lang w:val="en-GB" w:eastAsia="es-ES"/>
              </w:rPr>
            </w:pPr>
            <w:r w:rsidRPr="004E5748">
              <w:rPr>
                <w:lang w:val="en-GB" w:eastAsia="es-ES"/>
              </w:rPr>
              <w:t>Diversified capital charges before tax.</w:t>
            </w:r>
          </w:p>
          <w:p w14:paraId="39A5D4CD" w14:textId="77777777" w:rsidR="00BD3455" w:rsidRPr="004E5748" w:rsidRDefault="00BD3455" w:rsidP="00BD3455">
            <w:pPr>
              <w:jc w:val="left"/>
              <w:rPr>
                <w:bCs/>
                <w:lang w:val="en-GB"/>
              </w:rPr>
            </w:pPr>
          </w:p>
          <w:p w14:paraId="29E1896D" w14:textId="77777777" w:rsidR="00BD3455" w:rsidRPr="004E5748" w:rsidRDefault="00BD3455" w:rsidP="00BD3455">
            <w:pPr>
              <w:jc w:val="left"/>
              <w:rPr>
                <w:bCs/>
                <w:lang w:val="en-GB"/>
              </w:rPr>
            </w:pPr>
          </w:p>
          <w:p w14:paraId="32776540" w14:textId="5B3BE986" w:rsidR="00BD3455" w:rsidRPr="004E5748" w:rsidRDefault="00BD3455" w:rsidP="00BD3455">
            <w:pPr>
              <w:spacing w:after="0"/>
              <w:rPr>
                <w:rFonts w:eastAsia="Times New Roman"/>
                <w:lang w:val="en-GB" w:eastAsia="es-ES"/>
              </w:rPr>
            </w:pPr>
            <w:r w:rsidRPr="004E5748">
              <w:rPr>
                <w:lang w:val="en-GB" w:eastAsia="es-ES"/>
              </w:rPr>
              <w:t xml:space="preserve">This is part of the minimum dataset that </w:t>
            </w:r>
            <w:r w:rsidR="00BE4651" w:rsidRPr="004E5748">
              <w:rPr>
                <w:lang w:val="en-GB" w:eastAsia="es-ES"/>
              </w:rPr>
              <w:t>shall</w:t>
            </w:r>
            <w:r w:rsidR="00EA4F01">
              <w:rPr>
                <w:lang w:val="en-GB" w:eastAsia="es-ES"/>
              </w:rPr>
              <w:t xml:space="preserve"> </w:t>
            </w:r>
            <w:r w:rsidRPr="004E5748">
              <w:rPr>
                <w:lang w:val="en-GB" w:eastAsia="es-ES"/>
              </w:rPr>
              <w:t>be publicly disclosed.</w:t>
            </w:r>
          </w:p>
        </w:tc>
      </w:tr>
      <w:tr w:rsidR="00F672D2" w:rsidRPr="00846C12" w14:paraId="63E2F6CB"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67667CDC" w14:textId="3172B841" w:rsidR="00BD3455" w:rsidRPr="004E5748" w:rsidRDefault="00BD3455" w:rsidP="00BD3455">
            <w:pPr>
              <w:spacing w:after="0"/>
              <w:rPr>
                <w:rFonts w:eastAsia="Times New Roman"/>
                <w:lang w:val="en-GB" w:eastAsia="es-ES"/>
              </w:rPr>
            </w:pPr>
            <w:r w:rsidRPr="004E5748">
              <w:rPr>
                <w:lang w:val="en-GB"/>
              </w:rPr>
              <w:t>C0010/R0040</w:t>
            </w:r>
          </w:p>
        </w:tc>
        <w:tc>
          <w:tcPr>
            <w:tcW w:w="2043" w:type="dxa"/>
            <w:gridSpan w:val="3"/>
            <w:tcBorders>
              <w:top w:val="nil"/>
              <w:left w:val="nil"/>
              <w:bottom w:val="single" w:sz="4" w:space="0" w:color="auto"/>
              <w:right w:val="single" w:sz="4" w:space="0" w:color="auto"/>
            </w:tcBorders>
            <w:shd w:val="clear" w:color="auto" w:fill="auto"/>
          </w:tcPr>
          <w:p w14:paraId="61D104F2" w14:textId="19135B86" w:rsidR="00BD3455" w:rsidRPr="004E5748" w:rsidRDefault="00BD3455" w:rsidP="00BD3455">
            <w:pPr>
              <w:spacing w:after="0"/>
              <w:rPr>
                <w:rFonts w:eastAsia="Times New Roman"/>
                <w:lang w:val="en-GB" w:eastAsia="es-ES"/>
              </w:rPr>
            </w:pPr>
            <w:r w:rsidRPr="004E5748">
              <w:rPr>
                <w:lang w:val="en-GB"/>
              </w:rPr>
              <w:t>Total diversified risk after tax</w:t>
            </w:r>
          </w:p>
        </w:tc>
        <w:tc>
          <w:tcPr>
            <w:tcW w:w="3339" w:type="dxa"/>
            <w:gridSpan w:val="2"/>
            <w:tcBorders>
              <w:top w:val="nil"/>
              <w:left w:val="nil"/>
              <w:bottom w:val="single" w:sz="4" w:space="0" w:color="auto"/>
              <w:right w:val="single" w:sz="4" w:space="0" w:color="auto"/>
            </w:tcBorders>
            <w:shd w:val="clear" w:color="auto" w:fill="auto"/>
          </w:tcPr>
          <w:p w14:paraId="42E28336" w14:textId="77777777" w:rsidR="00BD3455" w:rsidRPr="004E5748" w:rsidRDefault="00BD3455" w:rsidP="00BD3455">
            <w:pPr>
              <w:jc w:val="left"/>
              <w:rPr>
                <w:lang w:val="en-GB" w:eastAsia="es-ES"/>
              </w:rPr>
            </w:pPr>
            <w:r w:rsidRPr="004E5748">
              <w:rPr>
                <w:lang w:val="en-GB" w:eastAsia="es-ES"/>
              </w:rPr>
              <w:t>Diversified capital charges after tax.</w:t>
            </w:r>
          </w:p>
          <w:p w14:paraId="2AB7AFE0" w14:textId="5AF7FFDC" w:rsidR="00BD3455" w:rsidRPr="004E5748" w:rsidRDefault="00BD3455" w:rsidP="00BD3455">
            <w:pPr>
              <w:spacing w:after="0"/>
              <w:rPr>
                <w:rFonts w:eastAsia="Times New Roman"/>
                <w:lang w:val="en-GB" w:eastAsia="es-ES"/>
              </w:rPr>
            </w:pPr>
            <w:r w:rsidRPr="004E5748">
              <w:rPr>
                <w:lang w:val="en-GB" w:eastAsia="es-ES"/>
              </w:rPr>
              <w:t xml:space="preserve">This is part of the minimum dataset that </w:t>
            </w:r>
            <w:r w:rsidR="00BE4651" w:rsidRPr="004E5748">
              <w:rPr>
                <w:lang w:val="en-GB" w:eastAsia="es-ES"/>
              </w:rPr>
              <w:t>shall</w:t>
            </w:r>
            <w:r w:rsidR="00EA4F01">
              <w:rPr>
                <w:lang w:val="en-GB" w:eastAsia="es-ES"/>
              </w:rPr>
              <w:t xml:space="preserve"> </w:t>
            </w:r>
            <w:r w:rsidRPr="004E5748">
              <w:rPr>
                <w:lang w:val="en-GB" w:eastAsia="es-ES"/>
              </w:rPr>
              <w:t>be publicly disclosed.</w:t>
            </w:r>
          </w:p>
        </w:tc>
      </w:tr>
      <w:tr w:rsidR="00F672D2" w:rsidRPr="00846C12" w14:paraId="4E16BBD3"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03D57506" w14:textId="28DA1BE6" w:rsidR="00BD3455" w:rsidRPr="004E5748" w:rsidRDefault="00BD3455" w:rsidP="00BD3455">
            <w:pPr>
              <w:spacing w:after="0"/>
              <w:rPr>
                <w:rFonts w:eastAsia="Times New Roman"/>
                <w:lang w:val="en-GB" w:eastAsia="es-ES"/>
              </w:rPr>
            </w:pPr>
            <w:r w:rsidRPr="004E5748">
              <w:rPr>
                <w:lang w:val="en-GB"/>
              </w:rPr>
              <w:t>C0010/R0070</w:t>
            </w:r>
          </w:p>
        </w:tc>
        <w:tc>
          <w:tcPr>
            <w:tcW w:w="2043" w:type="dxa"/>
            <w:gridSpan w:val="3"/>
            <w:tcBorders>
              <w:top w:val="nil"/>
              <w:left w:val="nil"/>
              <w:bottom w:val="single" w:sz="4" w:space="0" w:color="auto"/>
              <w:right w:val="single" w:sz="4" w:space="0" w:color="auto"/>
            </w:tcBorders>
            <w:shd w:val="clear" w:color="auto" w:fill="auto"/>
          </w:tcPr>
          <w:p w14:paraId="2EF71317" w14:textId="526D0605" w:rsidR="00BD3455" w:rsidRPr="004E5748" w:rsidRDefault="00BD3455" w:rsidP="00BD3455">
            <w:pPr>
              <w:spacing w:after="0"/>
              <w:rPr>
                <w:rFonts w:eastAsia="Times New Roman"/>
                <w:lang w:val="en-GB" w:eastAsia="es-ES"/>
              </w:rPr>
            </w:pPr>
            <w:r w:rsidRPr="004E5748">
              <w:rPr>
                <w:lang w:val="en-GB"/>
              </w:rPr>
              <w:t>Total market &amp; credit risk</w:t>
            </w:r>
          </w:p>
        </w:tc>
        <w:tc>
          <w:tcPr>
            <w:tcW w:w="3339" w:type="dxa"/>
            <w:gridSpan w:val="2"/>
            <w:tcBorders>
              <w:top w:val="nil"/>
              <w:left w:val="nil"/>
              <w:bottom w:val="single" w:sz="4" w:space="0" w:color="auto"/>
              <w:right w:val="single" w:sz="4" w:space="0" w:color="auto"/>
            </w:tcBorders>
            <w:shd w:val="clear" w:color="auto" w:fill="auto"/>
          </w:tcPr>
          <w:p w14:paraId="43B313DD" w14:textId="77777777" w:rsidR="00BD3455" w:rsidRPr="004E5748" w:rsidRDefault="00BD3455" w:rsidP="00BD3455">
            <w:pPr>
              <w:jc w:val="left"/>
              <w:rPr>
                <w:lang w:val="en-GB"/>
              </w:rPr>
            </w:pPr>
            <w:r w:rsidRPr="004E5748">
              <w:rPr>
                <w:lang w:val="en-GB"/>
              </w:rPr>
              <w:t>Same as S.26.08.01 C0010/R0070</w:t>
            </w:r>
          </w:p>
          <w:p w14:paraId="57A41DC4" w14:textId="3903D6B4" w:rsidR="00BD3455" w:rsidRPr="004E5748" w:rsidRDefault="00BD3455" w:rsidP="00BD3455">
            <w:pPr>
              <w:spacing w:after="0"/>
              <w:rPr>
                <w:rFonts w:eastAsia="Times New Roman"/>
                <w:lang w:val="en-GB" w:eastAsia="es-ES"/>
              </w:rPr>
            </w:pPr>
            <w:r w:rsidRPr="004E5748">
              <w:rPr>
                <w:lang w:val="en-GB" w:eastAsia="es-ES"/>
              </w:rPr>
              <w:t xml:space="preserve">This is part of the minimum dataset that </w:t>
            </w:r>
            <w:r w:rsidR="00BE4651" w:rsidRPr="004E5748">
              <w:rPr>
                <w:lang w:val="en-GB" w:eastAsia="es-ES"/>
              </w:rPr>
              <w:t>shall</w:t>
            </w:r>
            <w:r w:rsidR="00EA4F01">
              <w:rPr>
                <w:lang w:val="en-GB" w:eastAsia="es-ES"/>
              </w:rPr>
              <w:t xml:space="preserve"> </w:t>
            </w:r>
            <w:r w:rsidRPr="004E5748">
              <w:rPr>
                <w:lang w:val="en-GB" w:eastAsia="es-ES"/>
              </w:rPr>
              <w:t>be publicly disclosed.</w:t>
            </w:r>
          </w:p>
        </w:tc>
      </w:tr>
      <w:tr w:rsidR="00F672D2" w:rsidRPr="00846C12" w14:paraId="31B5530E"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59305C67" w14:textId="46B87CCE" w:rsidR="00BD3455" w:rsidRPr="004E5748" w:rsidRDefault="00BD3455" w:rsidP="00BD3455">
            <w:pPr>
              <w:spacing w:after="0"/>
              <w:rPr>
                <w:rFonts w:eastAsia="Times New Roman"/>
                <w:lang w:val="en-GB" w:eastAsia="es-ES"/>
              </w:rPr>
            </w:pPr>
            <w:r w:rsidRPr="004E5748">
              <w:rPr>
                <w:lang w:val="en-GB"/>
              </w:rPr>
              <w:t>C0010/R0080</w:t>
            </w:r>
          </w:p>
        </w:tc>
        <w:tc>
          <w:tcPr>
            <w:tcW w:w="2043" w:type="dxa"/>
            <w:gridSpan w:val="3"/>
            <w:tcBorders>
              <w:top w:val="nil"/>
              <w:left w:val="nil"/>
              <w:bottom w:val="single" w:sz="4" w:space="0" w:color="auto"/>
              <w:right w:val="single" w:sz="4" w:space="0" w:color="auto"/>
            </w:tcBorders>
            <w:shd w:val="clear" w:color="auto" w:fill="auto"/>
          </w:tcPr>
          <w:p w14:paraId="2F55B196" w14:textId="3381EC42" w:rsidR="00BD3455" w:rsidRPr="004E5748" w:rsidRDefault="00BD3455" w:rsidP="00BD3455">
            <w:pPr>
              <w:spacing w:after="0"/>
              <w:rPr>
                <w:rFonts w:eastAsia="Times New Roman"/>
                <w:lang w:val="en-GB" w:eastAsia="es-ES"/>
              </w:rPr>
            </w:pPr>
            <w:r w:rsidRPr="004E5748">
              <w:rPr>
                <w:lang w:val="en-GB"/>
              </w:rPr>
              <w:t>Market &amp; Credit risk – diversified</w:t>
            </w:r>
          </w:p>
        </w:tc>
        <w:tc>
          <w:tcPr>
            <w:tcW w:w="3339" w:type="dxa"/>
            <w:gridSpan w:val="2"/>
            <w:tcBorders>
              <w:top w:val="nil"/>
              <w:left w:val="nil"/>
              <w:bottom w:val="single" w:sz="4" w:space="0" w:color="auto"/>
              <w:right w:val="single" w:sz="4" w:space="0" w:color="auto"/>
            </w:tcBorders>
            <w:shd w:val="clear" w:color="auto" w:fill="auto"/>
          </w:tcPr>
          <w:p w14:paraId="0DF06B38" w14:textId="77777777" w:rsidR="00BD3455" w:rsidRPr="004E5748" w:rsidRDefault="00BD3455" w:rsidP="00BD3455">
            <w:pPr>
              <w:jc w:val="left"/>
              <w:rPr>
                <w:lang w:val="en-GB"/>
              </w:rPr>
            </w:pPr>
            <w:r w:rsidRPr="004E5748">
              <w:rPr>
                <w:lang w:val="en-GB"/>
              </w:rPr>
              <w:t>Same as S.26.08.01 C0010/R0080</w:t>
            </w:r>
          </w:p>
          <w:p w14:paraId="058A9CFD" w14:textId="71B0C4DA" w:rsidR="00BD3455" w:rsidRPr="004E5748" w:rsidRDefault="00BD3455" w:rsidP="00BD3455">
            <w:pPr>
              <w:spacing w:after="0"/>
              <w:rPr>
                <w:rFonts w:eastAsia="Times New Roman"/>
                <w:lang w:val="en-GB" w:eastAsia="es-ES"/>
              </w:rPr>
            </w:pPr>
            <w:r w:rsidRPr="004E5748">
              <w:rPr>
                <w:lang w:val="en-GB" w:eastAsia="es-ES"/>
              </w:rPr>
              <w:t xml:space="preserve">This is part of the minimum dataset that </w:t>
            </w:r>
            <w:r w:rsidR="00BE4651" w:rsidRPr="004E5748">
              <w:rPr>
                <w:lang w:val="en-GB" w:eastAsia="es-ES"/>
              </w:rPr>
              <w:t>shall</w:t>
            </w:r>
            <w:r w:rsidR="00EA4F01">
              <w:rPr>
                <w:lang w:val="en-GB" w:eastAsia="es-ES"/>
              </w:rPr>
              <w:t xml:space="preserve"> </w:t>
            </w:r>
            <w:r w:rsidRPr="004E5748">
              <w:rPr>
                <w:lang w:val="en-GB" w:eastAsia="es-ES"/>
              </w:rPr>
              <w:t>be publicly disclosed.</w:t>
            </w:r>
          </w:p>
        </w:tc>
      </w:tr>
      <w:tr w:rsidR="00F672D2" w:rsidRPr="00846C12" w14:paraId="22C89433"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143FFBF5" w14:textId="045112C9" w:rsidR="00BD3455" w:rsidRPr="004E5748" w:rsidRDefault="00BD3455" w:rsidP="00BD3455">
            <w:pPr>
              <w:spacing w:after="0"/>
              <w:rPr>
                <w:rFonts w:eastAsia="Times New Roman"/>
                <w:lang w:val="en-GB" w:eastAsia="es-ES"/>
              </w:rPr>
            </w:pPr>
            <w:r w:rsidRPr="004E5748">
              <w:rPr>
                <w:lang w:val="en-GB"/>
              </w:rPr>
              <w:t>C0010/R0190</w:t>
            </w:r>
          </w:p>
        </w:tc>
        <w:tc>
          <w:tcPr>
            <w:tcW w:w="2043" w:type="dxa"/>
            <w:gridSpan w:val="3"/>
            <w:tcBorders>
              <w:top w:val="nil"/>
              <w:left w:val="nil"/>
              <w:bottom w:val="single" w:sz="4" w:space="0" w:color="auto"/>
              <w:right w:val="single" w:sz="4" w:space="0" w:color="auto"/>
            </w:tcBorders>
            <w:shd w:val="clear" w:color="auto" w:fill="auto"/>
          </w:tcPr>
          <w:p w14:paraId="75B19E7F" w14:textId="354A6E67" w:rsidR="00BD3455" w:rsidRPr="004E5748" w:rsidRDefault="00BD3455" w:rsidP="00BD3455">
            <w:pPr>
              <w:spacing w:after="0"/>
              <w:rPr>
                <w:rFonts w:eastAsia="Times New Roman"/>
                <w:lang w:val="en-GB" w:eastAsia="es-ES"/>
              </w:rPr>
            </w:pPr>
            <w:r w:rsidRPr="004E5748">
              <w:rPr>
                <w:lang w:val="en-GB"/>
              </w:rPr>
              <w:t>Credit event risk not covered in market &amp; credit risk</w:t>
            </w:r>
          </w:p>
        </w:tc>
        <w:tc>
          <w:tcPr>
            <w:tcW w:w="3339" w:type="dxa"/>
            <w:gridSpan w:val="2"/>
            <w:tcBorders>
              <w:top w:val="nil"/>
              <w:left w:val="nil"/>
              <w:bottom w:val="single" w:sz="4" w:space="0" w:color="auto"/>
              <w:right w:val="single" w:sz="4" w:space="0" w:color="auto"/>
            </w:tcBorders>
            <w:shd w:val="clear" w:color="auto" w:fill="auto"/>
          </w:tcPr>
          <w:p w14:paraId="58919077" w14:textId="77777777" w:rsidR="00BD3455" w:rsidRPr="004E5748" w:rsidRDefault="00BD3455" w:rsidP="00BD3455">
            <w:pPr>
              <w:jc w:val="left"/>
              <w:rPr>
                <w:lang w:val="en-GB"/>
              </w:rPr>
            </w:pPr>
            <w:r w:rsidRPr="004E5748">
              <w:rPr>
                <w:lang w:val="en-GB"/>
              </w:rPr>
              <w:t>Same as S.26.08.01 C0010/R0190</w:t>
            </w:r>
          </w:p>
          <w:p w14:paraId="3A1A6CB1" w14:textId="75E607B7" w:rsidR="00BD3455" w:rsidRPr="004E5748" w:rsidRDefault="00BD3455" w:rsidP="00BD3455">
            <w:pPr>
              <w:spacing w:after="0"/>
              <w:rPr>
                <w:rFonts w:eastAsia="Times New Roman"/>
                <w:lang w:val="en-GB" w:eastAsia="es-ES"/>
              </w:rPr>
            </w:pPr>
            <w:r w:rsidRPr="004E5748">
              <w:rPr>
                <w:lang w:val="en-GB" w:eastAsia="es-ES"/>
              </w:rPr>
              <w:lastRenderedPageBreak/>
              <w:t xml:space="preserve">This is part of the minimum dataset that </w:t>
            </w:r>
            <w:r w:rsidR="00BE4651" w:rsidRPr="004E5748">
              <w:rPr>
                <w:lang w:val="en-GB" w:eastAsia="es-ES"/>
              </w:rPr>
              <w:t>shall</w:t>
            </w:r>
            <w:r w:rsidR="00EA4F01">
              <w:rPr>
                <w:lang w:val="en-GB" w:eastAsia="es-ES"/>
              </w:rPr>
              <w:t xml:space="preserve"> </w:t>
            </w:r>
            <w:r w:rsidRPr="004E5748">
              <w:rPr>
                <w:lang w:val="en-GB" w:eastAsia="es-ES"/>
              </w:rPr>
              <w:t>be publicly disclosed.</w:t>
            </w:r>
          </w:p>
        </w:tc>
      </w:tr>
      <w:tr w:rsidR="00F672D2" w:rsidRPr="00846C12" w14:paraId="1AF78728"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1E3C97AF" w14:textId="55BA4551" w:rsidR="00BD3455" w:rsidRPr="004E5748" w:rsidDel="008D11F7" w:rsidRDefault="00BD3455" w:rsidP="00BD3455">
            <w:pPr>
              <w:spacing w:after="0"/>
              <w:rPr>
                <w:rFonts w:eastAsia="Times New Roman"/>
                <w:lang w:val="en-GB" w:eastAsia="es-ES"/>
              </w:rPr>
            </w:pPr>
            <w:r w:rsidRPr="004E5748">
              <w:rPr>
                <w:lang w:val="en-GB"/>
              </w:rPr>
              <w:lastRenderedPageBreak/>
              <w:t>C0010/R0200</w:t>
            </w:r>
          </w:p>
        </w:tc>
        <w:tc>
          <w:tcPr>
            <w:tcW w:w="2043" w:type="dxa"/>
            <w:gridSpan w:val="3"/>
            <w:tcBorders>
              <w:top w:val="nil"/>
              <w:left w:val="nil"/>
              <w:bottom w:val="single" w:sz="4" w:space="0" w:color="auto"/>
              <w:right w:val="single" w:sz="4" w:space="0" w:color="auto"/>
            </w:tcBorders>
            <w:shd w:val="clear" w:color="auto" w:fill="auto"/>
          </w:tcPr>
          <w:p w14:paraId="1593D923" w14:textId="66020BDD" w:rsidR="00BD3455" w:rsidRPr="004E5748" w:rsidRDefault="00BD3455" w:rsidP="00BD3455">
            <w:pPr>
              <w:spacing w:after="0"/>
              <w:rPr>
                <w:rFonts w:eastAsia="Times New Roman"/>
                <w:lang w:val="en-GB" w:eastAsia="es-ES"/>
              </w:rPr>
            </w:pPr>
            <w:r w:rsidRPr="004E5748">
              <w:rPr>
                <w:lang w:val="en-GB"/>
              </w:rPr>
              <w:t>Credit event risk not covered in market &amp; credit risk - diversified</w:t>
            </w:r>
          </w:p>
        </w:tc>
        <w:tc>
          <w:tcPr>
            <w:tcW w:w="3339" w:type="dxa"/>
            <w:gridSpan w:val="2"/>
            <w:tcBorders>
              <w:top w:val="nil"/>
              <w:left w:val="nil"/>
              <w:bottom w:val="single" w:sz="4" w:space="0" w:color="auto"/>
              <w:right w:val="single" w:sz="4" w:space="0" w:color="auto"/>
            </w:tcBorders>
            <w:shd w:val="clear" w:color="auto" w:fill="auto"/>
          </w:tcPr>
          <w:p w14:paraId="52BD23B7" w14:textId="77777777" w:rsidR="00BD3455" w:rsidRPr="004E5748" w:rsidRDefault="00BD3455" w:rsidP="00BD3455">
            <w:pPr>
              <w:jc w:val="left"/>
              <w:rPr>
                <w:lang w:val="en-GB"/>
              </w:rPr>
            </w:pPr>
            <w:r w:rsidRPr="004E5748">
              <w:rPr>
                <w:lang w:val="en-GB"/>
              </w:rPr>
              <w:t>Same as S.26.08.01 C0010/R0200</w:t>
            </w:r>
          </w:p>
          <w:p w14:paraId="63FDCEE8" w14:textId="2E8809CD" w:rsidR="00BD3455" w:rsidRPr="004E5748" w:rsidRDefault="00BD3455" w:rsidP="00BD3455">
            <w:pPr>
              <w:jc w:val="left"/>
              <w:rPr>
                <w:rFonts w:eastAsia="Times New Roman"/>
                <w:lang w:val="en-GB" w:eastAsia="es-ES"/>
              </w:rPr>
            </w:pPr>
            <w:r w:rsidRPr="004E5748">
              <w:rPr>
                <w:lang w:val="en-GB" w:eastAsia="es-ES"/>
              </w:rPr>
              <w:t xml:space="preserve">This is part of the minimum dataset that </w:t>
            </w:r>
            <w:r w:rsidR="00BE4651" w:rsidRPr="004E5748">
              <w:rPr>
                <w:lang w:val="en-GB" w:eastAsia="es-ES"/>
              </w:rPr>
              <w:t>shall</w:t>
            </w:r>
            <w:r w:rsidR="00EA4F01">
              <w:rPr>
                <w:lang w:val="en-GB" w:eastAsia="es-ES"/>
              </w:rPr>
              <w:t xml:space="preserve"> </w:t>
            </w:r>
            <w:r w:rsidRPr="004E5748">
              <w:rPr>
                <w:lang w:val="en-GB" w:eastAsia="es-ES"/>
              </w:rPr>
              <w:t>be publicly disclosed.</w:t>
            </w:r>
          </w:p>
        </w:tc>
      </w:tr>
      <w:tr w:rsidR="00F672D2" w:rsidRPr="00846C12" w14:paraId="430844BB"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2508BA16" w14:textId="32274447" w:rsidR="00BD3455" w:rsidRPr="004E5748" w:rsidDel="008D11F7" w:rsidRDefault="00BD3455" w:rsidP="00BD3455">
            <w:pPr>
              <w:spacing w:after="0"/>
              <w:rPr>
                <w:rFonts w:eastAsia="Times New Roman"/>
                <w:lang w:val="en-GB" w:eastAsia="es-ES"/>
              </w:rPr>
            </w:pPr>
            <w:r w:rsidRPr="004E5748">
              <w:rPr>
                <w:lang w:val="en-GB"/>
              </w:rPr>
              <w:t>C0010/R0270</w:t>
            </w:r>
          </w:p>
        </w:tc>
        <w:tc>
          <w:tcPr>
            <w:tcW w:w="2043" w:type="dxa"/>
            <w:gridSpan w:val="3"/>
            <w:tcBorders>
              <w:top w:val="nil"/>
              <w:left w:val="nil"/>
              <w:bottom w:val="single" w:sz="4" w:space="0" w:color="auto"/>
              <w:right w:val="single" w:sz="4" w:space="0" w:color="auto"/>
            </w:tcBorders>
            <w:shd w:val="clear" w:color="auto" w:fill="auto"/>
          </w:tcPr>
          <w:p w14:paraId="5AD7AC71" w14:textId="277326D8" w:rsidR="00BD3455" w:rsidRPr="004E5748" w:rsidRDefault="00BD3455" w:rsidP="00BD3455">
            <w:pPr>
              <w:spacing w:after="0"/>
              <w:rPr>
                <w:rFonts w:eastAsia="Times New Roman"/>
                <w:lang w:val="en-GB" w:eastAsia="es-ES"/>
              </w:rPr>
            </w:pPr>
            <w:r w:rsidRPr="004E5748">
              <w:rPr>
                <w:lang w:val="en-GB"/>
              </w:rPr>
              <w:t>Total Business risk</w:t>
            </w:r>
          </w:p>
        </w:tc>
        <w:tc>
          <w:tcPr>
            <w:tcW w:w="3339" w:type="dxa"/>
            <w:gridSpan w:val="2"/>
            <w:tcBorders>
              <w:top w:val="nil"/>
              <w:left w:val="nil"/>
              <w:bottom w:val="single" w:sz="4" w:space="0" w:color="auto"/>
              <w:right w:val="single" w:sz="4" w:space="0" w:color="auto"/>
            </w:tcBorders>
            <w:shd w:val="clear" w:color="auto" w:fill="auto"/>
          </w:tcPr>
          <w:p w14:paraId="3E90623E" w14:textId="77777777" w:rsidR="00BD3455" w:rsidRPr="004E5748" w:rsidRDefault="00BD3455" w:rsidP="00BD3455">
            <w:pPr>
              <w:jc w:val="left"/>
              <w:rPr>
                <w:lang w:val="en-GB"/>
              </w:rPr>
            </w:pPr>
            <w:r w:rsidRPr="004E5748">
              <w:rPr>
                <w:lang w:val="en-GB"/>
              </w:rPr>
              <w:t>Same as S.26.08.01 C0010/R0270</w:t>
            </w:r>
          </w:p>
          <w:p w14:paraId="1EFF4BB6" w14:textId="52594929" w:rsidR="00BD3455" w:rsidRPr="004E5748" w:rsidRDefault="00BD3455" w:rsidP="00BD3455">
            <w:pPr>
              <w:jc w:val="left"/>
              <w:rPr>
                <w:rFonts w:eastAsia="Times New Roman"/>
                <w:lang w:val="en-GB" w:eastAsia="es-ES"/>
              </w:rPr>
            </w:pPr>
            <w:r w:rsidRPr="004E5748">
              <w:rPr>
                <w:lang w:val="en-GB" w:eastAsia="es-ES"/>
              </w:rPr>
              <w:t xml:space="preserve">This is part of the minimum dataset that </w:t>
            </w:r>
            <w:r w:rsidR="00BE4651" w:rsidRPr="004E5748">
              <w:rPr>
                <w:lang w:val="en-GB" w:eastAsia="es-ES"/>
              </w:rPr>
              <w:t>shall</w:t>
            </w:r>
            <w:r w:rsidR="00257D41">
              <w:rPr>
                <w:lang w:val="en-GB" w:eastAsia="es-ES"/>
              </w:rPr>
              <w:t xml:space="preserve"> </w:t>
            </w:r>
            <w:r w:rsidRPr="004E5748">
              <w:rPr>
                <w:lang w:val="en-GB" w:eastAsia="es-ES"/>
              </w:rPr>
              <w:t>be publicly disclosed.</w:t>
            </w:r>
          </w:p>
        </w:tc>
      </w:tr>
      <w:tr w:rsidR="00F672D2" w:rsidRPr="00846C12" w14:paraId="7997F491"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2F419BF1" w14:textId="2CE2F8C5" w:rsidR="00BD3455" w:rsidRPr="004E5748" w:rsidDel="008D11F7" w:rsidRDefault="00BD3455" w:rsidP="00BD3455">
            <w:pPr>
              <w:spacing w:after="0"/>
              <w:rPr>
                <w:rFonts w:eastAsia="Times New Roman"/>
                <w:lang w:val="en-GB" w:eastAsia="es-ES"/>
              </w:rPr>
            </w:pPr>
            <w:r w:rsidRPr="004E5748">
              <w:rPr>
                <w:lang w:val="en-GB"/>
              </w:rPr>
              <w:t>C0010/R0280</w:t>
            </w:r>
          </w:p>
        </w:tc>
        <w:tc>
          <w:tcPr>
            <w:tcW w:w="2043" w:type="dxa"/>
            <w:gridSpan w:val="3"/>
            <w:tcBorders>
              <w:top w:val="nil"/>
              <w:left w:val="nil"/>
              <w:bottom w:val="single" w:sz="4" w:space="0" w:color="auto"/>
              <w:right w:val="single" w:sz="4" w:space="0" w:color="auto"/>
            </w:tcBorders>
            <w:shd w:val="clear" w:color="auto" w:fill="auto"/>
          </w:tcPr>
          <w:p w14:paraId="03083682" w14:textId="1A6E686C" w:rsidR="00BD3455" w:rsidRPr="004E5748" w:rsidRDefault="00BD3455" w:rsidP="00BD3455">
            <w:pPr>
              <w:spacing w:after="0"/>
              <w:rPr>
                <w:rFonts w:eastAsia="Times New Roman"/>
                <w:lang w:val="en-GB" w:eastAsia="es-ES"/>
              </w:rPr>
            </w:pPr>
            <w:r w:rsidRPr="004E5748">
              <w:rPr>
                <w:lang w:val="en-GB"/>
              </w:rPr>
              <w:t>Total Business risk – diversified</w:t>
            </w:r>
          </w:p>
        </w:tc>
        <w:tc>
          <w:tcPr>
            <w:tcW w:w="3339" w:type="dxa"/>
            <w:gridSpan w:val="2"/>
            <w:tcBorders>
              <w:top w:val="nil"/>
              <w:left w:val="nil"/>
              <w:bottom w:val="single" w:sz="4" w:space="0" w:color="auto"/>
              <w:right w:val="single" w:sz="4" w:space="0" w:color="auto"/>
            </w:tcBorders>
            <w:shd w:val="clear" w:color="auto" w:fill="auto"/>
          </w:tcPr>
          <w:p w14:paraId="56322295" w14:textId="77777777" w:rsidR="00BD3455" w:rsidRPr="004E5748" w:rsidRDefault="00BD3455" w:rsidP="00BD3455">
            <w:pPr>
              <w:jc w:val="left"/>
              <w:rPr>
                <w:lang w:val="en-GB"/>
              </w:rPr>
            </w:pPr>
            <w:r w:rsidRPr="004E5748">
              <w:rPr>
                <w:lang w:val="en-GB"/>
              </w:rPr>
              <w:t>Same as S.26.08.01 C0010/R0280</w:t>
            </w:r>
          </w:p>
          <w:p w14:paraId="6D1FD76A" w14:textId="51918E5A" w:rsidR="00BD3455" w:rsidRPr="004E5748" w:rsidRDefault="00BD3455" w:rsidP="00BD3455">
            <w:pPr>
              <w:jc w:val="left"/>
              <w:rPr>
                <w:rFonts w:eastAsia="Times New Roman"/>
                <w:lang w:val="en-GB" w:eastAsia="es-ES"/>
              </w:rPr>
            </w:pPr>
            <w:r w:rsidRPr="004E5748">
              <w:rPr>
                <w:lang w:val="en-GB" w:eastAsia="es-ES"/>
              </w:rPr>
              <w:t xml:space="preserve">This is part of the minimum dataset that </w:t>
            </w:r>
            <w:r w:rsidR="00BE4651" w:rsidRPr="004E5748">
              <w:rPr>
                <w:lang w:val="en-GB" w:eastAsia="es-ES"/>
              </w:rPr>
              <w:t>shall</w:t>
            </w:r>
            <w:r w:rsidR="00EA4F01">
              <w:rPr>
                <w:lang w:val="en-GB" w:eastAsia="es-ES"/>
              </w:rPr>
              <w:t xml:space="preserve"> </w:t>
            </w:r>
            <w:r w:rsidRPr="004E5748">
              <w:rPr>
                <w:lang w:val="en-GB" w:eastAsia="es-ES"/>
              </w:rPr>
              <w:t>be publicly disclosed.</w:t>
            </w:r>
          </w:p>
        </w:tc>
      </w:tr>
      <w:tr w:rsidR="00F672D2" w:rsidRPr="00846C12" w14:paraId="68629F67"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558E6792" w14:textId="761C9AFF" w:rsidR="00BD3455" w:rsidRPr="004E5748" w:rsidDel="008D11F7" w:rsidRDefault="00BD3455" w:rsidP="00BD3455">
            <w:pPr>
              <w:spacing w:after="0"/>
              <w:rPr>
                <w:rFonts w:eastAsia="Times New Roman"/>
                <w:lang w:val="en-GB" w:eastAsia="es-ES"/>
              </w:rPr>
            </w:pPr>
            <w:r w:rsidRPr="004E5748">
              <w:rPr>
                <w:lang w:val="en-GB"/>
              </w:rPr>
              <w:t>C0010/R0310</w:t>
            </w:r>
          </w:p>
        </w:tc>
        <w:tc>
          <w:tcPr>
            <w:tcW w:w="2043" w:type="dxa"/>
            <w:gridSpan w:val="3"/>
            <w:tcBorders>
              <w:top w:val="nil"/>
              <w:left w:val="nil"/>
              <w:bottom w:val="single" w:sz="4" w:space="0" w:color="auto"/>
              <w:right w:val="single" w:sz="4" w:space="0" w:color="auto"/>
            </w:tcBorders>
            <w:shd w:val="clear" w:color="auto" w:fill="auto"/>
          </w:tcPr>
          <w:p w14:paraId="5328207B" w14:textId="42731283" w:rsidR="00BD3455" w:rsidRPr="004E5748" w:rsidRDefault="00BD3455" w:rsidP="00BD3455">
            <w:pPr>
              <w:spacing w:after="0"/>
              <w:rPr>
                <w:rFonts w:eastAsia="Times New Roman"/>
                <w:lang w:val="en-GB" w:eastAsia="es-ES"/>
              </w:rPr>
            </w:pPr>
            <w:r w:rsidRPr="004E5748">
              <w:rPr>
                <w:lang w:val="en-GB"/>
              </w:rPr>
              <w:t xml:space="preserve">Total Net Non-life </w:t>
            </w:r>
            <w:r w:rsidR="009530C0" w:rsidRPr="004E5748">
              <w:rPr>
                <w:lang w:val="en-GB"/>
              </w:rPr>
              <w:t xml:space="preserve">underwriting </w:t>
            </w:r>
            <w:r w:rsidRPr="004E5748">
              <w:rPr>
                <w:lang w:val="en-GB"/>
              </w:rPr>
              <w:t>risk</w:t>
            </w:r>
          </w:p>
        </w:tc>
        <w:tc>
          <w:tcPr>
            <w:tcW w:w="3339" w:type="dxa"/>
            <w:gridSpan w:val="2"/>
            <w:tcBorders>
              <w:top w:val="nil"/>
              <w:left w:val="nil"/>
              <w:bottom w:val="single" w:sz="4" w:space="0" w:color="auto"/>
              <w:right w:val="single" w:sz="4" w:space="0" w:color="auto"/>
            </w:tcBorders>
            <w:shd w:val="clear" w:color="auto" w:fill="auto"/>
          </w:tcPr>
          <w:p w14:paraId="72DA0048" w14:textId="77777777" w:rsidR="00BD3455" w:rsidRPr="004E5748" w:rsidRDefault="00BD3455" w:rsidP="00BD3455">
            <w:pPr>
              <w:jc w:val="left"/>
              <w:rPr>
                <w:lang w:val="en-GB"/>
              </w:rPr>
            </w:pPr>
            <w:r w:rsidRPr="004E5748">
              <w:rPr>
                <w:lang w:val="en-GB"/>
              </w:rPr>
              <w:t>Same as S.26.08.01 C0010/R0310</w:t>
            </w:r>
          </w:p>
          <w:p w14:paraId="457303B9" w14:textId="5B7E9B2C" w:rsidR="00BD3455" w:rsidRPr="004E5748" w:rsidRDefault="00BD3455" w:rsidP="00BD3455">
            <w:pPr>
              <w:jc w:val="left"/>
              <w:rPr>
                <w:rFonts w:eastAsia="Times New Roman"/>
                <w:lang w:val="en-GB" w:eastAsia="es-ES"/>
              </w:rPr>
            </w:pPr>
            <w:r w:rsidRPr="004E5748">
              <w:rPr>
                <w:lang w:val="en-GB" w:eastAsia="es-ES"/>
              </w:rPr>
              <w:t xml:space="preserve">This is part of the minimum dataset that </w:t>
            </w:r>
            <w:r w:rsidR="00BE4651" w:rsidRPr="004E5748">
              <w:rPr>
                <w:lang w:val="en-GB" w:eastAsia="es-ES"/>
              </w:rPr>
              <w:t>shall</w:t>
            </w:r>
            <w:r w:rsidR="00EA4F01">
              <w:rPr>
                <w:lang w:val="en-GB" w:eastAsia="es-ES"/>
              </w:rPr>
              <w:t xml:space="preserve"> </w:t>
            </w:r>
            <w:r w:rsidRPr="004E5748">
              <w:rPr>
                <w:lang w:val="en-GB" w:eastAsia="es-ES"/>
              </w:rPr>
              <w:t>be publicly disclosed.</w:t>
            </w:r>
          </w:p>
        </w:tc>
      </w:tr>
      <w:tr w:rsidR="00F672D2" w:rsidRPr="00846C12" w14:paraId="45948019"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2A8A3266" w14:textId="10BD8A41" w:rsidR="00BD3455" w:rsidRPr="004E5748" w:rsidDel="008D11F7" w:rsidRDefault="00BD3455" w:rsidP="00BD3455">
            <w:pPr>
              <w:spacing w:after="0"/>
              <w:rPr>
                <w:rFonts w:eastAsia="Times New Roman"/>
                <w:lang w:val="en-GB" w:eastAsia="es-ES"/>
              </w:rPr>
            </w:pPr>
            <w:r w:rsidRPr="004E5748">
              <w:rPr>
                <w:lang w:val="en-GB"/>
              </w:rPr>
              <w:t>C0010/R0320</w:t>
            </w:r>
          </w:p>
        </w:tc>
        <w:tc>
          <w:tcPr>
            <w:tcW w:w="2043" w:type="dxa"/>
            <w:gridSpan w:val="3"/>
            <w:tcBorders>
              <w:top w:val="nil"/>
              <w:left w:val="nil"/>
              <w:bottom w:val="single" w:sz="4" w:space="0" w:color="auto"/>
              <w:right w:val="single" w:sz="4" w:space="0" w:color="auto"/>
            </w:tcBorders>
            <w:shd w:val="clear" w:color="auto" w:fill="auto"/>
          </w:tcPr>
          <w:p w14:paraId="12BC2FD3" w14:textId="526D957C" w:rsidR="00BD3455" w:rsidRPr="004E5748" w:rsidRDefault="00BD3455" w:rsidP="00BD3455">
            <w:pPr>
              <w:spacing w:after="0"/>
              <w:rPr>
                <w:rFonts w:eastAsia="Times New Roman"/>
                <w:lang w:val="en-GB" w:eastAsia="es-ES"/>
              </w:rPr>
            </w:pPr>
            <w:r w:rsidRPr="004E5748">
              <w:rPr>
                <w:lang w:val="en-GB"/>
              </w:rPr>
              <w:t xml:space="preserve">Total Net Non-life </w:t>
            </w:r>
            <w:r w:rsidR="009530C0" w:rsidRPr="004E5748">
              <w:rPr>
                <w:lang w:val="en-GB"/>
              </w:rPr>
              <w:t xml:space="preserve">underwriting </w:t>
            </w:r>
            <w:r w:rsidRPr="004E5748">
              <w:rPr>
                <w:lang w:val="en-GB"/>
              </w:rPr>
              <w:t>risk – diversified</w:t>
            </w:r>
          </w:p>
        </w:tc>
        <w:tc>
          <w:tcPr>
            <w:tcW w:w="3339" w:type="dxa"/>
            <w:gridSpan w:val="2"/>
            <w:tcBorders>
              <w:top w:val="nil"/>
              <w:left w:val="nil"/>
              <w:bottom w:val="single" w:sz="4" w:space="0" w:color="auto"/>
              <w:right w:val="single" w:sz="4" w:space="0" w:color="auto"/>
            </w:tcBorders>
            <w:shd w:val="clear" w:color="auto" w:fill="auto"/>
          </w:tcPr>
          <w:p w14:paraId="3926CBC8" w14:textId="77777777" w:rsidR="00BD3455" w:rsidRPr="004E5748" w:rsidRDefault="00BD3455" w:rsidP="00BD3455">
            <w:pPr>
              <w:jc w:val="left"/>
              <w:rPr>
                <w:lang w:val="en-GB"/>
              </w:rPr>
            </w:pPr>
            <w:r w:rsidRPr="004E5748">
              <w:rPr>
                <w:lang w:val="en-GB"/>
              </w:rPr>
              <w:t>Same as S.26.08.01 C0010/R0320</w:t>
            </w:r>
          </w:p>
          <w:p w14:paraId="5883710A" w14:textId="7BDF9923" w:rsidR="00BD3455" w:rsidRPr="004E5748" w:rsidRDefault="00BD3455" w:rsidP="00BD3455">
            <w:pPr>
              <w:jc w:val="left"/>
              <w:rPr>
                <w:rFonts w:eastAsia="Times New Roman"/>
                <w:lang w:val="en-GB" w:eastAsia="es-ES"/>
              </w:rPr>
            </w:pPr>
            <w:r w:rsidRPr="004E5748">
              <w:rPr>
                <w:lang w:val="en-GB" w:eastAsia="es-ES"/>
              </w:rPr>
              <w:t xml:space="preserve">This is part of the minimum dataset that </w:t>
            </w:r>
            <w:r w:rsidR="00BE4651" w:rsidRPr="004E5748">
              <w:rPr>
                <w:lang w:val="en-GB" w:eastAsia="es-ES"/>
              </w:rPr>
              <w:t>shall</w:t>
            </w:r>
            <w:r w:rsidR="00EA4F01">
              <w:rPr>
                <w:lang w:val="en-GB" w:eastAsia="es-ES"/>
              </w:rPr>
              <w:t xml:space="preserve"> </w:t>
            </w:r>
            <w:r w:rsidRPr="004E5748">
              <w:rPr>
                <w:lang w:val="en-GB" w:eastAsia="es-ES"/>
              </w:rPr>
              <w:t>be publicly disclosed.</w:t>
            </w:r>
          </w:p>
        </w:tc>
      </w:tr>
      <w:tr w:rsidR="00F672D2" w:rsidRPr="00846C12" w14:paraId="62393E8C"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6D031566" w14:textId="6C729148" w:rsidR="00BD3455" w:rsidRPr="004E5748" w:rsidDel="008D11F7" w:rsidRDefault="00BD3455" w:rsidP="00BD3455">
            <w:pPr>
              <w:spacing w:after="0"/>
              <w:rPr>
                <w:rFonts w:eastAsia="Times New Roman"/>
                <w:lang w:val="en-GB" w:eastAsia="es-ES"/>
              </w:rPr>
            </w:pPr>
            <w:r w:rsidRPr="004E5748">
              <w:rPr>
                <w:lang w:val="en-GB"/>
              </w:rPr>
              <w:t>C0010/R0400</w:t>
            </w:r>
          </w:p>
        </w:tc>
        <w:tc>
          <w:tcPr>
            <w:tcW w:w="2043" w:type="dxa"/>
            <w:gridSpan w:val="3"/>
            <w:tcBorders>
              <w:top w:val="nil"/>
              <w:left w:val="nil"/>
              <w:bottom w:val="single" w:sz="4" w:space="0" w:color="auto"/>
              <w:right w:val="single" w:sz="4" w:space="0" w:color="auto"/>
            </w:tcBorders>
            <w:shd w:val="clear" w:color="auto" w:fill="auto"/>
          </w:tcPr>
          <w:p w14:paraId="2A58CD7C" w14:textId="023C624F" w:rsidR="00BD3455" w:rsidRPr="004E5748" w:rsidRDefault="00BD3455" w:rsidP="00BD3455">
            <w:pPr>
              <w:spacing w:after="0"/>
              <w:rPr>
                <w:rFonts w:eastAsia="Times New Roman"/>
                <w:lang w:val="en-GB" w:eastAsia="es-ES"/>
              </w:rPr>
            </w:pPr>
            <w:r w:rsidRPr="004E5748">
              <w:rPr>
                <w:lang w:val="en-GB"/>
              </w:rPr>
              <w:t>Total Life &amp; Health underwriting risk</w:t>
            </w:r>
          </w:p>
        </w:tc>
        <w:tc>
          <w:tcPr>
            <w:tcW w:w="3339" w:type="dxa"/>
            <w:gridSpan w:val="2"/>
            <w:tcBorders>
              <w:top w:val="nil"/>
              <w:left w:val="nil"/>
              <w:bottom w:val="single" w:sz="4" w:space="0" w:color="auto"/>
              <w:right w:val="single" w:sz="4" w:space="0" w:color="auto"/>
            </w:tcBorders>
            <w:shd w:val="clear" w:color="auto" w:fill="auto"/>
          </w:tcPr>
          <w:p w14:paraId="4FE17EB5" w14:textId="2D7216C0" w:rsidR="00BD3455" w:rsidRPr="004E5748" w:rsidRDefault="00BD3455" w:rsidP="00BD3455">
            <w:pPr>
              <w:jc w:val="left"/>
              <w:rPr>
                <w:lang w:val="en-GB"/>
              </w:rPr>
            </w:pPr>
            <w:r w:rsidRPr="004E5748">
              <w:rPr>
                <w:lang w:val="en-GB"/>
              </w:rPr>
              <w:t>Same as S.26.08.01 C0010/R0</w:t>
            </w:r>
            <w:ins w:id="578" w:author="Author">
              <w:r w:rsidR="0052673F">
                <w:rPr>
                  <w:lang w:val="en-GB"/>
                </w:rPr>
                <w:t>370</w:t>
              </w:r>
            </w:ins>
            <w:del w:id="579" w:author="Author">
              <w:r w:rsidRPr="004E5748" w:rsidDel="0052673F">
                <w:rPr>
                  <w:lang w:val="en-GB"/>
                </w:rPr>
                <w:delText>400</w:delText>
              </w:r>
            </w:del>
          </w:p>
          <w:p w14:paraId="2BCFE963" w14:textId="2C4EDC62" w:rsidR="00BD3455" w:rsidRPr="004E5748" w:rsidRDefault="00BD3455" w:rsidP="00BD3455">
            <w:pPr>
              <w:spacing w:after="0"/>
              <w:rPr>
                <w:rFonts w:eastAsia="Times New Roman"/>
                <w:lang w:val="en-GB" w:eastAsia="es-ES"/>
              </w:rPr>
            </w:pPr>
            <w:r w:rsidRPr="004E5748">
              <w:rPr>
                <w:lang w:val="en-GB" w:eastAsia="es-ES"/>
              </w:rPr>
              <w:t xml:space="preserve">This is part of the minimum dataset that </w:t>
            </w:r>
            <w:r w:rsidR="00BE4651" w:rsidRPr="004E5748">
              <w:rPr>
                <w:lang w:val="en-GB" w:eastAsia="es-ES"/>
              </w:rPr>
              <w:t>shall</w:t>
            </w:r>
            <w:r w:rsidR="00EA4F01">
              <w:rPr>
                <w:lang w:val="en-GB" w:eastAsia="es-ES"/>
              </w:rPr>
              <w:t xml:space="preserve"> </w:t>
            </w:r>
            <w:r w:rsidRPr="004E5748">
              <w:rPr>
                <w:lang w:val="en-GB" w:eastAsia="es-ES"/>
              </w:rPr>
              <w:t>be publicly disclosed.</w:t>
            </w:r>
          </w:p>
        </w:tc>
      </w:tr>
      <w:tr w:rsidR="00F672D2" w:rsidRPr="00846C12" w14:paraId="0267904A"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49217AEB" w14:textId="331DCEAC" w:rsidR="00BD3455" w:rsidRPr="004E5748" w:rsidDel="008D11F7" w:rsidRDefault="00BD3455" w:rsidP="00BD3455">
            <w:pPr>
              <w:spacing w:after="0"/>
              <w:rPr>
                <w:rFonts w:eastAsia="Times New Roman"/>
                <w:lang w:val="en-GB" w:eastAsia="es-ES"/>
              </w:rPr>
            </w:pPr>
            <w:r w:rsidRPr="004E5748">
              <w:rPr>
                <w:lang w:val="en-GB"/>
              </w:rPr>
              <w:t>C0010/R0410</w:t>
            </w:r>
          </w:p>
        </w:tc>
        <w:tc>
          <w:tcPr>
            <w:tcW w:w="2043" w:type="dxa"/>
            <w:gridSpan w:val="3"/>
            <w:tcBorders>
              <w:top w:val="nil"/>
              <w:left w:val="nil"/>
              <w:bottom w:val="single" w:sz="4" w:space="0" w:color="auto"/>
              <w:right w:val="single" w:sz="4" w:space="0" w:color="auto"/>
            </w:tcBorders>
            <w:shd w:val="clear" w:color="auto" w:fill="auto"/>
          </w:tcPr>
          <w:p w14:paraId="24755F17" w14:textId="198E64F1" w:rsidR="00BD3455" w:rsidRPr="004E5748" w:rsidRDefault="00BD3455" w:rsidP="00BD3455">
            <w:pPr>
              <w:spacing w:after="0"/>
              <w:rPr>
                <w:rFonts w:eastAsia="Times New Roman"/>
                <w:lang w:val="en-GB" w:eastAsia="es-ES"/>
              </w:rPr>
            </w:pPr>
            <w:r w:rsidRPr="004E5748">
              <w:rPr>
                <w:lang w:val="en-GB"/>
              </w:rPr>
              <w:t>Total Life &amp; Health underwriting risk – diversified</w:t>
            </w:r>
          </w:p>
        </w:tc>
        <w:tc>
          <w:tcPr>
            <w:tcW w:w="3339" w:type="dxa"/>
            <w:gridSpan w:val="2"/>
            <w:tcBorders>
              <w:top w:val="nil"/>
              <w:left w:val="nil"/>
              <w:bottom w:val="single" w:sz="4" w:space="0" w:color="auto"/>
              <w:right w:val="single" w:sz="4" w:space="0" w:color="auto"/>
            </w:tcBorders>
            <w:shd w:val="clear" w:color="auto" w:fill="auto"/>
          </w:tcPr>
          <w:p w14:paraId="3C6EFE1C" w14:textId="74F8AE3D" w:rsidR="00BD3455" w:rsidRPr="004E5748" w:rsidRDefault="00BD3455" w:rsidP="00BD3455">
            <w:pPr>
              <w:jc w:val="left"/>
              <w:rPr>
                <w:lang w:val="en-GB"/>
              </w:rPr>
            </w:pPr>
            <w:r w:rsidRPr="004E5748">
              <w:rPr>
                <w:lang w:val="en-GB"/>
              </w:rPr>
              <w:t>Same as S.26.08.01 C0010/R0</w:t>
            </w:r>
            <w:ins w:id="580" w:author="Author">
              <w:r w:rsidR="0052673F">
                <w:rPr>
                  <w:lang w:val="en-GB"/>
                </w:rPr>
                <w:t>380</w:t>
              </w:r>
            </w:ins>
            <w:del w:id="581" w:author="Author">
              <w:r w:rsidRPr="004E5748" w:rsidDel="0052673F">
                <w:rPr>
                  <w:lang w:val="en-GB"/>
                </w:rPr>
                <w:delText>410</w:delText>
              </w:r>
            </w:del>
          </w:p>
          <w:p w14:paraId="45CDC767" w14:textId="644BE001" w:rsidR="00BD3455" w:rsidRPr="004E5748" w:rsidRDefault="00BD3455" w:rsidP="00BD3455">
            <w:pPr>
              <w:spacing w:after="0"/>
              <w:rPr>
                <w:rFonts w:eastAsia="Times New Roman"/>
                <w:lang w:val="en-GB" w:eastAsia="es-ES"/>
              </w:rPr>
            </w:pPr>
            <w:r w:rsidRPr="004E5748">
              <w:rPr>
                <w:lang w:val="en-GB" w:eastAsia="es-ES"/>
              </w:rPr>
              <w:t xml:space="preserve">This is part of the minimum dataset that </w:t>
            </w:r>
            <w:r w:rsidR="00BE4651" w:rsidRPr="004E5748">
              <w:rPr>
                <w:lang w:val="en-GB" w:eastAsia="es-ES"/>
              </w:rPr>
              <w:t>shall</w:t>
            </w:r>
            <w:r w:rsidR="00EA4F01">
              <w:rPr>
                <w:lang w:val="en-GB" w:eastAsia="es-ES"/>
              </w:rPr>
              <w:t xml:space="preserve"> </w:t>
            </w:r>
            <w:r w:rsidRPr="004E5748">
              <w:rPr>
                <w:lang w:val="en-GB" w:eastAsia="es-ES"/>
              </w:rPr>
              <w:t>be publicly disclosed.</w:t>
            </w:r>
          </w:p>
        </w:tc>
      </w:tr>
      <w:tr w:rsidR="00F672D2" w:rsidRPr="00846C12" w14:paraId="40F0C852"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5A172080" w14:textId="504FDF54" w:rsidR="00BD3455" w:rsidRPr="004E5748" w:rsidDel="008D11F7" w:rsidRDefault="00BD3455" w:rsidP="00A30447">
            <w:pPr>
              <w:spacing w:after="0"/>
              <w:rPr>
                <w:rFonts w:eastAsia="Times New Roman"/>
                <w:lang w:val="en-GB" w:eastAsia="es-ES"/>
              </w:rPr>
            </w:pPr>
            <w:r w:rsidRPr="004E5748">
              <w:rPr>
                <w:lang w:val="en-GB"/>
              </w:rPr>
              <w:lastRenderedPageBreak/>
              <w:t>C0010/R0</w:t>
            </w:r>
            <w:ins w:id="582" w:author="Author">
              <w:r w:rsidR="000D10B8">
                <w:rPr>
                  <w:lang w:val="en-GB"/>
                </w:rPr>
                <w:t>510</w:t>
              </w:r>
            </w:ins>
            <w:del w:id="583" w:author="Author">
              <w:r w:rsidR="00A30447" w:rsidDel="000D10B8">
                <w:rPr>
                  <w:lang w:val="en-GB"/>
                </w:rPr>
                <w:delText>48</w:delText>
              </w:r>
              <w:r w:rsidRPr="004E5748" w:rsidDel="000D10B8">
                <w:rPr>
                  <w:lang w:val="en-GB"/>
                </w:rPr>
                <w:delText>0</w:delText>
              </w:r>
            </w:del>
          </w:p>
        </w:tc>
        <w:tc>
          <w:tcPr>
            <w:tcW w:w="2043" w:type="dxa"/>
            <w:gridSpan w:val="3"/>
            <w:tcBorders>
              <w:top w:val="nil"/>
              <w:left w:val="nil"/>
              <w:bottom w:val="single" w:sz="4" w:space="0" w:color="auto"/>
              <w:right w:val="single" w:sz="4" w:space="0" w:color="auto"/>
            </w:tcBorders>
            <w:shd w:val="clear" w:color="auto" w:fill="auto"/>
          </w:tcPr>
          <w:p w14:paraId="4446C27E" w14:textId="5023F587" w:rsidR="00BD3455" w:rsidRPr="004E5748" w:rsidRDefault="00BD3455" w:rsidP="00BD3455">
            <w:pPr>
              <w:spacing w:after="0"/>
              <w:rPr>
                <w:rFonts w:eastAsia="Times New Roman"/>
                <w:lang w:val="en-GB" w:eastAsia="es-ES"/>
              </w:rPr>
            </w:pPr>
            <w:r w:rsidRPr="004E5748">
              <w:rPr>
                <w:lang w:val="en-GB"/>
              </w:rPr>
              <w:t>Total Operational risk</w:t>
            </w:r>
          </w:p>
        </w:tc>
        <w:tc>
          <w:tcPr>
            <w:tcW w:w="3339" w:type="dxa"/>
            <w:gridSpan w:val="2"/>
            <w:tcBorders>
              <w:top w:val="nil"/>
              <w:left w:val="nil"/>
              <w:bottom w:val="single" w:sz="4" w:space="0" w:color="auto"/>
              <w:right w:val="single" w:sz="4" w:space="0" w:color="auto"/>
            </w:tcBorders>
            <w:shd w:val="clear" w:color="auto" w:fill="auto"/>
          </w:tcPr>
          <w:p w14:paraId="46F24604" w14:textId="0B807B93" w:rsidR="00BD3455" w:rsidRPr="004E5748" w:rsidRDefault="00BD3455" w:rsidP="00BD3455">
            <w:pPr>
              <w:jc w:val="left"/>
              <w:rPr>
                <w:lang w:val="en-GB"/>
              </w:rPr>
            </w:pPr>
            <w:r w:rsidRPr="004E5748">
              <w:rPr>
                <w:lang w:val="en-GB"/>
              </w:rPr>
              <w:t>Same as S.26.08.01 C0010/R0</w:t>
            </w:r>
            <w:r w:rsidR="00A30447">
              <w:rPr>
                <w:lang w:val="en-GB"/>
              </w:rPr>
              <w:t>48</w:t>
            </w:r>
            <w:r w:rsidRPr="004E5748">
              <w:rPr>
                <w:lang w:val="en-GB"/>
              </w:rPr>
              <w:t>0</w:t>
            </w:r>
          </w:p>
          <w:p w14:paraId="5774D9A6" w14:textId="77777777" w:rsidR="00BD3455" w:rsidRPr="004E5748" w:rsidRDefault="00BD3455" w:rsidP="00BD3455">
            <w:pPr>
              <w:jc w:val="left"/>
              <w:rPr>
                <w:lang w:val="en-GB"/>
              </w:rPr>
            </w:pPr>
          </w:p>
          <w:p w14:paraId="69A02D25" w14:textId="0CDFE949" w:rsidR="00BD3455" w:rsidRPr="004E5748" w:rsidRDefault="00BD3455" w:rsidP="00BD3455">
            <w:pPr>
              <w:spacing w:after="0"/>
              <w:rPr>
                <w:rFonts w:eastAsia="Times New Roman"/>
                <w:lang w:val="en-GB" w:eastAsia="es-ES"/>
              </w:rPr>
            </w:pPr>
            <w:r w:rsidRPr="004E5748">
              <w:rPr>
                <w:lang w:val="en-GB" w:eastAsia="es-ES"/>
              </w:rPr>
              <w:t xml:space="preserve">This is part of the minimum dataset that </w:t>
            </w:r>
            <w:r w:rsidR="00BE4651" w:rsidRPr="004E5748">
              <w:rPr>
                <w:lang w:val="en-GB" w:eastAsia="es-ES"/>
              </w:rPr>
              <w:t>shall</w:t>
            </w:r>
            <w:r w:rsidR="00EA4F01">
              <w:rPr>
                <w:lang w:val="en-GB" w:eastAsia="es-ES"/>
              </w:rPr>
              <w:t xml:space="preserve"> </w:t>
            </w:r>
            <w:r w:rsidRPr="004E5748">
              <w:rPr>
                <w:lang w:val="en-GB" w:eastAsia="es-ES"/>
              </w:rPr>
              <w:t>be publicly disclosed.</w:t>
            </w:r>
          </w:p>
        </w:tc>
      </w:tr>
      <w:tr w:rsidR="00F672D2" w:rsidRPr="00846C12" w14:paraId="26A23ACC"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7041D07F" w14:textId="33E2DA50" w:rsidR="00BD3455" w:rsidRPr="004E5748" w:rsidDel="008D11F7" w:rsidRDefault="00BD3455" w:rsidP="00A30447">
            <w:pPr>
              <w:spacing w:after="0"/>
              <w:rPr>
                <w:rFonts w:eastAsia="Times New Roman"/>
                <w:lang w:val="en-GB" w:eastAsia="es-ES"/>
              </w:rPr>
            </w:pPr>
            <w:r w:rsidRPr="004E5748">
              <w:rPr>
                <w:lang w:val="en-GB"/>
              </w:rPr>
              <w:t>C0010/R0</w:t>
            </w:r>
            <w:ins w:id="584" w:author="Author">
              <w:r w:rsidR="000D10B8">
                <w:rPr>
                  <w:lang w:val="en-GB"/>
                </w:rPr>
                <w:t>520</w:t>
              </w:r>
            </w:ins>
            <w:del w:id="585" w:author="Author">
              <w:r w:rsidR="002308F5" w:rsidDel="000D10B8">
                <w:rPr>
                  <w:lang w:val="en-GB"/>
                </w:rPr>
                <w:delText>4</w:delText>
              </w:r>
              <w:r w:rsidR="00A30447" w:rsidDel="000D10B8">
                <w:rPr>
                  <w:lang w:val="en-GB"/>
                </w:rPr>
                <w:delText>9</w:delText>
              </w:r>
              <w:r w:rsidRPr="004E5748" w:rsidDel="000D10B8">
                <w:rPr>
                  <w:lang w:val="en-GB"/>
                </w:rPr>
                <w:delText>0</w:delText>
              </w:r>
            </w:del>
          </w:p>
        </w:tc>
        <w:tc>
          <w:tcPr>
            <w:tcW w:w="2043" w:type="dxa"/>
            <w:gridSpan w:val="3"/>
            <w:tcBorders>
              <w:top w:val="nil"/>
              <w:left w:val="nil"/>
              <w:bottom w:val="single" w:sz="4" w:space="0" w:color="auto"/>
              <w:right w:val="single" w:sz="4" w:space="0" w:color="auto"/>
            </w:tcBorders>
            <w:shd w:val="clear" w:color="auto" w:fill="auto"/>
          </w:tcPr>
          <w:p w14:paraId="27E888C1" w14:textId="1B2E010D" w:rsidR="00BD3455" w:rsidRPr="004E5748" w:rsidRDefault="00BD3455" w:rsidP="00BD3455">
            <w:pPr>
              <w:spacing w:after="0"/>
              <w:rPr>
                <w:rFonts w:eastAsia="Times New Roman"/>
                <w:lang w:val="en-GB" w:eastAsia="es-ES"/>
              </w:rPr>
            </w:pPr>
            <w:r w:rsidRPr="004E5748">
              <w:rPr>
                <w:lang w:val="en-GB"/>
              </w:rPr>
              <w:t>Total Operational risk – diversified</w:t>
            </w:r>
          </w:p>
        </w:tc>
        <w:tc>
          <w:tcPr>
            <w:tcW w:w="3339" w:type="dxa"/>
            <w:gridSpan w:val="2"/>
            <w:tcBorders>
              <w:top w:val="nil"/>
              <w:left w:val="nil"/>
              <w:bottom w:val="single" w:sz="4" w:space="0" w:color="auto"/>
              <w:right w:val="single" w:sz="4" w:space="0" w:color="auto"/>
            </w:tcBorders>
            <w:shd w:val="clear" w:color="auto" w:fill="auto"/>
          </w:tcPr>
          <w:p w14:paraId="017176FF" w14:textId="48D22EFC" w:rsidR="00BD3455" w:rsidRPr="004E5748" w:rsidRDefault="00BD3455" w:rsidP="00BD3455">
            <w:pPr>
              <w:jc w:val="left"/>
              <w:rPr>
                <w:lang w:val="en-GB"/>
              </w:rPr>
            </w:pPr>
            <w:r w:rsidRPr="004E5748">
              <w:rPr>
                <w:lang w:val="en-GB"/>
              </w:rPr>
              <w:t>Same as S.26.08.01 C0010/R0</w:t>
            </w:r>
            <w:r w:rsidR="00A30447">
              <w:rPr>
                <w:lang w:val="en-GB"/>
              </w:rPr>
              <w:t>49</w:t>
            </w:r>
            <w:r w:rsidRPr="004E5748">
              <w:rPr>
                <w:lang w:val="en-GB"/>
              </w:rPr>
              <w:t>0</w:t>
            </w:r>
          </w:p>
          <w:p w14:paraId="1ED32E41" w14:textId="1A331906" w:rsidR="00BD3455" w:rsidRPr="004E5748" w:rsidRDefault="00BD3455" w:rsidP="00BD3455">
            <w:pPr>
              <w:spacing w:after="0"/>
              <w:rPr>
                <w:rFonts w:eastAsia="Times New Roman"/>
                <w:lang w:val="en-GB" w:eastAsia="es-ES"/>
              </w:rPr>
            </w:pPr>
            <w:r w:rsidRPr="004E5748">
              <w:rPr>
                <w:lang w:val="en-GB" w:eastAsia="es-ES"/>
              </w:rPr>
              <w:t xml:space="preserve">This is part of the minimum dataset that </w:t>
            </w:r>
            <w:r w:rsidR="00BE4651" w:rsidRPr="004E5748">
              <w:rPr>
                <w:lang w:val="en-GB" w:eastAsia="es-ES"/>
              </w:rPr>
              <w:t>shall</w:t>
            </w:r>
            <w:r w:rsidR="00EA4F01">
              <w:rPr>
                <w:lang w:val="en-GB" w:eastAsia="es-ES"/>
              </w:rPr>
              <w:t xml:space="preserve"> </w:t>
            </w:r>
            <w:r w:rsidRPr="004E5748">
              <w:rPr>
                <w:lang w:val="en-GB" w:eastAsia="es-ES"/>
              </w:rPr>
              <w:t>be publicly disclosed.</w:t>
            </w:r>
          </w:p>
        </w:tc>
      </w:tr>
      <w:tr w:rsidR="00F672D2" w:rsidRPr="00846C12" w14:paraId="4E0DBB85"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38B66D04" w14:textId="42614EF7" w:rsidR="00BD3455" w:rsidRPr="004E5748" w:rsidDel="008D11F7" w:rsidRDefault="00BD3455" w:rsidP="00BD3455">
            <w:pPr>
              <w:spacing w:after="0"/>
              <w:rPr>
                <w:rFonts w:eastAsia="Times New Roman"/>
                <w:lang w:val="en-GB" w:eastAsia="es-ES"/>
              </w:rPr>
            </w:pPr>
            <w:r w:rsidRPr="004E5748">
              <w:rPr>
                <w:lang w:val="en-GB"/>
              </w:rPr>
              <w:t>C0010/R05</w:t>
            </w:r>
            <w:r w:rsidR="00A30447">
              <w:rPr>
                <w:lang w:val="en-GB"/>
              </w:rPr>
              <w:t>0</w:t>
            </w:r>
            <w:r w:rsidRPr="004E5748">
              <w:rPr>
                <w:lang w:val="en-GB"/>
              </w:rPr>
              <w:t>0</w:t>
            </w:r>
          </w:p>
        </w:tc>
        <w:tc>
          <w:tcPr>
            <w:tcW w:w="2043" w:type="dxa"/>
            <w:gridSpan w:val="3"/>
            <w:tcBorders>
              <w:top w:val="nil"/>
              <w:left w:val="nil"/>
              <w:bottom w:val="single" w:sz="4" w:space="0" w:color="auto"/>
              <w:right w:val="single" w:sz="4" w:space="0" w:color="auto"/>
            </w:tcBorders>
            <w:shd w:val="clear" w:color="auto" w:fill="auto"/>
          </w:tcPr>
          <w:p w14:paraId="4981022D" w14:textId="6213FE18" w:rsidR="00BD3455" w:rsidRPr="004E5748" w:rsidRDefault="00BD3455" w:rsidP="00BD3455">
            <w:pPr>
              <w:spacing w:after="0"/>
              <w:rPr>
                <w:rFonts w:eastAsia="Times New Roman"/>
                <w:lang w:val="en-GB" w:eastAsia="es-ES"/>
              </w:rPr>
            </w:pPr>
            <w:r w:rsidRPr="004E5748">
              <w:rPr>
                <w:lang w:val="en-GB"/>
              </w:rPr>
              <w:t>Other risk</w:t>
            </w:r>
          </w:p>
        </w:tc>
        <w:tc>
          <w:tcPr>
            <w:tcW w:w="3339" w:type="dxa"/>
            <w:gridSpan w:val="2"/>
            <w:tcBorders>
              <w:top w:val="nil"/>
              <w:left w:val="nil"/>
              <w:bottom w:val="single" w:sz="4" w:space="0" w:color="auto"/>
              <w:right w:val="single" w:sz="4" w:space="0" w:color="auto"/>
            </w:tcBorders>
            <w:shd w:val="clear" w:color="auto" w:fill="auto"/>
          </w:tcPr>
          <w:p w14:paraId="62BD6451" w14:textId="2A1F3645" w:rsidR="00BD3455" w:rsidRPr="004E5748" w:rsidRDefault="00BD3455" w:rsidP="00BD3455">
            <w:pPr>
              <w:jc w:val="left"/>
              <w:rPr>
                <w:lang w:val="en-GB"/>
              </w:rPr>
            </w:pPr>
            <w:r w:rsidRPr="004E5748">
              <w:rPr>
                <w:lang w:val="en-GB"/>
              </w:rPr>
              <w:t>Same as S.26.08.01 C0010/R05</w:t>
            </w:r>
            <w:r w:rsidR="00A30447">
              <w:rPr>
                <w:lang w:val="en-GB"/>
              </w:rPr>
              <w:t>0</w:t>
            </w:r>
            <w:r w:rsidRPr="004E5748">
              <w:rPr>
                <w:lang w:val="en-GB"/>
              </w:rPr>
              <w:t>0</w:t>
            </w:r>
          </w:p>
          <w:p w14:paraId="753D5C60" w14:textId="78CA59C7" w:rsidR="00BD3455" w:rsidRPr="004E5748" w:rsidRDefault="00BD3455" w:rsidP="00BD3455">
            <w:pPr>
              <w:spacing w:after="0"/>
              <w:rPr>
                <w:rFonts w:eastAsia="Times New Roman"/>
                <w:lang w:val="en-GB" w:eastAsia="es-ES"/>
              </w:rPr>
            </w:pPr>
            <w:r w:rsidRPr="004E5748">
              <w:rPr>
                <w:lang w:val="en-GB" w:eastAsia="es-ES"/>
              </w:rPr>
              <w:t xml:space="preserve">This is part of the minimum dataset that </w:t>
            </w:r>
            <w:r w:rsidR="00BE4651" w:rsidRPr="004E5748">
              <w:rPr>
                <w:lang w:val="en-GB" w:eastAsia="es-ES"/>
              </w:rPr>
              <w:t>shall</w:t>
            </w:r>
            <w:r w:rsidR="00EA4F01">
              <w:rPr>
                <w:lang w:val="en-GB" w:eastAsia="es-ES"/>
              </w:rPr>
              <w:t xml:space="preserve"> </w:t>
            </w:r>
            <w:r w:rsidRPr="004E5748">
              <w:rPr>
                <w:lang w:val="en-GB" w:eastAsia="es-ES"/>
              </w:rPr>
              <w:t>be publicly disclosed.</w:t>
            </w:r>
          </w:p>
        </w:tc>
      </w:tr>
      <w:tr w:rsidR="00F672D2" w:rsidRPr="00846C12" w14:paraId="0A3CDAA9"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68876B81" w14:textId="7BE16C52" w:rsidR="002D3F2F" w:rsidRPr="004E5748" w:rsidRDefault="002D3F2F" w:rsidP="002D3F2F">
            <w:pPr>
              <w:spacing w:after="0"/>
              <w:rPr>
                <w:lang w:val="en-GB"/>
              </w:rPr>
            </w:pPr>
            <w:r w:rsidRPr="004E5748">
              <w:rPr>
                <w:lang w:val="en-GB"/>
              </w:rPr>
              <w:t>C0070</w:t>
            </w:r>
            <w:r w:rsidR="00986854" w:rsidRPr="004E5748">
              <w:rPr>
                <w:lang w:val="en-GB"/>
              </w:rPr>
              <w:t>/</w:t>
            </w:r>
            <w:r w:rsidR="00F53B60" w:rsidRPr="004E5748">
              <w:rPr>
                <w:lang w:val="en-GB"/>
              </w:rPr>
              <w:t xml:space="preserve"> R0020 to R0080, R0190 to R0200, R0270, R0280, R0310, R0320, R0400, R0410, R0510, R0520, R0530</w:t>
            </w:r>
          </w:p>
        </w:tc>
        <w:tc>
          <w:tcPr>
            <w:tcW w:w="2043" w:type="dxa"/>
            <w:gridSpan w:val="3"/>
            <w:tcBorders>
              <w:top w:val="nil"/>
              <w:left w:val="nil"/>
              <w:bottom w:val="single" w:sz="4" w:space="0" w:color="auto"/>
              <w:right w:val="single" w:sz="4" w:space="0" w:color="auto"/>
            </w:tcBorders>
            <w:shd w:val="clear" w:color="auto" w:fill="auto"/>
          </w:tcPr>
          <w:p w14:paraId="2E342EF9" w14:textId="24125F5E" w:rsidR="002D3F2F" w:rsidRPr="004E5748" w:rsidRDefault="002D3F2F" w:rsidP="002D3F2F">
            <w:pPr>
              <w:spacing w:after="0"/>
              <w:rPr>
                <w:lang w:val="en-GB"/>
              </w:rPr>
            </w:pPr>
            <w:r w:rsidRPr="004E5748">
              <w:rPr>
                <w:lang w:val="en-GB"/>
              </w:rPr>
              <w:t>Amount modelled</w:t>
            </w:r>
          </w:p>
        </w:tc>
        <w:tc>
          <w:tcPr>
            <w:tcW w:w="3339" w:type="dxa"/>
            <w:gridSpan w:val="2"/>
            <w:tcBorders>
              <w:top w:val="nil"/>
              <w:left w:val="nil"/>
              <w:bottom w:val="single" w:sz="4" w:space="0" w:color="auto"/>
              <w:right w:val="single" w:sz="4" w:space="0" w:color="auto"/>
            </w:tcBorders>
            <w:shd w:val="clear" w:color="auto" w:fill="auto"/>
          </w:tcPr>
          <w:p w14:paraId="6FE157B6" w14:textId="0A71B50F" w:rsidR="002D3F2F" w:rsidRPr="004E5748" w:rsidRDefault="002D3F2F" w:rsidP="002D3F2F">
            <w:pPr>
              <w:pStyle w:val="NormalLeft"/>
              <w:rPr>
                <w:lang w:val="en-GB" w:eastAsia="es-ES"/>
              </w:rPr>
            </w:pPr>
            <w:r w:rsidRPr="004E5748">
              <w:rPr>
                <w:lang w:val="en-GB" w:eastAsia="es-ES"/>
              </w:rPr>
              <w:t xml:space="preserve">For each component this cell represents the amount calculated </w:t>
            </w:r>
            <w:r w:rsidR="007C3F4D">
              <w:rPr>
                <w:lang w:val="en-GB" w:eastAsia="es-ES"/>
              </w:rPr>
              <w:t>in accordance with</w:t>
            </w:r>
            <w:r w:rsidRPr="004E5748">
              <w:rPr>
                <w:lang w:val="en-GB" w:eastAsia="es-ES"/>
              </w:rPr>
              <w:t xml:space="preserve"> the partial internal model.</w:t>
            </w:r>
          </w:p>
          <w:p w14:paraId="22FACAA5" w14:textId="32EEE029" w:rsidR="002D3F2F" w:rsidRPr="004E5748" w:rsidRDefault="002D3F2F" w:rsidP="002D3F2F">
            <w:pPr>
              <w:jc w:val="left"/>
              <w:rPr>
                <w:lang w:val="en-GB"/>
              </w:rPr>
            </w:pPr>
            <w:r w:rsidRPr="004E5748">
              <w:rPr>
                <w:lang w:val="en-GB"/>
              </w:rPr>
              <w:t>This column is not relevant for full internal model.</w:t>
            </w:r>
          </w:p>
        </w:tc>
      </w:tr>
      <w:tr w:rsidR="00F672D2" w:rsidRPr="00846C12" w14:paraId="09525F28" w14:textId="77777777" w:rsidTr="009C54DE">
        <w:trPr>
          <w:trHeight w:val="402"/>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74004C37" w14:textId="1205712A" w:rsidR="002D3F2F" w:rsidRPr="004E5748" w:rsidRDefault="002D3F2F" w:rsidP="00F53B60">
            <w:pPr>
              <w:spacing w:after="0"/>
              <w:rPr>
                <w:rFonts w:eastAsia="Times New Roman"/>
                <w:lang w:val="en-GB" w:eastAsia="es-ES"/>
              </w:rPr>
            </w:pPr>
            <w:r w:rsidRPr="004E5748">
              <w:rPr>
                <w:lang w:val="en-GB"/>
              </w:rPr>
              <w:t>C0090</w:t>
            </w:r>
            <w:r w:rsidR="00986854" w:rsidRPr="004E5748">
              <w:rPr>
                <w:lang w:val="en-GB"/>
              </w:rPr>
              <w:t>/</w:t>
            </w:r>
            <w:r w:rsidR="00F53B60" w:rsidRPr="004E5748">
              <w:rPr>
                <w:lang w:val="en-GB"/>
              </w:rPr>
              <w:t xml:space="preserve"> R0020 to R0080, R0190 to R0200, R0270, R0280, R0310, R0320, R0400, R0410, R0510, R0520, R0530</w:t>
            </w:r>
          </w:p>
        </w:tc>
        <w:tc>
          <w:tcPr>
            <w:tcW w:w="2043" w:type="dxa"/>
            <w:gridSpan w:val="3"/>
            <w:tcBorders>
              <w:top w:val="single" w:sz="4" w:space="0" w:color="auto"/>
              <w:left w:val="nil"/>
              <w:bottom w:val="single" w:sz="4" w:space="0" w:color="auto"/>
              <w:right w:val="single" w:sz="4" w:space="0" w:color="auto"/>
            </w:tcBorders>
            <w:shd w:val="clear" w:color="auto" w:fill="auto"/>
          </w:tcPr>
          <w:p w14:paraId="4A78BFE2" w14:textId="3AB95988" w:rsidR="002D3F2F" w:rsidRPr="004E5748" w:rsidRDefault="002D3F2F" w:rsidP="002D3F2F">
            <w:pPr>
              <w:spacing w:after="0"/>
              <w:rPr>
                <w:rFonts w:eastAsia="Times New Roman"/>
                <w:lang w:val="en-GB" w:eastAsia="es-ES"/>
              </w:rPr>
            </w:pPr>
            <w:r w:rsidRPr="004E5748">
              <w:rPr>
                <w:lang w:val="en-GB"/>
              </w:rPr>
              <w:t>USP</w:t>
            </w:r>
          </w:p>
        </w:tc>
        <w:tc>
          <w:tcPr>
            <w:tcW w:w="3339" w:type="dxa"/>
            <w:gridSpan w:val="2"/>
            <w:tcBorders>
              <w:top w:val="single" w:sz="4" w:space="0" w:color="auto"/>
              <w:left w:val="nil"/>
              <w:bottom w:val="single" w:sz="4" w:space="0" w:color="auto"/>
              <w:right w:val="single" w:sz="4" w:space="0" w:color="auto"/>
            </w:tcBorders>
            <w:shd w:val="clear" w:color="auto" w:fill="auto"/>
          </w:tcPr>
          <w:p w14:paraId="73AC982F" w14:textId="473BB892" w:rsidR="002D3F2F" w:rsidRPr="004E5748" w:rsidRDefault="002D3F2F" w:rsidP="002D3F2F">
            <w:pPr>
              <w:pStyle w:val="NormalLeft"/>
              <w:rPr>
                <w:lang w:val="en-GB"/>
              </w:rPr>
            </w:pPr>
            <w:r w:rsidRPr="004E5748">
              <w:rPr>
                <w:lang w:val="en-GB"/>
              </w:rPr>
              <w:t xml:space="preserve">For those components calculated </w:t>
            </w:r>
            <w:r w:rsidR="007C3F4D">
              <w:rPr>
                <w:lang w:val="en-GB"/>
              </w:rPr>
              <w:t>in accordance with</w:t>
            </w:r>
            <w:r w:rsidRPr="004E5748">
              <w:rPr>
                <w:lang w:val="en-GB"/>
              </w:rPr>
              <w:t xml:space="preserve"> the standard formula where undertaking specific parameters have been applied, one of the following options shall be used:</w:t>
            </w:r>
          </w:p>
          <w:p w14:paraId="3F5744DA" w14:textId="77777777" w:rsidR="002D3F2F" w:rsidRPr="004E5748" w:rsidRDefault="002D3F2F" w:rsidP="002D3F2F">
            <w:pPr>
              <w:pStyle w:val="NormalLeft"/>
              <w:rPr>
                <w:lang w:val="en-GB"/>
              </w:rPr>
            </w:pPr>
            <w:r w:rsidRPr="004E5748">
              <w:rPr>
                <w:lang w:val="en-GB"/>
              </w:rPr>
              <w:t>For life underwriting risk:</w:t>
            </w:r>
          </w:p>
          <w:p w14:paraId="11F929C1" w14:textId="77777777" w:rsidR="002D3F2F" w:rsidRPr="004E5748" w:rsidRDefault="002D3F2F" w:rsidP="002D3F2F">
            <w:pPr>
              <w:pStyle w:val="Tiret0"/>
              <w:numPr>
                <w:ilvl w:val="0"/>
                <w:numId w:val="14"/>
              </w:numPr>
              <w:ind w:left="851" w:hanging="851"/>
              <w:rPr>
                <w:lang w:val="en-GB"/>
              </w:rPr>
            </w:pPr>
            <w:r w:rsidRPr="004E5748">
              <w:rPr>
                <w:lang w:val="en-GB"/>
              </w:rPr>
              <w:t>Increase in the amount of annuity benefits</w:t>
            </w:r>
          </w:p>
          <w:p w14:paraId="1EC37A54" w14:textId="77777777" w:rsidR="002D3F2F" w:rsidRPr="004E5748" w:rsidRDefault="002D3F2F" w:rsidP="002D3F2F">
            <w:pPr>
              <w:pStyle w:val="Tiret0"/>
              <w:numPr>
                <w:ilvl w:val="0"/>
                <w:numId w:val="14"/>
              </w:numPr>
              <w:ind w:left="851" w:hanging="851"/>
              <w:rPr>
                <w:lang w:val="en-GB"/>
              </w:rPr>
            </w:pPr>
            <w:r w:rsidRPr="004E5748">
              <w:rPr>
                <w:lang w:val="en-GB"/>
              </w:rPr>
              <w:t>None</w:t>
            </w:r>
          </w:p>
          <w:p w14:paraId="4C38983F" w14:textId="77777777" w:rsidR="002D3F2F" w:rsidRPr="004E5748" w:rsidRDefault="002D3F2F" w:rsidP="002D3F2F">
            <w:pPr>
              <w:pStyle w:val="NormalLeft"/>
              <w:rPr>
                <w:lang w:val="en-GB"/>
              </w:rPr>
            </w:pPr>
            <w:r w:rsidRPr="004E5748">
              <w:rPr>
                <w:lang w:val="en-GB"/>
              </w:rPr>
              <w:t>For health underwriting risk:</w:t>
            </w:r>
          </w:p>
          <w:p w14:paraId="3235776A" w14:textId="77777777" w:rsidR="002D3F2F" w:rsidRPr="004E5748" w:rsidRDefault="002D3F2F" w:rsidP="002D3F2F">
            <w:pPr>
              <w:pStyle w:val="Tiret0"/>
              <w:numPr>
                <w:ilvl w:val="0"/>
                <w:numId w:val="14"/>
              </w:numPr>
              <w:ind w:left="851" w:hanging="851"/>
              <w:rPr>
                <w:lang w:val="en-GB"/>
              </w:rPr>
            </w:pPr>
            <w:r w:rsidRPr="004E5748">
              <w:rPr>
                <w:lang w:val="en-GB"/>
              </w:rPr>
              <w:t>Increase in the amount of annuity benefits</w:t>
            </w:r>
          </w:p>
          <w:p w14:paraId="4832DEC5" w14:textId="77777777" w:rsidR="002D3F2F" w:rsidRPr="004E5748" w:rsidRDefault="002D3F2F" w:rsidP="002D3F2F">
            <w:pPr>
              <w:pStyle w:val="Tiret0"/>
              <w:numPr>
                <w:ilvl w:val="0"/>
                <w:numId w:val="14"/>
              </w:numPr>
              <w:ind w:left="851" w:hanging="851"/>
              <w:rPr>
                <w:lang w:val="en-GB"/>
              </w:rPr>
            </w:pPr>
            <w:r w:rsidRPr="004E5748">
              <w:rPr>
                <w:lang w:val="en-GB"/>
              </w:rPr>
              <w:t>Standard deviation for NSLT health premium risk</w:t>
            </w:r>
          </w:p>
          <w:p w14:paraId="62990D6C" w14:textId="77777777" w:rsidR="002D3F2F" w:rsidRPr="004E5748" w:rsidRDefault="002D3F2F" w:rsidP="002D3F2F">
            <w:pPr>
              <w:pStyle w:val="Tiret0"/>
              <w:numPr>
                <w:ilvl w:val="0"/>
                <w:numId w:val="14"/>
              </w:numPr>
              <w:ind w:left="851" w:hanging="851"/>
              <w:rPr>
                <w:lang w:val="en-GB"/>
              </w:rPr>
            </w:pPr>
            <w:r w:rsidRPr="004E5748">
              <w:rPr>
                <w:lang w:val="en-GB"/>
              </w:rPr>
              <w:lastRenderedPageBreak/>
              <w:t>Standard deviation for NSLT health gross premium risk</w:t>
            </w:r>
          </w:p>
          <w:p w14:paraId="24A4CA9E" w14:textId="77777777" w:rsidR="002D3F2F" w:rsidRPr="004E5748" w:rsidRDefault="002D3F2F" w:rsidP="002D3F2F">
            <w:pPr>
              <w:pStyle w:val="Tiret0"/>
              <w:numPr>
                <w:ilvl w:val="0"/>
                <w:numId w:val="14"/>
              </w:numPr>
              <w:ind w:left="851" w:hanging="851"/>
              <w:rPr>
                <w:lang w:val="en-GB"/>
              </w:rPr>
            </w:pPr>
            <w:r w:rsidRPr="004E5748">
              <w:rPr>
                <w:lang w:val="en-GB"/>
              </w:rPr>
              <w:t>Adjustment factor for non–proportional reinsurance</w:t>
            </w:r>
          </w:p>
          <w:p w14:paraId="60FDD5D4" w14:textId="77777777" w:rsidR="002D3F2F" w:rsidRPr="004E5748" w:rsidRDefault="002D3F2F" w:rsidP="002D3F2F">
            <w:pPr>
              <w:pStyle w:val="Tiret0"/>
              <w:numPr>
                <w:ilvl w:val="0"/>
                <w:numId w:val="14"/>
              </w:numPr>
              <w:ind w:left="851" w:hanging="851"/>
              <w:rPr>
                <w:lang w:val="en-GB"/>
              </w:rPr>
            </w:pPr>
            <w:r w:rsidRPr="004E5748">
              <w:rPr>
                <w:lang w:val="en-GB"/>
              </w:rPr>
              <w:t>Standard deviation for NSLT health reserve risk</w:t>
            </w:r>
          </w:p>
          <w:p w14:paraId="05011C55" w14:textId="77777777" w:rsidR="002D3F2F" w:rsidRPr="004E5748" w:rsidRDefault="002D3F2F" w:rsidP="002D3F2F">
            <w:pPr>
              <w:pStyle w:val="Tiret0"/>
              <w:numPr>
                <w:ilvl w:val="0"/>
                <w:numId w:val="14"/>
              </w:numPr>
              <w:ind w:left="851" w:hanging="851"/>
              <w:rPr>
                <w:lang w:val="en-GB"/>
              </w:rPr>
            </w:pPr>
            <w:r w:rsidRPr="004E5748">
              <w:rPr>
                <w:lang w:val="en-GB"/>
              </w:rPr>
              <w:t>None</w:t>
            </w:r>
          </w:p>
          <w:p w14:paraId="16A89517" w14:textId="77777777" w:rsidR="002D3F2F" w:rsidRPr="004E5748" w:rsidRDefault="002D3F2F" w:rsidP="002D3F2F">
            <w:pPr>
              <w:pStyle w:val="NormalLeft"/>
              <w:rPr>
                <w:lang w:val="en-GB"/>
              </w:rPr>
            </w:pPr>
            <w:r w:rsidRPr="004E5748">
              <w:rPr>
                <w:lang w:val="en-GB"/>
              </w:rPr>
              <w:t>For non–life underwriting risk:</w:t>
            </w:r>
          </w:p>
          <w:p w14:paraId="5C6C4D46" w14:textId="77777777" w:rsidR="002D3F2F" w:rsidRPr="004E5748" w:rsidRDefault="002D3F2F" w:rsidP="002D3F2F">
            <w:pPr>
              <w:pStyle w:val="Tiret0"/>
              <w:numPr>
                <w:ilvl w:val="0"/>
                <w:numId w:val="14"/>
              </w:numPr>
              <w:ind w:left="851" w:hanging="851"/>
              <w:rPr>
                <w:lang w:val="en-GB"/>
              </w:rPr>
            </w:pPr>
            <w:r w:rsidRPr="004E5748">
              <w:rPr>
                <w:lang w:val="en-GB"/>
              </w:rPr>
              <w:t>Standard deviation for non–life premium risk</w:t>
            </w:r>
          </w:p>
          <w:p w14:paraId="41DD5FEE" w14:textId="77777777" w:rsidR="002D3F2F" w:rsidRPr="004E5748" w:rsidRDefault="002D3F2F" w:rsidP="002D3F2F">
            <w:pPr>
              <w:pStyle w:val="Tiret0"/>
              <w:numPr>
                <w:ilvl w:val="0"/>
                <w:numId w:val="14"/>
              </w:numPr>
              <w:ind w:left="851" w:hanging="851"/>
              <w:rPr>
                <w:lang w:val="en-GB"/>
              </w:rPr>
            </w:pPr>
            <w:r w:rsidRPr="004E5748">
              <w:rPr>
                <w:lang w:val="en-GB"/>
              </w:rPr>
              <w:t>Standard deviation for non–life gross premium risk</w:t>
            </w:r>
          </w:p>
          <w:p w14:paraId="64B5FDB5" w14:textId="77777777" w:rsidR="002D3F2F" w:rsidRPr="004E5748" w:rsidRDefault="002D3F2F" w:rsidP="002D3F2F">
            <w:pPr>
              <w:pStyle w:val="Tiret0"/>
              <w:numPr>
                <w:ilvl w:val="0"/>
                <w:numId w:val="14"/>
              </w:numPr>
              <w:ind w:left="851" w:hanging="851"/>
              <w:rPr>
                <w:lang w:val="en-GB"/>
              </w:rPr>
            </w:pPr>
            <w:r w:rsidRPr="004E5748">
              <w:rPr>
                <w:lang w:val="en-GB"/>
              </w:rPr>
              <w:t>Adjustment factor for non–proportional reinsurance</w:t>
            </w:r>
          </w:p>
          <w:p w14:paraId="34D2F733" w14:textId="77777777" w:rsidR="002D3F2F" w:rsidRPr="004E5748" w:rsidRDefault="002D3F2F" w:rsidP="002D3F2F">
            <w:pPr>
              <w:pStyle w:val="Tiret0"/>
              <w:numPr>
                <w:ilvl w:val="0"/>
                <w:numId w:val="14"/>
              </w:numPr>
              <w:ind w:left="851" w:hanging="851"/>
              <w:rPr>
                <w:lang w:val="en-GB"/>
              </w:rPr>
            </w:pPr>
            <w:r w:rsidRPr="004E5748">
              <w:rPr>
                <w:lang w:val="en-GB"/>
              </w:rPr>
              <w:t>Standard deviation for non–life reserve risk</w:t>
            </w:r>
          </w:p>
          <w:p w14:paraId="1C622F54" w14:textId="77777777" w:rsidR="002D3F2F" w:rsidRPr="004E5748" w:rsidRDefault="002D3F2F" w:rsidP="002D3F2F">
            <w:pPr>
              <w:pStyle w:val="Tiret0"/>
              <w:numPr>
                <w:ilvl w:val="0"/>
                <w:numId w:val="14"/>
              </w:numPr>
              <w:ind w:left="851" w:hanging="851"/>
              <w:rPr>
                <w:lang w:val="en-GB"/>
              </w:rPr>
            </w:pPr>
            <w:r w:rsidRPr="004E5748">
              <w:rPr>
                <w:lang w:val="en-GB"/>
              </w:rPr>
              <w:t>None</w:t>
            </w:r>
          </w:p>
          <w:p w14:paraId="7DBE6E26" w14:textId="77777777" w:rsidR="002D3F2F" w:rsidRPr="004E5748" w:rsidRDefault="002D3F2F" w:rsidP="002D3F2F">
            <w:pPr>
              <w:spacing w:after="0"/>
              <w:rPr>
                <w:lang w:val="en-GB"/>
              </w:rPr>
            </w:pPr>
            <w:r w:rsidRPr="004E5748">
              <w:rPr>
                <w:lang w:val="en-GB"/>
              </w:rPr>
              <w:t>In any case, if more than one specific parameter is used, report them separated by comas.</w:t>
            </w:r>
          </w:p>
          <w:p w14:paraId="15661C24" w14:textId="6AB6C687" w:rsidR="002D3F2F" w:rsidRPr="004E5748" w:rsidRDefault="002D3F2F" w:rsidP="002D3F2F">
            <w:pPr>
              <w:spacing w:after="0"/>
              <w:rPr>
                <w:rFonts w:eastAsia="Times New Roman"/>
                <w:lang w:val="en-GB" w:eastAsia="es-ES"/>
              </w:rPr>
            </w:pPr>
            <w:r w:rsidRPr="004E5748">
              <w:rPr>
                <w:lang w:val="en-GB"/>
              </w:rPr>
              <w:t>This column is not relevant for full internal model.</w:t>
            </w:r>
          </w:p>
        </w:tc>
      </w:tr>
      <w:tr w:rsidR="00F672D2" w:rsidRPr="00846C12" w14:paraId="2FDE109F" w14:textId="77777777" w:rsidTr="009C54DE">
        <w:trPr>
          <w:trHeight w:val="402"/>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38193F59" w14:textId="3E252992" w:rsidR="002D3F2F" w:rsidRPr="004E5748" w:rsidRDefault="002D3F2F" w:rsidP="005411E0">
            <w:pPr>
              <w:spacing w:after="0"/>
              <w:rPr>
                <w:rFonts w:eastAsia="Times New Roman"/>
                <w:lang w:val="en-GB" w:eastAsia="es-ES"/>
              </w:rPr>
            </w:pPr>
            <w:r w:rsidRPr="004E5748">
              <w:rPr>
                <w:lang w:val="en-GB"/>
              </w:rPr>
              <w:lastRenderedPageBreak/>
              <w:t>C01</w:t>
            </w:r>
            <w:r w:rsidR="005411E0" w:rsidRPr="004E5748">
              <w:rPr>
                <w:lang w:val="en-GB"/>
              </w:rPr>
              <w:t>2</w:t>
            </w:r>
            <w:r w:rsidRPr="004E5748">
              <w:rPr>
                <w:lang w:val="en-GB"/>
              </w:rPr>
              <w:t>0</w:t>
            </w:r>
            <w:r w:rsidR="00986854" w:rsidRPr="004E5748">
              <w:rPr>
                <w:lang w:val="en-GB"/>
              </w:rPr>
              <w:t>/</w:t>
            </w:r>
            <w:r w:rsidR="00F53B60" w:rsidRPr="004E5748">
              <w:rPr>
                <w:lang w:val="en-GB"/>
              </w:rPr>
              <w:t xml:space="preserve"> R0020 to R0080, R0190 to R0200, R0270, R0280, R0310, R0320, R0400, R0410, R0510, R0520, R0530</w:t>
            </w:r>
          </w:p>
        </w:tc>
        <w:tc>
          <w:tcPr>
            <w:tcW w:w="2043" w:type="dxa"/>
            <w:gridSpan w:val="3"/>
            <w:tcBorders>
              <w:top w:val="single" w:sz="4" w:space="0" w:color="auto"/>
              <w:left w:val="nil"/>
              <w:bottom w:val="single" w:sz="4" w:space="0" w:color="auto"/>
              <w:right w:val="single" w:sz="4" w:space="0" w:color="auto"/>
            </w:tcBorders>
            <w:shd w:val="clear" w:color="auto" w:fill="auto"/>
          </w:tcPr>
          <w:p w14:paraId="3BA00D8D" w14:textId="32AB3DE5" w:rsidR="002D3F2F" w:rsidRPr="004E5748" w:rsidRDefault="002D3F2F" w:rsidP="002D3F2F">
            <w:pPr>
              <w:spacing w:after="0"/>
              <w:rPr>
                <w:rFonts w:eastAsia="Times New Roman"/>
                <w:lang w:val="en-GB" w:eastAsia="es-ES"/>
              </w:rPr>
            </w:pPr>
            <w:r w:rsidRPr="004E5748">
              <w:rPr>
                <w:lang w:val="en-GB"/>
              </w:rPr>
              <w:t>Simplifications</w:t>
            </w:r>
          </w:p>
        </w:tc>
        <w:tc>
          <w:tcPr>
            <w:tcW w:w="3339" w:type="dxa"/>
            <w:gridSpan w:val="2"/>
            <w:tcBorders>
              <w:top w:val="single" w:sz="4" w:space="0" w:color="auto"/>
              <w:left w:val="nil"/>
              <w:bottom w:val="single" w:sz="4" w:space="0" w:color="auto"/>
              <w:right w:val="single" w:sz="4" w:space="0" w:color="auto"/>
            </w:tcBorders>
            <w:shd w:val="clear" w:color="auto" w:fill="auto"/>
          </w:tcPr>
          <w:p w14:paraId="6E723BFA" w14:textId="592494C0" w:rsidR="002D3F2F" w:rsidRPr="004E5748" w:rsidRDefault="002D3F2F" w:rsidP="002D3F2F">
            <w:pPr>
              <w:pStyle w:val="NormalLeft"/>
              <w:rPr>
                <w:lang w:val="en-GB"/>
              </w:rPr>
            </w:pPr>
            <w:r w:rsidRPr="004E5748">
              <w:rPr>
                <w:lang w:val="en-GB"/>
              </w:rPr>
              <w:t xml:space="preserve">For those components calculated </w:t>
            </w:r>
            <w:r w:rsidR="007C3F4D">
              <w:rPr>
                <w:lang w:val="en-GB"/>
              </w:rPr>
              <w:t>in accordance with</w:t>
            </w:r>
            <w:r w:rsidRPr="004E5748">
              <w:rPr>
                <w:lang w:val="en-GB"/>
              </w:rPr>
              <w:t xml:space="preserve"> the standard formula where simplifications have been applied, the risk </w:t>
            </w:r>
            <w:proofErr w:type="gramStart"/>
            <w:r w:rsidRPr="004E5748">
              <w:rPr>
                <w:lang w:val="en-GB"/>
              </w:rPr>
              <w:t>sub–modules</w:t>
            </w:r>
            <w:proofErr w:type="gramEnd"/>
            <w:r w:rsidRPr="004E5748">
              <w:rPr>
                <w:lang w:val="en-GB"/>
              </w:rPr>
              <w:t xml:space="preserve"> of each risk module for which a simplified calculation method has been used should be identified.</w:t>
            </w:r>
          </w:p>
          <w:p w14:paraId="2F73D218" w14:textId="77777777" w:rsidR="002D3F2F" w:rsidRPr="004E5748" w:rsidRDefault="002D3F2F" w:rsidP="002D3F2F">
            <w:pPr>
              <w:spacing w:after="0"/>
              <w:rPr>
                <w:lang w:val="en-GB"/>
              </w:rPr>
            </w:pPr>
            <w:r w:rsidRPr="004E5748">
              <w:rPr>
                <w:lang w:val="en-GB"/>
              </w:rPr>
              <w:t xml:space="preserve">If simplified calculation methods for more than one risk </w:t>
            </w:r>
            <w:proofErr w:type="gramStart"/>
            <w:r w:rsidRPr="004E5748">
              <w:rPr>
                <w:lang w:val="en-GB"/>
              </w:rPr>
              <w:t>sub–module</w:t>
            </w:r>
            <w:proofErr w:type="gramEnd"/>
            <w:r w:rsidRPr="004E5748">
              <w:rPr>
                <w:lang w:val="en-GB"/>
              </w:rPr>
              <w:t xml:space="preserve"> have been used within one risk module, report them separated by comas.</w:t>
            </w:r>
          </w:p>
          <w:p w14:paraId="0634BA5C" w14:textId="483CCD7C" w:rsidR="002D3F2F" w:rsidRPr="004E5748" w:rsidRDefault="002D3F2F" w:rsidP="002D3F2F">
            <w:pPr>
              <w:spacing w:after="0"/>
              <w:rPr>
                <w:rFonts w:eastAsia="Times New Roman"/>
                <w:lang w:val="en-GB" w:eastAsia="es-ES"/>
              </w:rPr>
            </w:pPr>
            <w:r w:rsidRPr="004E5748">
              <w:rPr>
                <w:lang w:val="en-GB"/>
              </w:rPr>
              <w:t>This column is not relevant for full internal model.</w:t>
            </w:r>
          </w:p>
        </w:tc>
      </w:tr>
      <w:tr w:rsidR="00F672D2" w:rsidRPr="004E5748" w14:paraId="30A12F60" w14:textId="77777777" w:rsidTr="009C54DE">
        <w:trPr>
          <w:trHeight w:val="402"/>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7F23FD1B" w14:textId="13F44191" w:rsidR="002D3F2F" w:rsidRPr="004E5748" w:rsidRDefault="002D3F2F" w:rsidP="002D3F2F">
            <w:pPr>
              <w:spacing w:after="0"/>
              <w:rPr>
                <w:rFonts w:eastAsia="Times New Roman"/>
                <w:lang w:val="en-GB" w:eastAsia="es-ES"/>
              </w:rPr>
            </w:pPr>
            <w:r w:rsidRPr="004E5748">
              <w:rPr>
                <w:rFonts w:eastAsia="Times New Roman"/>
                <w:lang w:val="en-GB" w:eastAsia="es-ES"/>
              </w:rPr>
              <w:lastRenderedPageBreak/>
              <w:t>R0110/C0100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22B1E461" w14:textId="32B89B15" w:rsidR="002D3F2F" w:rsidRPr="004E5748" w:rsidRDefault="002D3F2F" w:rsidP="002D3F2F">
            <w:pPr>
              <w:spacing w:after="0"/>
              <w:rPr>
                <w:rFonts w:eastAsia="Times New Roman"/>
                <w:lang w:val="en-GB" w:eastAsia="es-ES"/>
              </w:rPr>
            </w:pPr>
            <w:r w:rsidRPr="004E5748">
              <w:rPr>
                <w:rFonts w:eastAsia="Times New Roman"/>
                <w:lang w:val="en-GB" w:eastAsia="es-ES"/>
              </w:rPr>
              <w:t>Total</w:t>
            </w:r>
            <w:r w:rsidR="005C3206" w:rsidRPr="004E5748">
              <w:rPr>
                <w:rFonts w:eastAsia="Times New Roman"/>
                <w:lang w:val="en-GB" w:eastAsia="es-ES"/>
              </w:rPr>
              <w:t xml:space="preserve"> </w:t>
            </w:r>
            <w:r w:rsidRPr="004E5748">
              <w:rPr>
                <w:rFonts w:eastAsia="Times New Roman"/>
                <w:lang w:val="en-GB" w:eastAsia="es-ES"/>
              </w:rPr>
              <w:t>undiversified components</w:t>
            </w:r>
          </w:p>
        </w:tc>
        <w:tc>
          <w:tcPr>
            <w:tcW w:w="3339" w:type="dxa"/>
            <w:gridSpan w:val="2"/>
            <w:tcBorders>
              <w:top w:val="single" w:sz="4" w:space="0" w:color="auto"/>
              <w:left w:val="nil"/>
              <w:bottom w:val="single" w:sz="4" w:space="0" w:color="auto"/>
              <w:right w:val="single" w:sz="4" w:space="0" w:color="auto"/>
            </w:tcBorders>
            <w:shd w:val="clear" w:color="auto" w:fill="auto"/>
          </w:tcPr>
          <w:p w14:paraId="267F7802" w14:textId="77777777" w:rsidR="002D3F2F" w:rsidRDefault="002D3F2F" w:rsidP="002D3F2F">
            <w:pPr>
              <w:spacing w:after="0"/>
              <w:rPr>
                <w:ins w:id="586" w:author="Author"/>
                <w:rFonts w:eastAsia="Times New Roman"/>
                <w:lang w:val="en-GB" w:eastAsia="es-ES"/>
              </w:rPr>
            </w:pPr>
            <w:r w:rsidRPr="004E5748">
              <w:rPr>
                <w:rFonts w:eastAsia="Times New Roman"/>
                <w:lang w:val="en-GB" w:eastAsia="es-ES"/>
              </w:rPr>
              <w:t xml:space="preserve">Sum of all </w:t>
            </w:r>
            <w:ins w:id="587" w:author="Author">
              <w:r w:rsidR="00EE0DF0">
                <w:rPr>
                  <w:rFonts w:eastAsia="Times New Roman"/>
                  <w:lang w:val="en-GB" w:eastAsia="es-ES"/>
                </w:rPr>
                <w:t xml:space="preserve">undiversified </w:t>
              </w:r>
            </w:ins>
            <w:r w:rsidRPr="004E5748">
              <w:rPr>
                <w:rFonts w:eastAsia="Times New Roman"/>
                <w:lang w:val="en-GB" w:eastAsia="es-ES"/>
              </w:rPr>
              <w:t>components.</w:t>
            </w:r>
          </w:p>
          <w:p w14:paraId="1D93228D" w14:textId="2B7CE619" w:rsidR="006A59E8" w:rsidRPr="004E5748" w:rsidRDefault="006A59E8" w:rsidP="002D3F2F">
            <w:pPr>
              <w:spacing w:after="0"/>
              <w:rPr>
                <w:rFonts w:eastAsia="Times New Roman"/>
                <w:lang w:val="en-GB" w:eastAsia="es-ES"/>
              </w:rPr>
            </w:pPr>
            <w:ins w:id="588" w:author="Author">
              <w:r w:rsidRPr="006065B3">
                <w:rPr>
                  <w:lang w:eastAsia="es-ES"/>
                </w:rPr>
                <w:t xml:space="preserve">S.25.05_C0010_R0070 </w:t>
              </w:r>
              <w:r>
                <w:rPr>
                  <w:lang w:eastAsia="es-ES"/>
                </w:rPr>
                <w:t xml:space="preserve">+ </w:t>
              </w:r>
              <w:r w:rsidRPr="006065B3">
                <w:rPr>
                  <w:lang w:eastAsia="es-ES"/>
                </w:rPr>
                <w:t>S.25.05,</w:t>
              </w:r>
              <w:r>
                <w:rPr>
                  <w:lang w:eastAsia="es-ES"/>
                </w:rPr>
                <w:t xml:space="preserve"> </w:t>
              </w:r>
              <w:r w:rsidRPr="006065B3">
                <w:rPr>
                  <w:lang w:eastAsia="es-ES"/>
                </w:rPr>
                <w:t>C0010_R0190</w:t>
              </w:r>
              <w:r>
                <w:rPr>
                  <w:lang w:eastAsia="es-ES"/>
                </w:rPr>
                <w:t xml:space="preserve"> + </w:t>
              </w:r>
              <w:r w:rsidRPr="006065B3">
                <w:rPr>
                  <w:lang w:eastAsia="es-ES"/>
                </w:rPr>
                <w:t>S.26.08_C0010_R0210</w:t>
              </w:r>
              <w:r>
                <w:rPr>
                  <w:lang w:eastAsia="es-ES"/>
                </w:rPr>
                <w:t xml:space="preserve"> + </w:t>
              </w:r>
              <w:r w:rsidRPr="006065B3">
                <w:rPr>
                  <w:lang w:eastAsia="es-ES"/>
                </w:rPr>
                <w:t>S.26.08_C0010_R0220</w:t>
              </w:r>
              <w:r>
                <w:rPr>
                  <w:lang w:eastAsia="es-ES"/>
                </w:rPr>
                <w:t xml:space="preserve"> +</w:t>
              </w:r>
              <w:r w:rsidRPr="006065B3">
                <w:rPr>
                  <w:lang w:eastAsia="es-ES"/>
                </w:rPr>
                <w:t xml:space="preserve"> S.26.08_C0010_R0230</w:t>
              </w:r>
              <w:r>
                <w:rPr>
                  <w:lang w:eastAsia="es-ES"/>
                </w:rPr>
                <w:t xml:space="preserve"> +</w:t>
              </w:r>
              <w:r w:rsidRPr="006065B3">
                <w:rPr>
                  <w:lang w:eastAsia="es-ES"/>
                </w:rPr>
                <w:t xml:space="preserve"> S.26.08_C0010_R0240</w:t>
              </w:r>
              <w:r>
                <w:rPr>
                  <w:lang w:eastAsia="es-ES"/>
                </w:rPr>
                <w:t xml:space="preserve"> +</w:t>
              </w:r>
              <w:r w:rsidRPr="006065B3">
                <w:rPr>
                  <w:lang w:eastAsia="es-ES"/>
                </w:rPr>
                <w:t xml:space="preserve"> S.26.08_C0010_R0250</w:t>
              </w:r>
              <w:r>
                <w:rPr>
                  <w:lang w:eastAsia="es-ES"/>
                </w:rPr>
                <w:t xml:space="preserve"> +</w:t>
              </w:r>
              <w:r w:rsidRPr="006065B3">
                <w:rPr>
                  <w:lang w:eastAsia="es-ES"/>
                </w:rPr>
                <w:t xml:space="preserve"> S.26.08_C0010_R0260</w:t>
              </w:r>
              <w:r>
                <w:rPr>
                  <w:lang w:eastAsia="es-ES"/>
                </w:rPr>
                <w:t xml:space="preserve"> + </w:t>
              </w:r>
              <w:r w:rsidRPr="006065B3">
                <w:rPr>
                  <w:lang w:eastAsia="es-ES"/>
                </w:rPr>
                <w:t>S.25.05_C0010_R0270</w:t>
              </w:r>
              <w:r>
                <w:rPr>
                  <w:lang w:eastAsia="es-ES"/>
                </w:rPr>
                <w:t xml:space="preserve"> + </w:t>
              </w:r>
              <w:r w:rsidRPr="006065B3">
                <w:rPr>
                  <w:lang w:eastAsia="es-ES"/>
                </w:rPr>
                <w:t>S.25.05_C0010_R0310</w:t>
              </w:r>
              <w:r>
                <w:rPr>
                  <w:lang w:eastAsia="es-ES"/>
                </w:rPr>
                <w:t xml:space="preserve"> +</w:t>
              </w:r>
              <w:r w:rsidRPr="006065B3">
                <w:rPr>
                  <w:lang w:eastAsia="es-ES"/>
                </w:rPr>
                <w:t xml:space="preserve"> S.25.05_C0010_R0400</w:t>
              </w:r>
              <w:r>
                <w:rPr>
                  <w:lang w:eastAsia="es-ES"/>
                </w:rPr>
                <w:t xml:space="preserve"> +</w:t>
              </w:r>
              <w:r w:rsidRPr="006065B3">
                <w:rPr>
                  <w:lang w:eastAsia="es-ES"/>
                </w:rPr>
                <w:t xml:space="preserve"> S.25.05_C0010_R0480</w:t>
              </w:r>
              <w:r>
                <w:rPr>
                  <w:lang w:eastAsia="es-ES"/>
                </w:rPr>
                <w:t xml:space="preserve"> +</w:t>
              </w:r>
              <w:r w:rsidRPr="006065B3">
                <w:rPr>
                  <w:lang w:eastAsia="es-ES"/>
                </w:rPr>
                <w:t xml:space="preserve"> S.25.05_C0010_R0500</w:t>
              </w:r>
            </w:ins>
          </w:p>
        </w:tc>
      </w:tr>
      <w:tr w:rsidR="00F672D2" w:rsidRPr="00846C12" w14:paraId="1C3BC91E"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32A33989" w14:textId="77777777" w:rsidR="002D3F2F" w:rsidRPr="004E5748" w:rsidRDefault="002D3F2F" w:rsidP="002D3F2F">
            <w:pPr>
              <w:spacing w:after="0"/>
              <w:rPr>
                <w:rFonts w:eastAsia="Times New Roman"/>
                <w:lang w:val="en-GB" w:eastAsia="es-ES"/>
              </w:rPr>
            </w:pPr>
            <w:r w:rsidRPr="004E5748">
              <w:rPr>
                <w:rFonts w:eastAsia="Times New Roman"/>
                <w:lang w:val="en-GB" w:eastAsia="es-ES"/>
              </w:rPr>
              <w:t>R0060/C0100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3AE3176F" w14:textId="77777777" w:rsidR="002D3F2F" w:rsidRPr="004E5748" w:rsidRDefault="002D3F2F" w:rsidP="002D3F2F">
            <w:pPr>
              <w:spacing w:after="0"/>
              <w:rPr>
                <w:rFonts w:eastAsia="Times New Roman"/>
                <w:lang w:val="en-GB" w:eastAsia="es-ES"/>
              </w:rPr>
            </w:pPr>
            <w:r w:rsidRPr="004E5748">
              <w:rPr>
                <w:rFonts w:eastAsia="Times New Roman"/>
                <w:lang w:val="en-GB" w:eastAsia="es-ES"/>
              </w:rPr>
              <w:t>Diversification</w:t>
            </w:r>
          </w:p>
        </w:tc>
        <w:tc>
          <w:tcPr>
            <w:tcW w:w="3339" w:type="dxa"/>
            <w:gridSpan w:val="2"/>
            <w:tcBorders>
              <w:top w:val="single" w:sz="4" w:space="0" w:color="auto"/>
              <w:left w:val="nil"/>
              <w:bottom w:val="single" w:sz="4" w:space="0" w:color="auto"/>
              <w:right w:val="single" w:sz="4" w:space="0" w:color="auto"/>
            </w:tcBorders>
            <w:shd w:val="clear" w:color="auto" w:fill="auto"/>
          </w:tcPr>
          <w:p w14:paraId="3506CEEC" w14:textId="23434565" w:rsidR="002D3F2F" w:rsidRPr="004E5748" w:rsidRDefault="002D3F2F" w:rsidP="002D3F2F">
            <w:pPr>
              <w:spacing w:after="0"/>
              <w:rPr>
                <w:rFonts w:eastAsia="Times New Roman"/>
                <w:lang w:val="en-GB" w:eastAsia="es-ES"/>
              </w:rPr>
            </w:pPr>
            <w:r w:rsidRPr="004E5748">
              <w:rPr>
                <w:rFonts w:eastAsia="Times New Roman"/>
                <w:lang w:val="en-GB" w:eastAsia="es-ES"/>
              </w:rPr>
              <w:t xml:space="preserve">The total amount of the diversification </w:t>
            </w:r>
            <w:del w:id="589" w:author="Author">
              <w:r w:rsidRPr="004E5748" w:rsidDel="005D7D18">
                <w:rPr>
                  <w:rFonts w:eastAsia="Times New Roman"/>
                  <w:lang w:val="en-GB" w:eastAsia="es-ES"/>
                </w:rPr>
                <w:delText xml:space="preserve">among </w:delText>
              </w:r>
            </w:del>
            <w:ins w:id="590" w:author="Author">
              <w:r w:rsidR="005D7D18">
                <w:rPr>
                  <w:rFonts w:eastAsia="Times New Roman"/>
                  <w:lang w:val="en-GB" w:eastAsia="es-ES"/>
                </w:rPr>
                <w:t>between</w:t>
              </w:r>
              <w:r w:rsidR="005D7D18" w:rsidRPr="004E5748">
                <w:rPr>
                  <w:rFonts w:eastAsia="Times New Roman"/>
                  <w:lang w:val="en-GB" w:eastAsia="es-ES"/>
                </w:rPr>
                <w:t xml:space="preserve"> </w:t>
              </w:r>
            </w:ins>
            <w:r w:rsidRPr="004E5748">
              <w:rPr>
                <w:rFonts w:eastAsia="Times New Roman"/>
                <w:lang w:val="en-GB" w:eastAsia="es-ES"/>
              </w:rPr>
              <w:t>components reported in C00</w:t>
            </w:r>
            <w:ins w:id="591" w:author="Author">
              <w:r w:rsidR="00DA3763">
                <w:rPr>
                  <w:rFonts w:eastAsia="Times New Roman"/>
                  <w:lang w:val="en-GB" w:eastAsia="es-ES"/>
                </w:rPr>
                <w:t>1</w:t>
              </w:r>
            </w:ins>
            <w:del w:id="592" w:author="Author">
              <w:r w:rsidRPr="004E5748" w:rsidDel="00DA3763">
                <w:rPr>
                  <w:rFonts w:eastAsia="Times New Roman"/>
                  <w:lang w:val="en-GB" w:eastAsia="es-ES"/>
                </w:rPr>
                <w:delText>3</w:delText>
              </w:r>
            </w:del>
            <w:r w:rsidRPr="004E5748">
              <w:rPr>
                <w:rFonts w:eastAsia="Times New Roman"/>
                <w:lang w:val="en-GB" w:eastAsia="es-ES"/>
              </w:rPr>
              <w:t>0.</w:t>
            </w:r>
          </w:p>
          <w:p w14:paraId="613D0627" w14:textId="3EBDF3B9" w:rsidR="002D3F2F" w:rsidRPr="004E5748" w:rsidRDefault="002D3F2F" w:rsidP="002D3F2F">
            <w:pPr>
              <w:spacing w:after="0"/>
              <w:rPr>
                <w:rFonts w:eastAsia="Times New Roman"/>
                <w:lang w:val="en-GB" w:eastAsia="es-ES"/>
              </w:rPr>
            </w:pPr>
            <w:r w:rsidRPr="004E5748">
              <w:rPr>
                <w:rFonts w:eastAsia="Times New Roman"/>
                <w:lang w:val="en-GB" w:eastAsia="es-ES"/>
              </w:rPr>
              <w:t>This amount does not include diversification effects inside each component, which shall be embedded in the values reported in C00</w:t>
            </w:r>
            <w:ins w:id="593" w:author="Author">
              <w:r w:rsidR="00DA3763">
                <w:rPr>
                  <w:rFonts w:eastAsia="Times New Roman"/>
                  <w:lang w:val="en-GB" w:eastAsia="es-ES"/>
                </w:rPr>
                <w:t>1</w:t>
              </w:r>
            </w:ins>
            <w:del w:id="594" w:author="Author">
              <w:r w:rsidRPr="004E5748" w:rsidDel="00DA3763">
                <w:rPr>
                  <w:rFonts w:eastAsia="Times New Roman"/>
                  <w:lang w:val="en-GB" w:eastAsia="es-ES"/>
                </w:rPr>
                <w:delText>3</w:delText>
              </w:r>
            </w:del>
            <w:r w:rsidRPr="004E5748">
              <w:rPr>
                <w:rFonts w:eastAsia="Times New Roman"/>
                <w:lang w:val="en-GB" w:eastAsia="es-ES"/>
              </w:rPr>
              <w:t>0.</w:t>
            </w:r>
          </w:p>
          <w:p w14:paraId="430B035D" w14:textId="77777777" w:rsidR="002D3F2F" w:rsidRDefault="002D3F2F" w:rsidP="002D3F2F">
            <w:pPr>
              <w:spacing w:after="0"/>
              <w:rPr>
                <w:ins w:id="595" w:author="Author"/>
                <w:rFonts w:eastAsia="Times New Roman"/>
                <w:lang w:val="en-GB" w:eastAsia="es-ES"/>
              </w:rPr>
            </w:pPr>
            <w:r w:rsidRPr="004E5748">
              <w:rPr>
                <w:rFonts w:eastAsia="Times New Roman"/>
                <w:lang w:val="en-GB" w:eastAsia="es-ES"/>
              </w:rPr>
              <w:t>This amount should be reported as negative value.</w:t>
            </w:r>
          </w:p>
          <w:p w14:paraId="7D21FEE0" w14:textId="199E9FAA" w:rsidR="00EE0DF0" w:rsidRPr="004E5748" w:rsidRDefault="00EE0DF0" w:rsidP="002D3F2F">
            <w:pPr>
              <w:spacing w:after="0"/>
              <w:rPr>
                <w:rFonts w:eastAsia="Times New Roman"/>
                <w:lang w:val="en-GB" w:eastAsia="es-ES"/>
              </w:rPr>
            </w:pPr>
            <w:ins w:id="596" w:author="Author">
              <w:del w:id="597" w:author="Author">
                <w:r w:rsidRPr="001669F9" w:rsidDel="005D7D18">
                  <w:rPr>
                    <w:lang w:val="en-GB"/>
                  </w:rPr>
                  <w:delText>Same as S.26.08.01 C0010/R0</w:delText>
                </w:r>
                <w:r w:rsidDel="005D7D18">
                  <w:rPr>
                    <w:lang w:val="en-GB"/>
                  </w:rPr>
                  <w:delText>02</w:delText>
                </w:r>
                <w:r w:rsidRPr="001669F9" w:rsidDel="005D7D18">
                  <w:rPr>
                    <w:lang w:val="en-GB"/>
                  </w:rPr>
                  <w:delText>0</w:delText>
                </w:r>
              </w:del>
            </w:ins>
          </w:p>
        </w:tc>
      </w:tr>
      <w:tr w:rsidR="00F672D2" w:rsidRPr="00846C12" w14:paraId="42DEFDB4"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3C9F538C" w14:textId="77777777" w:rsidR="002D3F2F" w:rsidRPr="004E5748" w:rsidRDefault="002D3F2F" w:rsidP="002D3F2F">
            <w:pPr>
              <w:spacing w:after="0"/>
              <w:rPr>
                <w:rFonts w:eastAsia="Times New Roman"/>
                <w:lang w:val="en-GB" w:eastAsia="es-ES"/>
              </w:rPr>
            </w:pPr>
            <w:r w:rsidRPr="004E5748">
              <w:rPr>
                <w:rFonts w:eastAsia="Times New Roman"/>
                <w:lang w:val="en-GB" w:eastAsia="es-ES"/>
              </w:rPr>
              <w:t>R0120/C0100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4754FEEC" w14:textId="77777777" w:rsidR="002D3F2F" w:rsidRPr="004E5748" w:rsidRDefault="002D3F2F" w:rsidP="002D3F2F">
            <w:pPr>
              <w:spacing w:after="0"/>
              <w:rPr>
                <w:rFonts w:eastAsia="Times New Roman"/>
                <w:lang w:val="en-GB" w:eastAsia="es-ES"/>
              </w:rPr>
            </w:pPr>
            <w:r w:rsidRPr="004E5748">
              <w:rPr>
                <w:rFonts w:eastAsia="Times New Roman"/>
                <w:lang w:val="en-GB" w:eastAsia="es-ES"/>
              </w:rPr>
              <w:t xml:space="preserve">Adjustment due to RFF/MAP </w:t>
            </w:r>
            <w:proofErr w:type="spellStart"/>
            <w:r w:rsidRPr="004E5748">
              <w:rPr>
                <w:rFonts w:eastAsia="Times New Roman"/>
                <w:lang w:val="en-GB" w:eastAsia="es-ES"/>
              </w:rPr>
              <w:t>nSCR</w:t>
            </w:r>
            <w:proofErr w:type="spellEnd"/>
            <w:r w:rsidRPr="004E5748">
              <w:rPr>
                <w:rFonts w:eastAsia="Times New Roman"/>
                <w:lang w:val="en-GB" w:eastAsia="es-ES"/>
              </w:rPr>
              <w:t xml:space="preserve"> aggregation</w:t>
            </w:r>
          </w:p>
        </w:tc>
        <w:tc>
          <w:tcPr>
            <w:tcW w:w="3339" w:type="dxa"/>
            <w:gridSpan w:val="2"/>
            <w:tcBorders>
              <w:top w:val="single" w:sz="4" w:space="0" w:color="auto"/>
              <w:left w:val="nil"/>
              <w:bottom w:val="single" w:sz="4" w:space="0" w:color="auto"/>
              <w:right w:val="single" w:sz="4" w:space="0" w:color="auto"/>
            </w:tcBorders>
            <w:shd w:val="clear" w:color="auto" w:fill="auto"/>
          </w:tcPr>
          <w:p w14:paraId="22C46E24" w14:textId="77777777" w:rsidR="002D3F2F" w:rsidRPr="004E5748" w:rsidRDefault="002D3F2F" w:rsidP="002D3F2F">
            <w:pPr>
              <w:spacing w:after="0"/>
              <w:rPr>
                <w:rFonts w:eastAsia="Times New Roman"/>
                <w:lang w:val="en-GB" w:eastAsia="es-ES"/>
              </w:rPr>
            </w:pPr>
            <w:r w:rsidRPr="004E5748">
              <w:rPr>
                <w:rFonts w:eastAsia="Times New Roman"/>
                <w:lang w:val="en-GB" w:eastAsia="es-ES"/>
              </w:rPr>
              <w:t xml:space="preserve">When applicable, adjustment to correct the bias on SCR calculation due to aggregation of RFF/MAP </w:t>
            </w:r>
            <w:proofErr w:type="spellStart"/>
            <w:r w:rsidRPr="004E5748">
              <w:rPr>
                <w:rFonts w:eastAsia="Times New Roman"/>
                <w:lang w:val="en-GB" w:eastAsia="es-ES"/>
              </w:rPr>
              <w:t>nSCR</w:t>
            </w:r>
            <w:proofErr w:type="spellEnd"/>
            <w:r w:rsidRPr="004E5748">
              <w:rPr>
                <w:rFonts w:eastAsia="Times New Roman"/>
                <w:lang w:val="en-GB" w:eastAsia="es-ES"/>
              </w:rPr>
              <w:t xml:space="preserve"> at risk module level.</w:t>
            </w:r>
          </w:p>
          <w:p w14:paraId="05D476D2" w14:textId="77777777" w:rsidR="002D3F2F" w:rsidRPr="004E5748" w:rsidRDefault="002D3F2F" w:rsidP="002D3F2F">
            <w:pPr>
              <w:spacing w:after="0"/>
              <w:rPr>
                <w:rFonts w:eastAsia="Times New Roman"/>
                <w:lang w:val="en-GB" w:eastAsia="es-ES"/>
              </w:rPr>
            </w:pPr>
            <w:r w:rsidRPr="004E5748">
              <w:rPr>
                <w:rFonts w:eastAsia="Times New Roman"/>
                <w:lang w:val="en-GB" w:eastAsia="es-ES"/>
              </w:rPr>
              <w:t>Applicable only for partial internal models.</w:t>
            </w:r>
          </w:p>
        </w:tc>
      </w:tr>
      <w:tr w:rsidR="00F672D2" w:rsidRPr="00846C12" w14:paraId="44B1B14E"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7FB7AAB1" w14:textId="77777777" w:rsidR="002D3F2F" w:rsidRPr="004E5748" w:rsidRDefault="002D3F2F" w:rsidP="002D3F2F">
            <w:pPr>
              <w:spacing w:after="0"/>
              <w:rPr>
                <w:rFonts w:eastAsia="Times New Roman"/>
                <w:lang w:val="en-GB" w:eastAsia="es-ES"/>
              </w:rPr>
            </w:pPr>
            <w:r w:rsidRPr="004E5748">
              <w:rPr>
                <w:rFonts w:eastAsia="Times New Roman"/>
                <w:lang w:val="en-GB" w:eastAsia="es-ES"/>
              </w:rPr>
              <w:t>R0160/C0100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441C535E" w14:textId="77777777" w:rsidR="002D3F2F" w:rsidRPr="004E5748" w:rsidRDefault="002D3F2F" w:rsidP="002D3F2F">
            <w:pPr>
              <w:spacing w:after="0"/>
              <w:rPr>
                <w:rFonts w:eastAsia="Times New Roman"/>
                <w:lang w:val="en-GB" w:eastAsia="es-ES"/>
              </w:rPr>
            </w:pPr>
            <w:r w:rsidRPr="004E5748">
              <w:rPr>
                <w:rFonts w:eastAsia="Times New Roman"/>
                <w:lang w:val="en-GB" w:eastAsia="es-ES"/>
              </w:rPr>
              <w:t>Capital requirement for business operated in accordance with Art. 4 of Directive 2003/41/EC</w:t>
            </w:r>
          </w:p>
        </w:tc>
        <w:tc>
          <w:tcPr>
            <w:tcW w:w="3339" w:type="dxa"/>
            <w:gridSpan w:val="2"/>
            <w:tcBorders>
              <w:top w:val="single" w:sz="4" w:space="0" w:color="auto"/>
              <w:left w:val="nil"/>
              <w:bottom w:val="single" w:sz="4" w:space="0" w:color="auto"/>
              <w:right w:val="single" w:sz="4" w:space="0" w:color="auto"/>
            </w:tcBorders>
            <w:shd w:val="clear" w:color="auto" w:fill="auto"/>
          </w:tcPr>
          <w:p w14:paraId="0DB71BC9" w14:textId="6B6B702D" w:rsidR="002D3F2F" w:rsidRPr="004E5748" w:rsidRDefault="002D3F2F" w:rsidP="002D3F2F">
            <w:pPr>
              <w:spacing w:after="0"/>
              <w:rPr>
                <w:rFonts w:eastAsia="Times New Roman"/>
                <w:lang w:val="en-GB" w:eastAsia="es-ES"/>
              </w:rPr>
            </w:pPr>
            <w:r w:rsidRPr="004E5748">
              <w:rPr>
                <w:rFonts w:eastAsia="Times New Roman"/>
                <w:lang w:val="en-GB" w:eastAsia="es-ES"/>
              </w:rPr>
              <w:t xml:space="preserve">Amount of the capital requirement, calculated </w:t>
            </w:r>
            <w:r w:rsidR="007C3F4D">
              <w:rPr>
                <w:rFonts w:eastAsia="Times New Roman"/>
                <w:lang w:val="en-GB" w:eastAsia="es-ES"/>
              </w:rPr>
              <w:t>in accordance with</w:t>
            </w:r>
            <w:r w:rsidRPr="004E5748">
              <w:rPr>
                <w:rFonts w:eastAsia="Times New Roman"/>
                <w:lang w:val="en-GB" w:eastAsia="es-ES"/>
              </w:rPr>
              <w:t xml:space="preserve"> the rules stated in Art. 17 of Directive 2003/41/EC, for ring-fenced funds relating to pension business operated under Art. 4 of Directive 2003/41/EC to which transitional measures are applied. This item is </w:t>
            </w:r>
            <w:r w:rsidRPr="004E5748">
              <w:rPr>
                <w:rFonts w:eastAsia="Times New Roman"/>
                <w:lang w:val="en-GB" w:eastAsia="es-ES"/>
              </w:rPr>
              <w:lastRenderedPageBreak/>
              <w:t>to be reported only during the transitional period.</w:t>
            </w:r>
          </w:p>
        </w:tc>
      </w:tr>
      <w:tr w:rsidR="00F672D2" w:rsidRPr="00846C12" w14:paraId="7B44C33C"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6FEBDB85" w14:textId="77777777" w:rsidR="002D3F2F" w:rsidRPr="004E5748" w:rsidRDefault="002D3F2F" w:rsidP="002D3F2F">
            <w:pPr>
              <w:spacing w:after="0"/>
              <w:rPr>
                <w:rFonts w:eastAsia="Times New Roman"/>
                <w:lang w:val="en-GB" w:eastAsia="es-ES"/>
              </w:rPr>
            </w:pPr>
            <w:r w:rsidRPr="004E5748">
              <w:rPr>
                <w:rFonts w:eastAsia="Times New Roman"/>
                <w:lang w:val="en-GB" w:eastAsia="es-ES"/>
              </w:rPr>
              <w:lastRenderedPageBreak/>
              <w:t>R0200/C0100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46516385" w14:textId="77777777" w:rsidR="002D3F2F" w:rsidRPr="004E5748" w:rsidRDefault="002D3F2F" w:rsidP="002D3F2F">
            <w:pPr>
              <w:spacing w:after="0"/>
              <w:rPr>
                <w:rFonts w:eastAsia="Times New Roman"/>
                <w:lang w:val="en-GB" w:eastAsia="es-ES"/>
              </w:rPr>
            </w:pPr>
            <w:r w:rsidRPr="004E5748">
              <w:rPr>
                <w:rFonts w:eastAsia="Times New Roman"/>
                <w:lang w:val="en-GB" w:eastAsia="es-ES"/>
              </w:rPr>
              <w:t>Solvency capital requirement, excluding capital add-ons</w:t>
            </w:r>
          </w:p>
        </w:tc>
        <w:tc>
          <w:tcPr>
            <w:tcW w:w="3339" w:type="dxa"/>
            <w:gridSpan w:val="2"/>
            <w:tcBorders>
              <w:top w:val="single" w:sz="4" w:space="0" w:color="auto"/>
              <w:left w:val="nil"/>
              <w:bottom w:val="single" w:sz="4" w:space="0" w:color="auto"/>
              <w:right w:val="single" w:sz="4" w:space="0" w:color="auto"/>
            </w:tcBorders>
            <w:shd w:val="clear" w:color="auto" w:fill="auto"/>
          </w:tcPr>
          <w:p w14:paraId="3B63B5DD" w14:textId="77777777" w:rsidR="002D3F2F" w:rsidRPr="004E5748" w:rsidRDefault="002D3F2F" w:rsidP="002D3F2F">
            <w:pPr>
              <w:spacing w:after="0"/>
              <w:rPr>
                <w:rFonts w:eastAsia="Times New Roman"/>
                <w:lang w:val="en-GB" w:eastAsia="es-ES"/>
              </w:rPr>
            </w:pPr>
            <w:r w:rsidRPr="004E5748">
              <w:rPr>
                <w:rFonts w:eastAsia="Times New Roman"/>
                <w:lang w:val="en-GB" w:eastAsia="es-ES"/>
              </w:rPr>
              <w:t xml:space="preserve">Amount of the total diversified SCR before any capital add-on. </w:t>
            </w:r>
          </w:p>
        </w:tc>
      </w:tr>
      <w:tr w:rsidR="00F672D2" w:rsidRPr="00846C12" w14:paraId="1C876B52"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33C200B9" w14:textId="1E90567A" w:rsidR="002D3F2F" w:rsidRPr="004E5748" w:rsidRDefault="002D3F2F" w:rsidP="002D3F2F">
            <w:pPr>
              <w:spacing w:after="0"/>
              <w:rPr>
                <w:rFonts w:eastAsia="Times New Roman"/>
                <w:lang w:val="en-GB" w:eastAsia="es-ES"/>
              </w:rPr>
            </w:pPr>
            <w:r w:rsidRPr="004E5748">
              <w:rPr>
                <w:lang w:val="en-GB"/>
              </w:rPr>
              <w:t>R0210/C0100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34A28137" w14:textId="3308C786" w:rsidR="002D3F2F" w:rsidRPr="004E5748" w:rsidRDefault="002D3F2F" w:rsidP="002D3F2F">
            <w:pPr>
              <w:spacing w:after="0"/>
              <w:rPr>
                <w:rFonts w:eastAsia="Times New Roman"/>
                <w:lang w:val="en-GB" w:eastAsia="es-ES"/>
              </w:rPr>
            </w:pPr>
            <w:r w:rsidRPr="004E5748">
              <w:rPr>
                <w:lang w:val="en-GB"/>
              </w:rPr>
              <w:t xml:space="preserve">Capital </w:t>
            </w:r>
            <w:proofErr w:type="gramStart"/>
            <w:r w:rsidRPr="004E5748">
              <w:rPr>
                <w:lang w:val="en-GB"/>
              </w:rPr>
              <w:t>add</w:t>
            </w:r>
            <w:proofErr w:type="gramEnd"/>
            <w:r w:rsidRPr="004E5748">
              <w:rPr>
                <w:lang w:val="en-GB"/>
              </w:rPr>
              <w:t>–</w:t>
            </w:r>
            <w:proofErr w:type="spellStart"/>
            <w:r w:rsidRPr="004E5748">
              <w:rPr>
                <w:lang w:val="en-GB"/>
              </w:rPr>
              <w:t>ons</w:t>
            </w:r>
            <w:proofErr w:type="spellEnd"/>
            <w:r w:rsidRPr="004E5748">
              <w:rPr>
                <w:lang w:val="en-GB"/>
              </w:rPr>
              <w:t xml:space="preserve"> already set</w:t>
            </w:r>
          </w:p>
        </w:tc>
        <w:tc>
          <w:tcPr>
            <w:tcW w:w="3339" w:type="dxa"/>
            <w:gridSpan w:val="2"/>
            <w:tcBorders>
              <w:top w:val="single" w:sz="4" w:space="0" w:color="auto"/>
              <w:left w:val="nil"/>
              <w:bottom w:val="single" w:sz="4" w:space="0" w:color="auto"/>
              <w:right w:val="single" w:sz="4" w:space="0" w:color="auto"/>
            </w:tcBorders>
            <w:shd w:val="clear" w:color="auto" w:fill="auto"/>
          </w:tcPr>
          <w:p w14:paraId="5943E3CF" w14:textId="4C601EF4" w:rsidR="002D3F2F" w:rsidRPr="004E5748" w:rsidRDefault="002D3F2F" w:rsidP="002D3F2F">
            <w:pPr>
              <w:spacing w:after="0"/>
              <w:rPr>
                <w:rFonts w:eastAsia="Times New Roman"/>
                <w:lang w:val="en-GB" w:eastAsia="es-ES"/>
              </w:rPr>
            </w:pPr>
            <w:r w:rsidRPr="004E5748">
              <w:rPr>
                <w:lang w:val="en-GB"/>
              </w:rPr>
              <w:t xml:space="preserve">Amount of capital add–on that had been set at the reporting reference date. It </w:t>
            </w:r>
            <w:proofErr w:type="spellStart"/>
            <w:r w:rsidRPr="004E5748">
              <w:rPr>
                <w:lang w:val="en-GB"/>
              </w:rPr>
              <w:t>doesnot</w:t>
            </w:r>
            <w:proofErr w:type="spellEnd"/>
            <w:r w:rsidRPr="004E5748">
              <w:rPr>
                <w:lang w:val="en-GB"/>
              </w:rPr>
              <w:t xml:space="preserve"> include capital add–</w:t>
            </w:r>
            <w:proofErr w:type="spellStart"/>
            <w:r w:rsidRPr="004E5748">
              <w:rPr>
                <w:lang w:val="en-GB"/>
              </w:rPr>
              <w:t>ons</w:t>
            </w:r>
            <w:proofErr w:type="spellEnd"/>
            <w:r w:rsidRPr="004E5748">
              <w:rPr>
                <w:lang w:val="en-GB"/>
              </w:rPr>
              <w:t xml:space="preserve"> set between that date and the submission of the data to the supervisory authority.</w:t>
            </w:r>
          </w:p>
        </w:tc>
      </w:tr>
      <w:tr w:rsidR="00F672D2" w:rsidRPr="00846C12" w14:paraId="61E62917" w14:textId="77777777" w:rsidTr="009C54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firstRow="0" w:lastRow="0" w:firstColumn="0" w:lastColumn="0" w:noHBand="0" w:noVBand="0"/>
        </w:tblPrEx>
        <w:trPr>
          <w:gridAfter w:val="1"/>
          <w:wAfter w:w="9" w:type="dxa"/>
          <w:trHeight w:val="216"/>
        </w:trPr>
        <w:tc>
          <w:tcPr>
            <w:tcW w:w="2882" w:type="dxa"/>
            <w:gridSpan w:val="2"/>
            <w:tcBorders>
              <w:top w:val="single" w:sz="4" w:space="0" w:color="auto"/>
              <w:left w:val="single" w:sz="2" w:space="0" w:color="auto"/>
              <w:bottom w:val="single" w:sz="4" w:space="0" w:color="auto"/>
              <w:right w:val="single" w:sz="2" w:space="0" w:color="auto"/>
            </w:tcBorders>
          </w:tcPr>
          <w:p w14:paraId="7EB591B5" w14:textId="77777777" w:rsidR="002D3F2F" w:rsidRPr="004E5748" w:rsidRDefault="002D3F2F" w:rsidP="002D3F2F">
            <w:pPr>
              <w:pStyle w:val="NormalLeft"/>
              <w:rPr>
                <w:lang w:val="en-GB"/>
              </w:rPr>
            </w:pPr>
            <w:r w:rsidRPr="004E5748">
              <w:rPr>
                <w:lang w:val="en-GB"/>
              </w:rPr>
              <w:t>R0211/C0100</w:t>
            </w:r>
          </w:p>
        </w:tc>
        <w:tc>
          <w:tcPr>
            <w:tcW w:w="1980" w:type="dxa"/>
            <w:tcBorders>
              <w:top w:val="single" w:sz="4" w:space="0" w:color="auto"/>
              <w:left w:val="single" w:sz="2" w:space="0" w:color="auto"/>
              <w:bottom w:val="single" w:sz="4" w:space="0" w:color="auto"/>
              <w:right w:val="single" w:sz="2" w:space="0" w:color="auto"/>
            </w:tcBorders>
          </w:tcPr>
          <w:p w14:paraId="16A3D1AE" w14:textId="3D703EEF" w:rsidR="002D3F2F" w:rsidRPr="004E5748" w:rsidRDefault="00E50D96" w:rsidP="002D3F2F">
            <w:pPr>
              <w:pStyle w:val="NormalLeft"/>
              <w:rPr>
                <w:lang w:val="en-GB"/>
              </w:rPr>
            </w:pPr>
            <w:r w:rsidRPr="004E5748">
              <w:rPr>
                <w:rFonts w:eastAsia="Times New Roman"/>
                <w:lang w:val="en-GB" w:eastAsia="es-ES"/>
              </w:rPr>
              <w:t>of which, capital add-ons already set - Article 37(1) of Directive 2009/138/EC - Type (a)</w:t>
            </w:r>
          </w:p>
        </w:tc>
        <w:tc>
          <w:tcPr>
            <w:tcW w:w="3345" w:type="dxa"/>
            <w:gridSpan w:val="2"/>
            <w:tcBorders>
              <w:top w:val="single" w:sz="4" w:space="0" w:color="auto"/>
              <w:left w:val="single" w:sz="2" w:space="0" w:color="auto"/>
              <w:bottom w:val="single" w:sz="4" w:space="0" w:color="auto"/>
              <w:right w:val="single" w:sz="2" w:space="0" w:color="auto"/>
            </w:tcBorders>
          </w:tcPr>
          <w:p w14:paraId="25AFBCAE" w14:textId="13BB53CE" w:rsidR="002D3F2F" w:rsidRPr="004E5748" w:rsidRDefault="00E50D96" w:rsidP="002D3F2F">
            <w:pPr>
              <w:pStyle w:val="NormalLeft"/>
              <w:rPr>
                <w:lang w:val="en-GB"/>
              </w:rPr>
            </w:pPr>
            <w:r w:rsidRPr="004E5748">
              <w:rPr>
                <w:rFonts w:eastAsia="Times New Roman"/>
                <w:lang w:val="en-GB" w:eastAsia="es-ES"/>
              </w:rPr>
              <w:t xml:space="preserve">Amount of type (a) capital add-on </w:t>
            </w:r>
            <w:r w:rsidR="007C3F4D">
              <w:rPr>
                <w:rFonts w:eastAsia="Times New Roman"/>
                <w:lang w:val="en-GB" w:eastAsia="es-ES"/>
              </w:rPr>
              <w:t xml:space="preserve">calculated in </w:t>
            </w:r>
            <w:r w:rsidRPr="004E5748">
              <w:rPr>
                <w:rFonts w:eastAsia="Times New Roman"/>
                <w:lang w:val="en-GB" w:eastAsia="es-ES"/>
              </w:rPr>
              <w:t>accord</w:t>
            </w:r>
            <w:r w:rsidR="007C3F4D">
              <w:rPr>
                <w:rFonts w:eastAsia="Times New Roman"/>
                <w:lang w:val="en-GB" w:eastAsia="es-ES"/>
              </w:rPr>
              <w:t>ance with</w:t>
            </w:r>
            <w:r w:rsidRPr="004E5748">
              <w:rPr>
                <w:rFonts w:eastAsia="Times New Roman"/>
                <w:lang w:val="en-GB" w:eastAsia="es-ES"/>
              </w:rPr>
              <w:t xml:space="preserve"> Article 37(1) of Directive 2009/138/EC </w:t>
            </w:r>
            <w:r w:rsidR="007C3F4D">
              <w:rPr>
                <w:rFonts w:eastAsia="Times New Roman"/>
                <w:lang w:val="en-GB" w:eastAsia="es-ES"/>
              </w:rPr>
              <w:t xml:space="preserve">and </w:t>
            </w:r>
            <w:r w:rsidRPr="004E5748">
              <w:rPr>
                <w:rFonts w:eastAsia="Times New Roman"/>
                <w:lang w:val="en-GB" w:eastAsia="es-ES"/>
              </w:rPr>
              <w:t>that had been set at the reporting reference date. It does not include capital add-ons set between that date and the submission of the data to the supervisory authority.</w:t>
            </w:r>
          </w:p>
        </w:tc>
      </w:tr>
      <w:tr w:rsidR="00F672D2" w:rsidRPr="00846C12" w14:paraId="0A89EBB8" w14:textId="77777777" w:rsidTr="009C54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firstRow="0" w:lastRow="0" w:firstColumn="0" w:lastColumn="0" w:noHBand="0" w:noVBand="0"/>
        </w:tblPrEx>
        <w:trPr>
          <w:gridAfter w:val="1"/>
          <w:wAfter w:w="9" w:type="dxa"/>
          <w:trHeight w:val="290"/>
        </w:trPr>
        <w:tc>
          <w:tcPr>
            <w:tcW w:w="2882" w:type="dxa"/>
            <w:gridSpan w:val="2"/>
            <w:tcBorders>
              <w:top w:val="single" w:sz="4" w:space="0" w:color="auto"/>
              <w:left w:val="single" w:sz="2" w:space="0" w:color="auto"/>
              <w:bottom w:val="single" w:sz="4" w:space="0" w:color="auto"/>
              <w:right w:val="single" w:sz="2" w:space="0" w:color="auto"/>
            </w:tcBorders>
          </w:tcPr>
          <w:p w14:paraId="55C334F1" w14:textId="77777777" w:rsidR="002D3F2F" w:rsidRPr="004E5748" w:rsidRDefault="002D3F2F" w:rsidP="002D3F2F">
            <w:pPr>
              <w:pStyle w:val="NormalLeft"/>
              <w:rPr>
                <w:lang w:val="en-GB"/>
              </w:rPr>
            </w:pPr>
            <w:r w:rsidRPr="004E5748">
              <w:rPr>
                <w:lang w:val="en-GB"/>
              </w:rPr>
              <w:t>R0212/C0100</w:t>
            </w:r>
          </w:p>
        </w:tc>
        <w:tc>
          <w:tcPr>
            <w:tcW w:w="1980" w:type="dxa"/>
            <w:tcBorders>
              <w:top w:val="single" w:sz="4" w:space="0" w:color="auto"/>
              <w:left w:val="single" w:sz="2" w:space="0" w:color="auto"/>
              <w:bottom w:val="single" w:sz="4" w:space="0" w:color="auto"/>
              <w:right w:val="single" w:sz="2" w:space="0" w:color="auto"/>
            </w:tcBorders>
          </w:tcPr>
          <w:p w14:paraId="3CD2D65F" w14:textId="16B49CB5" w:rsidR="002D3F2F" w:rsidRPr="004E5748" w:rsidRDefault="00E50D96" w:rsidP="002D3F2F">
            <w:pPr>
              <w:pStyle w:val="NormalLeft"/>
              <w:rPr>
                <w:lang w:val="en-GB"/>
              </w:rPr>
            </w:pPr>
            <w:r w:rsidRPr="004E5748">
              <w:rPr>
                <w:rFonts w:eastAsia="Times New Roman"/>
                <w:lang w:val="en-GB" w:eastAsia="es-ES"/>
              </w:rPr>
              <w:t>of which, capital add-ons already set - Article 37(1) of Directive 2009/138/EC - Type (b)</w:t>
            </w:r>
          </w:p>
        </w:tc>
        <w:tc>
          <w:tcPr>
            <w:tcW w:w="3345" w:type="dxa"/>
            <w:gridSpan w:val="2"/>
            <w:tcBorders>
              <w:top w:val="single" w:sz="4" w:space="0" w:color="auto"/>
              <w:left w:val="single" w:sz="2" w:space="0" w:color="auto"/>
              <w:bottom w:val="single" w:sz="4" w:space="0" w:color="auto"/>
              <w:right w:val="single" w:sz="2" w:space="0" w:color="auto"/>
            </w:tcBorders>
          </w:tcPr>
          <w:p w14:paraId="7F76C5A9" w14:textId="148AB737" w:rsidR="002D3F2F" w:rsidRPr="004E5748" w:rsidRDefault="00E50D96" w:rsidP="007C3F4D">
            <w:pPr>
              <w:pStyle w:val="NormalLeft"/>
              <w:rPr>
                <w:lang w:val="en-GB"/>
              </w:rPr>
            </w:pPr>
            <w:r w:rsidRPr="004E5748">
              <w:rPr>
                <w:rFonts w:eastAsia="Times New Roman"/>
                <w:lang w:val="en-GB" w:eastAsia="es-ES"/>
              </w:rPr>
              <w:t xml:space="preserve">Amount of type (b) capital add-on </w:t>
            </w:r>
            <w:r w:rsidR="007C3F4D">
              <w:rPr>
                <w:rFonts w:eastAsia="Times New Roman"/>
                <w:lang w:val="en-GB" w:eastAsia="es-ES"/>
              </w:rPr>
              <w:t>that has been calculated in accordance with</w:t>
            </w:r>
            <w:r w:rsidRPr="004E5748">
              <w:rPr>
                <w:rFonts w:eastAsia="Times New Roman"/>
                <w:lang w:val="en-GB" w:eastAsia="es-ES"/>
              </w:rPr>
              <w:t xml:space="preserve"> Article 37(1) of Directive 2009/138/EC </w:t>
            </w:r>
            <w:r w:rsidR="007C3F4D">
              <w:rPr>
                <w:rFonts w:eastAsia="Times New Roman"/>
                <w:lang w:val="en-GB" w:eastAsia="es-ES"/>
              </w:rPr>
              <w:t xml:space="preserve">and </w:t>
            </w:r>
            <w:r w:rsidRPr="004E5748">
              <w:rPr>
                <w:rFonts w:eastAsia="Times New Roman"/>
                <w:lang w:val="en-GB" w:eastAsia="es-ES"/>
              </w:rPr>
              <w:t>that had been set at the reporting reference date. It does</w:t>
            </w:r>
            <w:r w:rsidR="007C3F4D">
              <w:rPr>
                <w:rFonts w:eastAsia="Times New Roman"/>
                <w:lang w:val="en-GB" w:eastAsia="es-ES"/>
              </w:rPr>
              <w:t xml:space="preserve"> </w:t>
            </w:r>
            <w:r w:rsidRPr="004E5748">
              <w:rPr>
                <w:rFonts w:eastAsia="Times New Roman"/>
                <w:lang w:val="en-GB" w:eastAsia="es-ES"/>
              </w:rPr>
              <w:t>not include capital add-ons set between that date and the submission of the data to the supervisory authority, nor any set after the submission of the data.</w:t>
            </w:r>
          </w:p>
        </w:tc>
      </w:tr>
      <w:tr w:rsidR="00F672D2" w:rsidRPr="00846C12" w14:paraId="69CA0B11" w14:textId="77777777" w:rsidTr="009C54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firstRow="0" w:lastRow="0" w:firstColumn="0" w:lastColumn="0" w:noHBand="0" w:noVBand="0"/>
        </w:tblPrEx>
        <w:trPr>
          <w:gridAfter w:val="1"/>
          <w:wAfter w:w="9" w:type="dxa"/>
          <w:trHeight w:val="246"/>
        </w:trPr>
        <w:tc>
          <w:tcPr>
            <w:tcW w:w="2882" w:type="dxa"/>
            <w:gridSpan w:val="2"/>
            <w:tcBorders>
              <w:top w:val="single" w:sz="4" w:space="0" w:color="auto"/>
              <w:left w:val="single" w:sz="2" w:space="0" w:color="auto"/>
              <w:bottom w:val="single" w:sz="4" w:space="0" w:color="auto"/>
              <w:right w:val="single" w:sz="2" w:space="0" w:color="auto"/>
            </w:tcBorders>
          </w:tcPr>
          <w:p w14:paraId="6824A71E" w14:textId="77777777" w:rsidR="002D3F2F" w:rsidRPr="004E5748" w:rsidRDefault="002D3F2F" w:rsidP="002D3F2F">
            <w:pPr>
              <w:pStyle w:val="NormalLeft"/>
              <w:rPr>
                <w:lang w:val="en-GB"/>
              </w:rPr>
            </w:pPr>
            <w:r w:rsidRPr="004E5748">
              <w:rPr>
                <w:lang w:val="en-GB"/>
              </w:rPr>
              <w:t>R0213/C0100</w:t>
            </w:r>
          </w:p>
        </w:tc>
        <w:tc>
          <w:tcPr>
            <w:tcW w:w="1980" w:type="dxa"/>
            <w:tcBorders>
              <w:top w:val="single" w:sz="4" w:space="0" w:color="auto"/>
              <w:left w:val="single" w:sz="2" w:space="0" w:color="auto"/>
              <w:bottom w:val="single" w:sz="4" w:space="0" w:color="auto"/>
              <w:right w:val="single" w:sz="2" w:space="0" w:color="auto"/>
            </w:tcBorders>
          </w:tcPr>
          <w:p w14:paraId="612C095B" w14:textId="04A43391" w:rsidR="002D3F2F" w:rsidRPr="004E5748" w:rsidRDefault="00E50D96" w:rsidP="002D3F2F">
            <w:pPr>
              <w:pStyle w:val="NormalLeft"/>
              <w:rPr>
                <w:lang w:val="en-GB"/>
              </w:rPr>
            </w:pPr>
            <w:r w:rsidRPr="004E5748">
              <w:rPr>
                <w:rFonts w:eastAsia="Times New Roman"/>
                <w:lang w:val="en-GB" w:eastAsia="es-ES"/>
              </w:rPr>
              <w:t>of which, capital add-ons already set - Article 37(1) of Directive 2009/138/EC - Type c</w:t>
            </w:r>
          </w:p>
        </w:tc>
        <w:tc>
          <w:tcPr>
            <w:tcW w:w="3345" w:type="dxa"/>
            <w:gridSpan w:val="2"/>
            <w:tcBorders>
              <w:top w:val="single" w:sz="4" w:space="0" w:color="auto"/>
              <w:left w:val="single" w:sz="2" w:space="0" w:color="auto"/>
              <w:bottom w:val="single" w:sz="4" w:space="0" w:color="auto"/>
              <w:right w:val="single" w:sz="2" w:space="0" w:color="auto"/>
            </w:tcBorders>
          </w:tcPr>
          <w:p w14:paraId="716FD1A1" w14:textId="28A3875B" w:rsidR="002D3F2F" w:rsidRPr="004E5748" w:rsidRDefault="00E50D96" w:rsidP="007C3F4D">
            <w:pPr>
              <w:pStyle w:val="NormalLeft"/>
              <w:rPr>
                <w:lang w:val="en-GB"/>
              </w:rPr>
            </w:pPr>
            <w:r w:rsidRPr="004E5748">
              <w:rPr>
                <w:rFonts w:eastAsia="Times New Roman"/>
                <w:lang w:val="en-GB" w:eastAsia="es-ES"/>
              </w:rPr>
              <w:t xml:space="preserve">Amount of type (c) capital add-on </w:t>
            </w:r>
            <w:r w:rsidR="007C3F4D">
              <w:rPr>
                <w:rFonts w:eastAsia="Times New Roman"/>
                <w:lang w:val="en-GB" w:eastAsia="es-ES"/>
              </w:rPr>
              <w:t>calculated in accordance with</w:t>
            </w:r>
            <w:r w:rsidRPr="004E5748">
              <w:rPr>
                <w:rFonts w:eastAsia="Times New Roman"/>
                <w:lang w:val="en-GB" w:eastAsia="es-ES"/>
              </w:rPr>
              <w:t xml:space="preserve"> Article 37(1) of Directive 2009/138/EC </w:t>
            </w:r>
            <w:r w:rsidR="007C3F4D">
              <w:rPr>
                <w:rFonts w:eastAsia="Times New Roman"/>
                <w:lang w:val="en-GB" w:eastAsia="es-ES"/>
              </w:rPr>
              <w:t xml:space="preserve">and </w:t>
            </w:r>
            <w:r w:rsidRPr="004E5748">
              <w:rPr>
                <w:rFonts w:eastAsia="Times New Roman"/>
                <w:lang w:val="en-GB" w:eastAsia="es-ES"/>
              </w:rPr>
              <w:t>that had been set at the reporting reference date. It shall</w:t>
            </w:r>
            <w:r w:rsidR="007C3F4D">
              <w:rPr>
                <w:rFonts w:eastAsia="Times New Roman"/>
                <w:lang w:val="en-GB" w:eastAsia="es-ES"/>
              </w:rPr>
              <w:t xml:space="preserve"> </w:t>
            </w:r>
            <w:r w:rsidRPr="004E5748">
              <w:rPr>
                <w:rFonts w:eastAsia="Times New Roman"/>
                <w:lang w:val="en-GB" w:eastAsia="es-ES"/>
              </w:rPr>
              <w:t>not include capital add-ons set between that date and the submission of the data to the supervisory authority, nor any set after the submission of the data.</w:t>
            </w:r>
          </w:p>
        </w:tc>
      </w:tr>
      <w:tr w:rsidR="00F672D2" w:rsidRPr="00846C12" w14:paraId="086E414A" w14:textId="77777777" w:rsidTr="009C54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firstRow="0" w:lastRow="0" w:firstColumn="0" w:lastColumn="0" w:noHBand="0" w:noVBand="0"/>
        </w:tblPrEx>
        <w:trPr>
          <w:gridAfter w:val="1"/>
          <w:wAfter w:w="9" w:type="dxa"/>
          <w:trHeight w:val="320"/>
        </w:trPr>
        <w:tc>
          <w:tcPr>
            <w:tcW w:w="2882" w:type="dxa"/>
            <w:gridSpan w:val="2"/>
            <w:tcBorders>
              <w:top w:val="single" w:sz="4" w:space="0" w:color="auto"/>
              <w:left w:val="single" w:sz="2" w:space="0" w:color="auto"/>
              <w:bottom w:val="single" w:sz="2" w:space="0" w:color="auto"/>
              <w:right w:val="single" w:sz="2" w:space="0" w:color="auto"/>
            </w:tcBorders>
          </w:tcPr>
          <w:p w14:paraId="07177581" w14:textId="77777777" w:rsidR="002D3F2F" w:rsidRPr="004E5748" w:rsidRDefault="002D3F2F" w:rsidP="002D3F2F">
            <w:pPr>
              <w:pStyle w:val="NormalLeft"/>
              <w:rPr>
                <w:lang w:val="en-GB"/>
              </w:rPr>
            </w:pPr>
            <w:r w:rsidRPr="004E5748">
              <w:rPr>
                <w:lang w:val="en-GB"/>
              </w:rPr>
              <w:lastRenderedPageBreak/>
              <w:t>R0214/C0100</w:t>
            </w:r>
          </w:p>
        </w:tc>
        <w:tc>
          <w:tcPr>
            <w:tcW w:w="1980" w:type="dxa"/>
            <w:tcBorders>
              <w:top w:val="single" w:sz="4" w:space="0" w:color="auto"/>
              <w:left w:val="single" w:sz="2" w:space="0" w:color="auto"/>
              <w:bottom w:val="single" w:sz="2" w:space="0" w:color="auto"/>
              <w:right w:val="single" w:sz="2" w:space="0" w:color="auto"/>
            </w:tcBorders>
          </w:tcPr>
          <w:p w14:paraId="2A037FAD" w14:textId="3343BC87" w:rsidR="002D3F2F" w:rsidRPr="004E5748" w:rsidRDefault="00E50D96" w:rsidP="002D3F2F">
            <w:pPr>
              <w:pStyle w:val="NormalLeft"/>
              <w:rPr>
                <w:lang w:val="en-GB"/>
              </w:rPr>
            </w:pPr>
            <w:r w:rsidRPr="004E5748">
              <w:rPr>
                <w:rFonts w:eastAsia="Times New Roman"/>
                <w:lang w:val="en-GB" w:eastAsia="es-ES"/>
              </w:rPr>
              <w:t>of which, capital add-ons already set - Article 37 (1) of Directive 2009/138/EC - Type (d)</w:t>
            </w:r>
          </w:p>
        </w:tc>
        <w:tc>
          <w:tcPr>
            <w:tcW w:w="3345" w:type="dxa"/>
            <w:gridSpan w:val="2"/>
            <w:tcBorders>
              <w:top w:val="single" w:sz="4" w:space="0" w:color="auto"/>
              <w:left w:val="single" w:sz="2" w:space="0" w:color="auto"/>
              <w:bottom w:val="single" w:sz="2" w:space="0" w:color="auto"/>
              <w:right w:val="single" w:sz="2" w:space="0" w:color="auto"/>
            </w:tcBorders>
          </w:tcPr>
          <w:p w14:paraId="6345D0F5" w14:textId="1DF713C2" w:rsidR="002D3F2F" w:rsidRPr="004E5748" w:rsidRDefault="00E50D96" w:rsidP="00E5046D">
            <w:pPr>
              <w:pStyle w:val="NormalLeft"/>
              <w:rPr>
                <w:lang w:val="en-GB"/>
              </w:rPr>
            </w:pPr>
            <w:r w:rsidRPr="004E5748">
              <w:rPr>
                <w:rFonts w:eastAsia="Times New Roman"/>
                <w:lang w:val="en-GB" w:eastAsia="es-ES"/>
              </w:rPr>
              <w:t xml:space="preserve">Amount of type (d) capital add-on </w:t>
            </w:r>
            <w:r w:rsidR="007C3F4D">
              <w:rPr>
                <w:rFonts w:eastAsia="Times New Roman"/>
                <w:lang w:val="en-GB" w:eastAsia="es-ES"/>
              </w:rPr>
              <w:t xml:space="preserve">that has been calculated in accordance with </w:t>
            </w:r>
            <w:r w:rsidRPr="004E5748">
              <w:rPr>
                <w:rFonts w:eastAsia="Times New Roman"/>
                <w:lang w:val="en-GB" w:eastAsia="es-ES"/>
              </w:rPr>
              <w:t>Article 37(1) of Directive 2009/138/EC</w:t>
            </w:r>
            <w:r w:rsidR="007C3F4D">
              <w:rPr>
                <w:rFonts w:eastAsia="Times New Roman"/>
                <w:lang w:val="en-GB" w:eastAsia="es-ES"/>
              </w:rPr>
              <w:t xml:space="preserve"> and</w:t>
            </w:r>
            <w:r w:rsidRPr="004E5748">
              <w:rPr>
                <w:rFonts w:eastAsia="Times New Roman"/>
                <w:lang w:val="en-GB" w:eastAsia="es-ES"/>
              </w:rPr>
              <w:t xml:space="preserve"> that had been set at the reporting reference date. It shall not include capital add-ons set between that date and the submission of the data to the supervisory authority, nor any set after the submission of the data.</w:t>
            </w:r>
          </w:p>
        </w:tc>
      </w:tr>
      <w:tr w:rsidR="00F672D2" w:rsidRPr="00846C12" w14:paraId="0B984378"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7415259C" w14:textId="77777777" w:rsidR="002D3F2F" w:rsidRPr="004E5748" w:rsidRDefault="002D3F2F" w:rsidP="002D3F2F">
            <w:pPr>
              <w:spacing w:after="0"/>
              <w:rPr>
                <w:rFonts w:eastAsia="Times New Roman"/>
                <w:lang w:val="en-GB" w:eastAsia="es-ES"/>
              </w:rPr>
            </w:pPr>
            <w:r w:rsidRPr="004E5748">
              <w:rPr>
                <w:rFonts w:eastAsia="Times New Roman"/>
                <w:lang w:val="en-GB" w:eastAsia="es-ES"/>
              </w:rPr>
              <w:t>R0220/C0100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6A50CA01" w14:textId="77777777" w:rsidR="002D3F2F" w:rsidRPr="004E5748" w:rsidRDefault="002D3F2F" w:rsidP="002D3F2F">
            <w:pPr>
              <w:spacing w:after="0"/>
              <w:rPr>
                <w:rFonts w:eastAsia="Times New Roman"/>
                <w:lang w:val="en-GB" w:eastAsia="es-ES"/>
              </w:rPr>
            </w:pPr>
            <w:r w:rsidRPr="004E5748">
              <w:rPr>
                <w:rFonts w:eastAsia="Times New Roman"/>
                <w:lang w:val="en-GB" w:eastAsia="es-ES"/>
              </w:rPr>
              <w:t>Solvency Capital Requirement</w:t>
            </w:r>
          </w:p>
        </w:tc>
        <w:tc>
          <w:tcPr>
            <w:tcW w:w="3339" w:type="dxa"/>
            <w:gridSpan w:val="2"/>
            <w:tcBorders>
              <w:top w:val="single" w:sz="4" w:space="0" w:color="auto"/>
              <w:left w:val="nil"/>
              <w:bottom w:val="single" w:sz="4" w:space="0" w:color="auto"/>
              <w:right w:val="single" w:sz="4" w:space="0" w:color="auto"/>
            </w:tcBorders>
            <w:shd w:val="clear" w:color="auto" w:fill="auto"/>
          </w:tcPr>
          <w:p w14:paraId="38627DC7" w14:textId="77777777" w:rsidR="002D3F2F" w:rsidRPr="004E5748" w:rsidRDefault="002D3F2F" w:rsidP="002D3F2F">
            <w:pPr>
              <w:spacing w:after="0"/>
              <w:rPr>
                <w:rFonts w:eastAsia="Times New Roman"/>
                <w:lang w:val="en-GB" w:eastAsia="es-ES"/>
              </w:rPr>
            </w:pPr>
            <w:r w:rsidRPr="004E5748">
              <w:rPr>
                <w:rFonts w:eastAsia="Times New Roman"/>
                <w:lang w:val="en-GB" w:eastAsia="es-ES"/>
              </w:rPr>
              <w:t>Overall capital requirement including capital add-ons</w:t>
            </w:r>
          </w:p>
          <w:p w14:paraId="358006F9" w14:textId="77777777" w:rsidR="002D3F2F" w:rsidRPr="004E5748" w:rsidRDefault="002D3F2F" w:rsidP="002D3F2F">
            <w:pPr>
              <w:spacing w:after="0"/>
              <w:rPr>
                <w:rFonts w:eastAsia="Times New Roman"/>
                <w:lang w:val="en-GB" w:eastAsia="es-ES"/>
              </w:rPr>
            </w:pPr>
          </w:p>
        </w:tc>
      </w:tr>
      <w:tr w:rsidR="00F672D2" w:rsidRPr="004E5748" w14:paraId="05DEFEF2" w14:textId="77777777" w:rsidTr="006C2F32">
        <w:trPr>
          <w:trHeight w:val="339"/>
        </w:trPr>
        <w:tc>
          <w:tcPr>
            <w:tcW w:w="8216" w:type="dxa"/>
            <w:gridSpan w:val="6"/>
            <w:shd w:val="clear" w:color="auto" w:fill="auto"/>
            <w:vAlign w:val="bottom"/>
          </w:tcPr>
          <w:p w14:paraId="6B61113B" w14:textId="77777777" w:rsidR="002D3F2F" w:rsidRPr="004E5748" w:rsidRDefault="002D3F2F" w:rsidP="002D3F2F">
            <w:pPr>
              <w:rPr>
                <w:rFonts w:eastAsia="Times New Roman"/>
                <w:i/>
                <w:lang w:val="en-GB" w:eastAsia="es-ES"/>
              </w:rPr>
            </w:pPr>
            <w:r w:rsidRPr="004E5748">
              <w:rPr>
                <w:rFonts w:eastAsia="Times New Roman"/>
                <w:i/>
                <w:lang w:val="en-GB" w:eastAsia="es-ES"/>
              </w:rPr>
              <w:t>Other information on SCR</w:t>
            </w:r>
          </w:p>
        </w:tc>
      </w:tr>
      <w:tr w:rsidR="00F672D2" w:rsidRPr="004E5748" w14:paraId="5FB10CEE"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56E73CCA" w14:textId="77777777" w:rsidR="002D3F2F" w:rsidRPr="004E5748" w:rsidRDefault="002D3F2F" w:rsidP="002D3F2F">
            <w:pPr>
              <w:spacing w:after="0"/>
              <w:rPr>
                <w:rFonts w:eastAsia="Times New Roman"/>
                <w:lang w:val="en-GB" w:eastAsia="es-ES"/>
              </w:rPr>
            </w:pPr>
            <w:r w:rsidRPr="004E5748">
              <w:rPr>
                <w:rFonts w:eastAsia="Times New Roman"/>
                <w:lang w:val="en-GB" w:eastAsia="es-ES"/>
              </w:rPr>
              <w:t>R0300/C0100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0013F80A" w14:textId="4F223572" w:rsidR="002D3F2F" w:rsidRPr="004E5748" w:rsidRDefault="002D3F2F" w:rsidP="002D3F2F">
            <w:pPr>
              <w:spacing w:after="0"/>
              <w:rPr>
                <w:rFonts w:eastAsia="Times New Roman"/>
                <w:lang w:val="en-GB" w:eastAsia="es-ES"/>
              </w:rPr>
            </w:pPr>
            <w:r w:rsidRPr="004E5748">
              <w:rPr>
                <w:rFonts w:eastAsia="Times New Roman"/>
                <w:lang w:val="en-GB" w:eastAsia="es-ES"/>
              </w:rPr>
              <w:t>Amount/</w:t>
            </w:r>
            <w:r w:rsidR="005C3206" w:rsidRPr="004E5748">
              <w:rPr>
                <w:rFonts w:eastAsia="Times New Roman"/>
                <w:lang w:val="en-GB" w:eastAsia="es-ES"/>
              </w:rPr>
              <w:t>e</w:t>
            </w:r>
            <w:r w:rsidRPr="004E5748">
              <w:rPr>
                <w:rFonts w:eastAsia="Times New Roman"/>
                <w:lang w:val="en-GB" w:eastAsia="es-ES"/>
              </w:rPr>
              <w:t>stimate of the overall loss-absorbing capacity of technical provisions</w:t>
            </w:r>
          </w:p>
        </w:tc>
        <w:tc>
          <w:tcPr>
            <w:tcW w:w="3339" w:type="dxa"/>
            <w:gridSpan w:val="2"/>
            <w:tcBorders>
              <w:top w:val="single" w:sz="4" w:space="0" w:color="auto"/>
              <w:left w:val="nil"/>
              <w:bottom w:val="single" w:sz="4" w:space="0" w:color="auto"/>
              <w:right w:val="single" w:sz="4" w:space="0" w:color="auto"/>
            </w:tcBorders>
            <w:shd w:val="clear" w:color="auto" w:fill="auto"/>
          </w:tcPr>
          <w:p w14:paraId="191F4544" w14:textId="77777777" w:rsidR="002D3F2F" w:rsidRPr="004E5748" w:rsidRDefault="002D3F2F" w:rsidP="002D3F2F">
            <w:pPr>
              <w:spacing w:after="0"/>
              <w:rPr>
                <w:rFonts w:eastAsia="Times New Roman"/>
                <w:lang w:val="en-GB" w:eastAsia="es-ES"/>
              </w:rPr>
            </w:pPr>
            <w:r w:rsidRPr="004E5748">
              <w:rPr>
                <w:rFonts w:eastAsia="Times New Roman"/>
                <w:lang w:val="en-GB" w:eastAsia="es-ES"/>
              </w:rPr>
              <w:t>Amount/Estimate of the overall adjustment for loss-absorbing capacity of technical provisions, including the part embedded in the components and the part reported as a single component. This amount shall be reported as a negative amount.</w:t>
            </w:r>
          </w:p>
        </w:tc>
      </w:tr>
      <w:tr w:rsidR="00F672D2" w:rsidRPr="004E5748" w14:paraId="11DF29DC"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2649FC0B" w14:textId="77777777" w:rsidR="002D3F2F" w:rsidRPr="004E5748" w:rsidRDefault="002D3F2F" w:rsidP="002D3F2F">
            <w:pPr>
              <w:spacing w:after="0"/>
              <w:rPr>
                <w:rFonts w:eastAsia="Times New Roman"/>
                <w:lang w:val="en-GB" w:eastAsia="es-ES"/>
              </w:rPr>
            </w:pPr>
            <w:r w:rsidRPr="004E5748">
              <w:rPr>
                <w:rFonts w:eastAsia="Times New Roman"/>
                <w:lang w:val="en-GB" w:eastAsia="es-ES"/>
              </w:rPr>
              <w:t>R0310/C0100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7F5703BD" w14:textId="6E693BA4" w:rsidR="002D3F2F" w:rsidRPr="004E5748" w:rsidRDefault="002D3F2F" w:rsidP="002D3F2F">
            <w:pPr>
              <w:spacing w:after="0"/>
              <w:rPr>
                <w:rFonts w:eastAsia="Times New Roman"/>
                <w:lang w:val="en-GB" w:eastAsia="es-ES"/>
              </w:rPr>
            </w:pPr>
            <w:r w:rsidRPr="004E5748">
              <w:rPr>
                <w:rFonts w:eastAsia="Times New Roman"/>
                <w:lang w:val="en-GB" w:eastAsia="es-ES"/>
              </w:rPr>
              <w:t>Amount/</w:t>
            </w:r>
            <w:r w:rsidR="005C3206" w:rsidRPr="004E5748">
              <w:rPr>
                <w:rFonts w:eastAsia="Times New Roman"/>
                <w:lang w:val="en-GB" w:eastAsia="es-ES"/>
              </w:rPr>
              <w:t>e</w:t>
            </w:r>
            <w:r w:rsidRPr="004E5748">
              <w:rPr>
                <w:rFonts w:eastAsia="Times New Roman"/>
                <w:lang w:val="en-GB" w:eastAsia="es-ES"/>
              </w:rPr>
              <w:t>stimate of the loss absorbing capacity for deferred taxes</w:t>
            </w:r>
          </w:p>
        </w:tc>
        <w:tc>
          <w:tcPr>
            <w:tcW w:w="3339" w:type="dxa"/>
            <w:gridSpan w:val="2"/>
            <w:tcBorders>
              <w:top w:val="single" w:sz="4" w:space="0" w:color="auto"/>
              <w:left w:val="nil"/>
              <w:bottom w:val="single" w:sz="4" w:space="0" w:color="auto"/>
              <w:right w:val="single" w:sz="4" w:space="0" w:color="auto"/>
            </w:tcBorders>
            <w:shd w:val="clear" w:color="auto" w:fill="auto"/>
          </w:tcPr>
          <w:p w14:paraId="48377062" w14:textId="77777777" w:rsidR="002D3F2F" w:rsidRPr="004E5748" w:rsidRDefault="002D3F2F" w:rsidP="002D3F2F">
            <w:pPr>
              <w:spacing w:after="0"/>
              <w:rPr>
                <w:rFonts w:eastAsia="Times New Roman"/>
                <w:lang w:val="en-GB" w:eastAsia="es-ES"/>
              </w:rPr>
            </w:pPr>
            <w:r w:rsidRPr="004E5748">
              <w:rPr>
                <w:rFonts w:eastAsia="Times New Roman"/>
                <w:lang w:val="en-GB" w:eastAsia="es-ES"/>
              </w:rPr>
              <w:t xml:space="preserve">Amount/Estimate of the overall adjustment for deferred taxes, including the part embedded in the components and the part reported as a single component. This amount shall be reported as a negative amount. </w:t>
            </w:r>
          </w:p>
        </w:tc>
      </w:tr>
      <w:tr w:rsidR="00F672D2" w:rsidRPr="00846C12" w14:paraId="2C245428"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395590A0" w14:textId="77777777" w:rsidR="002D3F2F" w:rsidRPr="004E5748" w:rsidRDefault="002D3F2F" w:rsidP="002D3F2F">
            <w:pPr>
              <w:spacing w:after="0"/>
              <w:rPr>
                <w:rFonts w:eastAsia="Times New Roman"/>
                <w:lang w:val="en-GB" w:eastAsia="es-ES"/>
              </w:rPr>
            </w:pPr>
            <w:r w:rsidRPr="004E5748">
              <w:rPr>
                <w:rFonts w:eastAsia="Times New Roman"/>
                <w:lang w:val="en-GB" w:eastAsia="es-ES"/>
              </w:rPr>
              <w:t>R0400/C0100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229A0A57" w14:textId="77777777" w:rsidR="002D3F2F" w:rsidRPr="004E5748" w:rsidRDefault="002D3F2F" w:rsidP="002D3F2F">
            <w:pPr>
              <w:spacing w:after="0"/>
              <w:rPr>
                <w:rFonts w:eastAsia="Times New Roman"/>
                <w:lang w:val="en-GB" w:eastAsia="es-ES"/>
              </w:rPr>
            </w:pPr>
            <w:r w:rsidRPr="004E5748">
              <w:rPr>
                <w:rFonts w:eastAsia="Times New Roman"/>
                <w:lang w:val="en-GB" w:eastAsia="es-ES"/>
              </w:rPr>
              <w:t>Capital requirement for duration-based equity risk sub-module</w:t>
            </w:r>
          </w:p>
        </w:tc>
        <w:tc>
          <w:tcPr>
            <w:tcW w:w="3339" w:type="dxa"/>
            <w:gridSpan w:val="2"/>
            <w:tcBorders>
              <w:top w:val="single" w:sz="4" w:space="0" w:color="auto"/>
              <w:left w:val="nil"/>
              <w:bottom w:val="single" w:sz="4" w:space="0" w:color="auto"/>
              <w:right w:val="single" w:sz="4" w:space="0" w:color="auto"/>
            </w:tcBorders>
            <w:shd w:val="clear" w:color="auto" w:fill="auto"/>
          </w:tcPr>
          <w:p w14:paraId="0A8B78A3" w14:textId="77777777" w:rsidR="002D3F2F" w:rsidRPr="004E5748" w:rsidRDefault="002D3F2F" w:rsidP="002D3F2F">
            <w:pPr>
              <w:spacing w:after="0"/>
              <w:rPr>
                <w:rFonts w:eastAsia="Times New Roman"/>
                <w:lang w:val="en-GB" w:eastAsia="es-ES"/>
              </w:rPr>
            </w:pPr>
            <w:r w:rsidRPr="004E5748">
              <w:rPr>
                <w:rFonts w:eastAsia="Times New Roman"/>
                <w:lang w:val="en-GB" w:eastAsia="es-ES"/>
              </w:rPr>
              <w:t>Amount of the capital requirement for duration-based equity risk sub-module.</w:t>
            </w:r>
          </w:p>
          <w:p w14:paraId="3FEAC214" w14:textId="77777777" w:rsidR="002D3F2F" w:rsidRPr="004E5748" w:rsidRDefault="002D3F2F" w:rsidP="002D3F2F">
            <w:pPr>
              <w:spacing w:after="0"/>
              <w:rPr>
                <w:rFonts w:eastAsia="Times New Roman"/>
                <w:lang w:val="en-GB" w:eastAsia="es-ES"/>
              </w:rPr>
            </w:pPr>
            <w:r w:rsidRPr="004E5748">
              <w:rPr>
                <w:rFonts w:eastAsia="Times New Roman"/>
                <w:lang w:val="en-GB" w:eastAsia="es-ES"/>
              </w:rPr>
              <w:t>Applicable only for partial internal models.</w:t>
            </w:r>
          </w:p>
        </w:tc>
      </w:tr>
      <w:tr w:rsidR="00F672D2" w:rsidRPr="00846C12" w14:paraId="34F661B1"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08BD42AC" w14:textId="77777777" w:rsidR="002D3F2F" w:rsidRPr="004E5748" w:rsidRDefault="002D3F2F" w:rsidP="002D3F2F">
            <w:pPr>
              <w:spacing w:after="0"/>
              <w:rPr>
                <w:rFonts w:eastAsia="Times New Roman"/>
                <w:lang w:val="en-GB" w:eastAsia="es-ES"/>
              </w:rPr>
            </w:pPr>
            <w:r w:rsidRPr="004E5748">
              <w:rPr>
                <w:rFonts w:eastAsia="Times New Roman"/>
                <w:lang w:val="en-GB" w:eastAsia="es-ES"/>
              </w:rPr>
              <w:t>R0410/C0100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5FB3868A" w14:textId="77777777" w:rsidR="002D3F2F" w:rsidRPr="004E5748" w:rsidRDefault="002D3F2F" w:rsidP="002D3F2F">
            <w:pPr>
              <w:spacing w:after="0"/>
              <w:rPr>
                <w:rFonts w:eastAsia="Times New Roman"/>
                <w:highlight w:val="green"/>
                <w:lang w:val="en-GB" w:eastAsia="es-ES"/>
              </w:rPr>
            </w:pPr>
            <w:r w:rsidRPr="004E5748">
              <w:rPr>
                <w:rFonts w:eastAsia="Times New Roman"/>
                <w:lang w:val="en-GB" w:eastAsia="es-ES"/>
              </w:rPr>
              <w:t xml:space="preserve">Total amount of notional Solvency Capital Requirements for remaining part </w:t>
            </w:r>
          </w:p>
        </w:tc>
        <w:tc>
          <w:tcPr>
            <w:tcW w:w="3339" w:type="dxa"/>
            <w:gridSpan w:val="2"/>
            <w:tcBorders>
              <w:top w:val="single" w:sz="4" w:space="0" w:color="auto"/>
              <w:left w:val="nil"/>
              <w:bottom w:val="single" w:sz="4" w:space="0" w:color="auto"/>
              <w:right w:val="single" w:sz="4" w:space="0" w:color="auto"/>
            </w:tcBorders>
            <w:shd w:val="clear" w:color="auto" w:fill="auto"/>
          </w:tcPr>
          <w:p w14:paraId="053D55F8" w14:textId="77777777" w:rsidR="002D3F2F" w:rsidRPr="004E5748" w:rsidRDefault="002D3F2F" w:rsidP="002D3F2F">
            <w:pPr>
              <w:spacing w:after="0"/>
              <w:rPr>
                <w:rFonts w:eastAsia="Times New Roman"/>
                <w:lang w:val="en-GB" w:eastAsia="es-ES"/>
              </w:rPr>
            </w:pPr>
            <w:r w:rsidRPr="004E5748">
              <w:rPr>
                <w:rFonts w:eastAsia="Times New Roman"/>
                <w:lang w:val="en-GB" w:eastAsia="es-ES"/>
              </w:rPr>
              <w:t xml:space="preserve">Amount of the notional SCRs of remaining part when undertaking has RFF. </w:t>
            </w:r>
          </w:p>
          <w:p w14:paraId="1D17CBE9" w14:textId="77777777" w:rsidR="002D3F2F" w:rsidRPr="004E5748" w:rsidRDefault="002D3F2F" w:rsidP="002D3F2F">
            <w:pPr>
              <w:spacing w:after="0"/>
              <w:rPr>
                <w:rFonts w:eastAsia="Times New Roman"/>
                <w:highlight w:val="green"/>
                <w:lang w:val="en-GB" w:eastAsia="es-ES"/>
              </w:rPr>
            </w:pPr>
            <w:r w:rsidRPr="004E5748">
              <w:rPr>
                <w:rFonts w:eastAsia="Times New Roman"/>
                <w:lang w:val="en-GB" w:eastAsia="es-ES"/>
              </w:rPr>
              <w:t xml:space="preserve"> </w:t>
            </w:r>
            <w:r w:rsidRPr="004E5748">
              <w:rPr>
                <w:rFonts w:eastAsia="Times New Roman"/>
                <w:lang w:val="en-GB" w:eastAsia="es-ES"/>
              </w:rPr>
              <w:br/>
            </w:r>
          </w:p>
        </w:tc>
      </w:tr>
      <w:tr w:rsidR="00F672D2" w:rsidRPr="00846C12" w14:paraId="2CA6DF42"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6B0E980B" w14:textId="77777777" w:rsidR="002D3F2F" w:rsidRPr="004E5748" w:rsidRDefault="002D3F2F" w:rsidP="002D3F2F">
            <w:pPr>
              <w:spacing w:after="0"/>
              <w:rPr>
                <w:rFonts w:eastAsia="Times New Roman"/>
                <w:lang w:val="en-GB" w:eastAsia="es-ES"/>
              </w:rPr>
            </w:pPr>
            <w:r w:rsidRPr="004E5748">
              <w:rPr>
                <w:rFonts w:eastAsia="Times New Roman"/>
                <w:lang w:val="en-GB" w:eastAsia="es-ES"/>
              </w:rPr>
              <w:lastRenderedPageBreak/>
              <w:t>R0420/C0100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29EBC88C" w14:textId="72D6536E" w:rsidR="002D3F2F" w:rsidRPr="004E5748" w:rsidRDefault="002D3F2F" w:rsidP="002D3F2F">
            <w:pPr>
              <w:spacing w:after="0"/>
              <w:rPr>
                <w:rFonts w:eastAsia="Times New Roman"/>
                <w:lang w:val="en-GB" w:eastAsia="es-ES"/>
              </w:rPr>
            </w:pPr>
            <w:r w:rsidRPr="004E5748">
              <w:rPr>
                <w:rFonts w:eastAsia="Times New Roman"/>
                <w:lang w:val="en-GB" w:eastAsia="es-ES"/>
              </w:rPr>
              <w:t>Total amount of Notional Solvency Capital Requirements for ring</w:t>
            </w:r>
            <w:r w:rsidR="00487C06" w:rsidRPr="004E5748">
              <w:rPr>
                <w:rFonts w:eastAsia="Times New Roman"/>
                <w:lang w:val="en-GB" w:eastAsia="es-ES"/>
              </w:rPr>
              <w:t>-</w:t>
            </w:r>
            <w:r w:rsidRPr="004E5748">
              <w:rPr>
                <w:rFonts w:eastAsia="Times New Roman"/>
                <w:lang w:val="en-GB" w:eastAsia="es-ES"/>
              </w:rPr>
              <w:t>fenced funds</w:t>
            </w:r>
          </w:p>
        </w:tc>
        <w:tc>
          <w:tcPr>
            <w:tcW w:w="3339" w:type="dxa"/>
            <w:gridSpan w:val="2"/>
            <w:tcBorders>
              <w:top w:val="single" w:sz="4" w:space="0" w:color="auto"/>
              <w:left w:val="nil"/>
              <w:bottom w:val="single" w:sz="4" w:space="0" w:color="auto"/>
              <w:right w:val="single" w:sz="4" w:space="0" w:color="auto"/>
            </w:tcBorders>
            <w:shd w:val="clear" w:color="auto" w:fill="auto"/>
          </w:tcPr>
          <w:p w14:paraId="557961B9" w14:textId="3E40947C" w:rsidR="002D3F2F" w:rsidRPr="004E5748" w:rsidRDefault="002D3F2F" w:rsidP="002D3F2F">
            <w:pPr>
              <w:spacing w:after="0"/>
              <w:rPr>
                <w:rFonts w:eastAsia="Times New Roman"/>
                <w:lang w:val="en-GB" w:eastAsia="es-ES"/>
              </w:rPr>
            </w:pPr>
            <w:r w:rsidRPr="004E5748">
              <w:rPr>
                <w:rFonts w:eastAsia="Times New Roman"/>
                <w:lang w:val="en-GB" w:eastAsia="es-ES"/>
              </w:rPr>
              <w:t xml:space="preserve">Amount of the sum of notional SCRs of all ring-fenced funds when undertaking has RFF (other than those related to business operated in accordance with </w:t>
            </w:r>
            <w:r w:rsidR="00CE771F">
              <w:rPr>
                <w:rFonts w:eastAsia="Times New Roman"/>
                <w:lang w:val="en-GB" w:eastAsia="es-ES"/>
              </w:rPr>
              <w:t>Article</w:t>
            </w:r>
            <w:r w:rsidRPr="004E5748">
              <w:rPr>
                <w:rFonts w:eastAsia="Times New Roman"/>
                <w:lang w:val="en-GB" w:eastAsia="es-ES"/>
              </w:rPr>
              <w:t xml:space="preserve"> 4 of Directive 2003/41/EC (transitional)). </w:t>
            </w:r>
          </w:p>
        </w:tc>
      </w:tr>
      <w:tr w:rsidR="00F672D2" w:rsidRPr="00846C12" w14:paraId="3F1DE2AA"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18CFB3C8" w14:textId="77777777" w:rsidR="002D3F2F" w:rsidRPr="004E5748" w:rsidRDefault="002D3F2F" w:rsidP="002D3F2F">
            <w:pPr>
              <w:spacing w:after="0"/>
              <w:rPr>
                <w:rFonts w:eastAsia="Times New Roman"/>
                <w:lang w:val="en-GB" w:eastAsia="es-ES"/>
              </w:rPr>
            </w:pPr>
            <w:r w:rsidRPr="004E5748">
              <w:rPr>
                <w:rFonts w:eastAsia="Times New Roman"/>
                <w:lang w:val="en-GB" w:eastAsia="es-ES"/>
              </w:rPr>
              <w:t>R0430/C0100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7330BA19" w14:textId="77777777" w:rsidR="002D3F2F" w:rsidRPr="004E5748" w:rsidRDefault="002D3F2F" w:rsidP="002D3F2F">
            <w:pPr>
              <w:spacing w:after="0"/>
              <w:rPr>
                <w:rFonts w:eastAsia="Times New Roman"/>
                <w:lang w:val="en-GB" w:eastAsia="es-ES"/>
              </w:rPr>
            </w:pPr>
            <w:r w:rsidRPr="004E5748">
              <w:rPr>
                <w:rFonts w:eastAsia="Times New Roman"/>
                <w:lang w:val="en-GB" w:eastAsia="es-ES"/>
              </w:rPr>
              <w:t>Total amount of Notional Solvency Capital Requirements for matching adjustment portfolios</w:t>
            </w:r>
          </w:p>
        </w:tc>
        <w:tc>
          <w:tcPr>
            <w:tcW w:w="3339" w:type="dxa"/>
            <w:gridSpan w:val="2"/>
            <w:tcBorders>
              <w:top w:val="single" w:sz="4" w:space="0" w:color="auto"/>
              <w:left w:val="nil"/>
              <w:bottom w:val="single" w:sz="4" w:space="0" w:color="auto"/>
              <w:right w:val="single" w:sz="4" w:space="0" w:color="auto"/>
            </w:tcBorders>
            <w:shd w:val="clear" w:color="auto" w:fill="auto"/>
          </w:tcPr>
          <w:p w14:paraId="2F6044FF" w14:textId="77777777" w:rsidR="002D3F2F" w:rsidRPr="004E5748" w:rsidRDefault="002D3F2F" w:rsidP="002D3F2F">
            <w:pPr>
              <w:spacing w:after="0"/>
              <w:rPr>
                <w:rFonts w:eastAsia="Times New Roman"/>
                <w:lang w:val="en-GB" w:eastAsia="es-ES"/>
              </w:rPr>
            </w:pPr>
            <w:r w:rsidRPr="004E5748">
              <w:rPr>
                <w:rFonts w:eastAsia="Times New Roman"/>
                <w:lang w:val="en-GB" w:eastAsia="es-ES"/>
              </w:rPr>
              <w:t xml:space="preserve">Amount of the sum of notional SCRs of all </w:t>
            </w:r>
            <w:proofErr w:type="gramStart"/>
            <w:r w:rsidRPr="004E5748">
              <w:rPr>
                <w:rFonts w:eastAsia="Times New Roman"/>
                <w:lang w:val="en-GB" w:eastAsia="es-ES"/>
              </w:rPr>
              <w:t>matching  adjustment</w:t>
            </w:r>
            <w:proofErr w:type="gramEnd"/>
            <w:r w:rsidRPr="004E5748">
              <w:rPr>
                <w:rFonts w:eastAsia="Times New Roman"/>
                <w:lang w:val="en-GB" w:eastAsia="es-ES"/>
              </w:rPr>
              <w:t xml:space="preserve"> portfolios </w:t>
            </w:r>
          </w:p>
          <w:p w14:paraId="11D54DFF" w14:textId="77777777" w:rsidR="002D3F2F" w:rsidRPr="004E5748" w:rsidRDefault="002D3F2F" w:rsidP="002D3F2F">
            <w:pPr>
              <w:spacing w:after="0"/>
              <w:rPr>
                <w:rFonts w:eastAsia="Times New Roman"/>
                <w:lang w:val="en-GB" w:eastAsia="es-ES"/>
              </w:rPr>
            </w:pPr>
            <w:r w:rsidRPr="004E5748">
              <w:rPr>
                <w:rFonts w:eastAsia="Times New Roman"/>
                <w:lang w:val="en-GB" w:eastAsia="es-ES"/>
              </w:rPr>
              <w:t>This item does not have to be reported when reporting SCR calculation at RFF or matching adjustment portfolio level.</w:t>
            </w:r>
          </w:p>
        </w:tc>
      </w:tr>
      <w:tr w:rsidR="00F672D2" w:rsidRPr="00846C12" w14:paraId="5926955A"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788D61FB" w14:textId="77777777" w:rsidR="002D3F2F" w:rsidRPr="004E5748" w:rsidRDefault="002D3F2F" w:rsidP="002D3F2F">
            <w:pPr>
              <w:spacing w:after="0"/>
              <w:rPr>
                <w:rFonts w:eastAsia="Times New Roman"/>
                <w:lang w:val="en-GB" w:eastAsia="es-ES"/>
              </w:rPr>
            </w:pPr>
            <w:r w:rsidRPr="004E5748">
              <w:rPr>
                <w:rFonts w:eastAsia="Times New Roman"/>
                <w:lang w:val="en-GB" w:eastAsia="es-ES"/>
              </w:rPr>
              <w:t>R0440/C0100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62F4CC4C" w14:textId="4E8D3AAE" w:rsidR="002D3F2F" w:rsidRPr="004E5748" w:rsidRDefault="002D3F2F" w:rsidP="002D3F2F">
            <w:pPr>
              <w:spacing w:after="0"/>
              <w:rPr>
                <w:rFonts w:eastAsia="Times New Roman"/>
                <w:lang w:val="en-GB" w:eastAsia="es-ES"/>
              </w:rPr>
            </w:pPr>
            <w:r w:rsidRPr="004E5748">
              <w:rPr>
                <w:rFonts w:eastAsia="Times New Roman"/>
                <w:lang w:val="en-GB" w:eastAsia="es-ES"/>
              </w:rPr>
              <w:t xml:space="preserve">Diversification effects due to RFF </w:t>
            </w:r>
            <w:proofErr w:type="spellStart"/>
            <w:r w:rsidRPr="004E5748">
              <w:rPr>
                <w:rFonts w:eastAsia="Times New Roman"/>
                <w:lang w:val="en-GB" w:eastAsia="es-ES"/>
              </w:rPr>
              <w:t>nSCR</w:t>
            </w:r>
            <w:proofErr w:type="spellEnd"/>
            <w:r w:rsidRPr="004E5748">
              <w:rPr>
                <w:rFonts w:eastAsia="Times New Roman"/>
                <w:lang w:val="en-GB" w:eastAsia="es-ES"/>
              </w:rPr>
              <w:t xml:space="preserve"> aggregation for </w:t>
            </w:r>
            <w:r w:rsidR="00CE771F">
              <w:rPr>
                <w:rFonts w:eastAsia="Times New Roman"/>
                <w:lang w:val="en-GB" w:eastAsia="es-ES"/>
              </w:rPr>
              <w:t>Article</w:t>
            </w:r>
            <w:r w:rsidRPr="004E5748">
              <w:rPr>
                <w:rFonts w:eastAsia="Times New Roman"/>
                <w:lang w:val="en-GB" w:eastAsia="es-ES"/>
              </w:rPr>
              <w:t xml:space="preserve"> 304</w:t>
            </w:r>
          </w:p>
        </w:tc>
        <w:tc>
          <w:tcPr>
            <w:tcW w:w="3339" w:type="dxa"/>
            <w:gridSpan w:val="2"/>
            <w:tcBorders>
              <w:top w:val="single" w:sz="4" w:space="0" w:color="auto"/>
              <w:left w:val="nil"/>
              <w:bottom w:val="single" w:sz="4" w:space="0" w:color="auto"/>
              <w:right w:val="single" w:sz="4" w:space="0" w:color="auto"/>
            </w:tcBorders>
            <w:shd w:val="clear" w:color="auto" w:fill="auto"/>
          </w:tcPr>
          <w:p w14:paraId="644E7206" w14:textId="1B10F2B0" w:rsidR="002D3F2F" w:rsidRPr="004E5748" w:rsidRDefault="002D3F2F" w:rsidP="002D3F2F">
            <w:pPr>
              <w:spacing w:after="0"/>
              <w:rPr>
                <w:rFonts w:eastAsia="Times New Roman"/>
                <w:lang w:val="en-GB" w:eastAsia="es-ES"/>
              </w:rPr>
            </w:pPr>
            <w:r w:rsidRPr="004E5748">
              <w:rPr>
                <w:rFonts w:eastAsia="Times New Roman"/>
                <w:lang w:val="en-GB" w:eastAsia="es-ES"/>
              </w:rPr>
              <w:t xml:space="preserve">Amount of the adjustment for a diversification effect between ring fenced funds under </w:t>
            </w:r>
            <w:r w:rsidR="00CE771F">
              <w:rPr>
                <w:rFonts w:eastAsia="Times New Roman"/>
                <w:lang w:val="en-GB" w:eastAsia="es-ES"/>
              </w:rPr>
              <w:t>Article</w:t>
            </w:r>
            <w:r w:rsidRPr="004E5748">
              <w:rPr>
                <w:rFonts w:eastAsia="Times New Roman"/>
                <w:lang w:val="en-GB" w:eastAsia="es-ES"/>
              </w:rPr>
              <w:t xml:space="preserve"> 304 of </w:t>
            </w:r>
            <w:r w:rsidRPr="004E5748">
              <w:rPr>
                <w:lang w:val="en-GB"/>
              </w:rPr>
              <w:t>Directive 2009/138/EC</w:t>
            </w:r>
            <w:r w:rsidRPr="004E5748">
              <w:rPr>
                <w:rFonts w:eastAsia="Times New Roman"/>
                <w:lang w:val="en-GB" w:eastAsia="es-ES"/>
              </w:rPr>
              <w:t xml:space="preserve"> and the remaining part where applicable. </w:t>
            </w:r>
          </w:p>
          <w:p w14:paraId="35675B4E" w14:textId="77777777" w:rsidR="002D3F2F" w:rsidRPr="004E5748" w:rsidRDefault="002D3F2F" w:rsidP="002D3F2F">
            <w:pPr>
              <w:spacing w:after="0"/>
              <w:rPr>
                <w:rFonts w:eastAsia="Times New Roman"/>
                <w:lang w:val="en-GB" w:eastAsia="es-ES"/>
              </w:rPr>
            </w:pPr>
            <w:r w:rsidRPr="004E5748">
              <w:rPr>
                <w:rFonts w:eastAsia="Times New Roman"/>
                <w:lang w:val="en-GB" w:eastAsia="es-ES"/>
              </w:rPr>
              <w:t xml:space="preserve">It shall be equal to the difference between the sum of the </w:t>
            </w:r>
            <w:proofErr w:type="spellStart"/>
            <w:r w:rsidRPr="004E5748">
              <w:rPr>
                <w:rFonts w:eastAsia="Times New Roman"/>
                <w:lang w:val="en-GB" w:eastAsia="es-ES"/>
              </w:rPr>
              <w:t>nSCR</w:t>
            </w:r>
            <w:proofErr w:type="spellEnd"/>
            <w:r w:rsidRPr="004E5748">
              <w:rPr>
                <w:rFonts w:eastAsia="Times New Roman"/>
                <w:lang w:val="en-GB" w:eastAsia="es-ES"/>
              </w:rPr>
              <w:t xml:space="preserve"> for each RFF/MAP/RP and the SCR reported in R0200/C0100.</w:t>
            </w:r>
          </w:p>
        </w:tc>
      </w:tr>
      <w:tr w:rsidR="00F672D2" w:rsidRPr="00846C12" w14:paraId="40DA95EC"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383C8B9E" w14:textId="77777777" w:rsidR="002D3F2F" w:rsidRPr="004E5748" w:rsidRDefault="002D3F2F" w:rsidP="002D3F2F">
            <w:pPr>
              <w:spacing w:after="0"/>
              <w:rPr>
                <w:rFonts w:eastAsia="Times New Roman"/>
                <w:lang w:val="en-GB" w:eastAsia="es-ES"/>
              </w:rPr>
            </w:pPr>
            <w:r w:rsidRPr="004E5748">
              <w:rPr>
                <w:rFonts w:eastAsia="Times New Roman"/>
                <w:lang w:val="en-GB" w:eastAsia="es-ES"/>
              </w:rPr>
              <w:t>R0450/C0100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05C4F1C9" w14:textId="77777777" w:rsidR="002D3F2F" w:rsidRPr="004E5748" w:rsidRDefault="002D3F2F" w:rsidP="002D3F2F">
            <w:pPr>
              <w:spacing w:after="0"/>
              <w:rPr>
                <w:rFonts w:eastAsia="Times New Roman"/>
                <w:lang w:val="en-GB" w:eastAsia="es-ES"/>
              </w:rPr>
            </w:pPr>
            <w:r w:rsidRPr="004E5748">
              <w:rPr>
                <w:rFonts w:eastAsia="Times New Roman"/>
                <w:lang w:val="en-GB" w:eastAsia="es-ES"/>
              </w:rPr>
              <w:t xml:space="preserve">Method used to calculate the adjustment due to RFF </w:t>
            </w:r>
            <w:proofErr w:type="spellStart"/>
            <w:r w:rsidRPr="004E5748">
              <w:rPr>
                <w:rFonts w:eastAsia="Times New Roman"/>
                <w:lang w:val="en-GB" w:eastAsia="es-ES"/>
              </w:rPr>
              <w:t>nSCR</w:t>
            </w:r>
            <w:proofErr w:type="spellEnd"/>
            <w:r w:rsidRPr="004E5748">
              <w:rPr>
                <w:rFonts w:eastAsia="Times New Roman"/>
                <w:lang w:val="en-GB" w:eastAsia="es-ES"/>
              </w:rPr>
              <w:t xml:space="preserve"> aggregation</w:t>
            </w:r>
          </w:p>
        </w:tc>
        <w:tc>
          <w:tcPr>
            <w:tcW w:w="3339" w:type="dxa"/>
            <w:gridSpan w:val="2"/>
            <w:tcBorders>
              <w:top w:val="single" w:sz="4" w:space="0" w:color="auto"/>
              <w:left w:val="nil"/>
              <w:bottom w:val="single" w:sz="4" w:space="0" w:color="auto"/>
              <w:right w:val="single" w:sz="4" w:space="0" w:color="auto"/>
            </w:tcBorders>
            <w:shd w:val="clear" w:color="auto" w:fill="auto"/>
          </w:tcPr>
          <w:p w14:paraId="6F7C6723" w14:textId="77777777" w:rsidR="002D3F2F" w:rsidRPr="004E5748" w:rsidRDefault="002D3F2F" w:rsidP="002D3F2F">
            <w:pPr>
              <w:spacing w:after="0"/>
              <w:rPr>
                <w:rFonts w:eastAsia="Times New Roman"/>
                <w:lang w:val="en-GB" w:eastAsia="es-ES"/>
              </w:rPr>
            </w:pPr>
            <w:r w:rsidRPr="004E5748">
              <w:rPr>
                <w:rFonts w:eastAsia="Times New Roman"/>
                <w:lang w:val="en-GB" w:eastAsia="es-ES"/>
              </w:rPr>
              <w:t xml:space="preserve">Method used to calculate the adjustment due to RFF </w:t>
            </w:r>
            <w:proofErr w:type="spellStart"/>
            <w:r w:rsidRPr="004E5748">
              <w:rPr>
                <w:rFonts w:eastAsia="Times New Roman"/>
                <w:lang w:val="en-GB" w:eastAsia="es-ES"/>
              </w:rPr>
              <w:t>nSCR</w:t>
            </w:r>
            <w:proofErr w:type="spellEnd"/>
            <w:r w:rsidRPr="004E5748">
              <w:rPr>
                <w:rFonts w:eastAsia="Times New Roman"/>
                <w:lang w:val="en-GB" w:eastAsia="es-ES"/>
              </w:rPr>
              <w:t xml:space="preserve"> aggregation. One of the following </w:t>
            </w:r>
            <w:proofErr w:type="gramStart"/>
            <w:r w:rsidRPr="004E5748">
              <w:rPr>
                <w:rFonts w:eastAsia="Times New Roman"/>
                <w:lang w:val="en-GB" w:eastAsia="es-ES"/>
              </w:rPr>
              <w:t>option</w:t>
            </w:r>
            <w:proofErr w:type="gramEnd"/>
            <w:r w:rsidRPr="004E5748">
              <w:rPr>
                <w:rFonts w:eastAsia="Times New Roman"/>
                <w:lang w:val="en-GB" w:eastAsia="es-ES"/>
              </w:rPr>
              <w:t xml:space="preserve"> shall be used:</w:t>
            </w:r>
          </w:p>
          <w:p w14:paraId="128D8F9F" w14:textId="77777777" w:rsidR="002D3F2F" w:rsidRPr="004E5748" w:rsidRDefault="002D3F2F" w:rsidP="002D3F2F">
            <w:pPr>
              <w:spacing w:after="0"/>
              <w:rPr>
                <w:rFonts w:eastAsia="Times New Roman"/>
                <w:lang w:val="en-GB" w:eastAsia="es-ES"/>
              </w:rPr>
            </w:pPr>
            <w:r w:rsidRPr="004E5748">
              <w:rPr>
                <w:rFonts w:eastAsia="Times New Roman"/>
                <w:lang w:val="en-GB" w:eastAsia="es-ES"/>
              </w:rPr>
              <w:t>1 - Full recalculation</w:t>
            </w:r>
          </w:p>
          <w:p w14:paraId="5BCB7B6F" w14:textId="77777777" w:rsidR="002D3F2F" w:rsidRPr="004E5748" w:rsidRDefault="002D3F2F" w:rsidP="002D3F2F">
            <w:pPr>
              <w:spacing w:after="0"/>
              <w:rPr>
                <w:rFonts w:eastAsia="Times New Roman"/>
                <w:lang w:val="en-GB" w:eastAsia="es-ES"/>
              </w:rPr>
            </w:pPr>
            <w:r w:rsidRPr="004E5748">
              <w:rPr>
                <w:rFonts w:eastAsia="Times New Roman"/>
                <w:lang w:val="en-GB" w:eastAsia="es-ES"/>
              </w:rPr>
              <w:t>2 - Simplification at risk sub-module level</w:t>
            </w:r>
          </w:p>
          <w:p w14:paraId="284B45C4" w14:textId="77777777" w:rsidR="002D3F2F" w:rsidRPr="004E5748" w:rsidRDefault="002D3F2F" w:rsidP="002D3F2F">
            <w:pPr>
              <w:spacing w:after="0"/>
              <w:rPr>
                <w:rFonts w:eastAsia="Times New Roman"/>
                <w:lang w:val="en-GB" w:eastAsia="es-ES"/>
              </w:rPr>
            </w:pPr>
            <w:r w:rsidRPr="004E5748">
              <w:rPr>
                <w:rFonts w:eastAsia="Times New Roman"/>
                <w:lang w:val="en-GB" w:eastAsia="es-ES"/>
              </w:rPr>
              <w:t>3 - Simplification at risk module level</w:t>
            </w:r>
          </w:p>
          <w:p w14:paraId="6AC02E04" w14:textId="77777777" w:rsidR="002D3F2F" w:rsidRPr="004E5748" w:rsidRDefault="002D3F2F" w:rsidP="002D3F2F">
            <w:pPr>
              <w:spacing w:after="0"/>
              <w:rPr>
                <w:rFonts w:eastAsia="Times New Roman"/>
                <w:lang w:val="en-GB" w:eastAsia="es-ES"/>
              </w:rPr>
            </w:pPr>
            <w:r w:rsidRPr="004E5748">
              <w:rPr>
                <w:rFonts w:eastAsia="Times New Roman"/>
                <w:lang w:val="en-GB" w:eastAsia="es-ES"/>
              </w:rPr>
              <w:t>4 - No adjustment</w:t>
            </w:r>
          </w:p>
          <w:p w14:paraId="69B24A09" w14:textId="77777777" w:rsidR="002D3F2F" w:rsidRPr="004E5748" w:rsidRDefault="002D3F2F" w:rsidP="002D3F2F">
            <w:pPr>
              <w:spacing w:after="0"/>
              <w:rPr>
                <w:rFonts w:eastAsia="Times New Roman"/>
                <w:lang w:val="en-GB" w:eastAsia="es-ES"/>
              </w:rPr>
            </w:pPr>
          </w:p>
          <w:p w14:paraId="77CF1B66" w14:textId="743B1CBB" w:rsidR="002D3F2F" w:rsidRPr="004E5748" w:rsidRDefault="002D3F2F" w:rsidP="002D3F2F">
            <w:pPr>
              <w:spacing w:after="0"/>
              <w:rPr>
                <w:rFonts w:eastAsia="Times New Roman"/>
                <w:lang w:val="en-GB" w:eastAsia="es-ES"/>
              </w:rPr>
            </w:pPr>
            <w:r w:rsidRPr="004E5748">
              <w:rPr>
                <w:rFonts w:eastAsia="Times New Roman"/>
                <w:lang w:val="en-GB" w:eastAsia="es-ES"/>
              </w:rPr>
              <w:t xml:space="preserve">When the undertaking has no RFF (or have only RFF under </w:t>
            </w:r>
            <w:r w:rsidR="00CE771F">
              <w:rPr>
                <w:rFonts w:eastAsia="Times New Roman"/>
                <w:lang w:val="en-GB" w:eastAsia="es-ES"/>
              </w:rPr>
              <w:t>Article</w:t>
            </w:r>
            <w:r w:rsidRPr="004E5748">
              <w:rPr>
                <w:rFonts w:eastAsia="Times New Roman"/>
                <w:lang w:val="en-GB" w:eastAsia="es-ES"/>
              </w:rPr>
              <w:t xml:space="preserve"> 304 of </w:t>
            </w:r>
            <w:r w:rsidRPr="004E5748">
              <w:rPr>
                <w:lang w:val="en-GB"/>
              </w:rPr>
              <w:t>Directive 2009/138/EC</w:t>
            </w:r>
            <w:r w:rsidRPr="004E5748">
              <w:rPr>
                <w:rFonts w:eastAsia="Times New Roman"/>
                <w:lang w:val="en-GB" w:eastAsia="es-ES"/>
              </w:rPr>
              <w:t>) it shall select option 4.</w:t>
            </w:r>
          </w:p>
          <w:p w14:paraId="45008AD3" w14:textId="77777777" w:rsidR="002D3F2F" w:rsidRPr="004E5748" w:rsidRDefault="002D3F2F" w:rsidP="002D3F2F">
            <w:pPr>
              <w:spacing w:after="0"/>
              <w:rPr>
                <w:rFonts w:eastAsia="Times New Roman"/>
                <w:lang w:val="en-GB" w:eastAsia="es-ES"/>
              </w:rPr>
            </w:pPr>
            <w:r w:rsidRPr="004E5748">
              <w:rPr>
                <w:rFonts w:eastAsia="Times New Roman"/>
                <w:lang w:val="en-GB" w:eastAsia="es-ES"/>
              </w:rPr>
              <w:t>Applicable only for partial internal models.</w:t>
            </w:r>
          </w:p>
        </w:tc>
      </w:tr>
      <w:tr w:rsidR="00F672D2" w:rsidRPr="00846C12" w14:paraId="5161D00E"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1CB64D56" w14:textId="77777777" w:rsidR="002D3F2F" w:rsidRPr="004E5748" w:rsidRDefault="002D3F2F" w:rsidP="002D3F2F">
            <w:pPr>
              <w:spacing w:after="0"/>
              <w:rPr>
                <w:rFonts w:eastAsia="Times New Roman"/>
                <w:lang w:val="en-GB" w:eastAsia="es-ES"/>
              </w:rPr>
            </w:pPr>
            <w:r w:rsidRPr="004E5748">
              <w:rPr>
                <w:rFonts w:eastAsia="Times New Roman"/>
                <w:lang w:val="en-GB" w:eastAsia="es-ES"/>
              </w:rPr>
              <w:lastRenderedPageBreak/>
              <w:t>R0460/C0100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18C1A47A" w14:textId="77777777" w:rsidR="002D3F2F" w:rsidRPr="004E5748" w:rsidRDefault="002D3F2F" w:rsidP="002D3F2F">
            <w:pPr>
              <w:spacing w:after="0"/>
              <w:rPr>
                <w:rFonts w:eastAsia="Times New Roman"/>
                <w:lang w:val="en-GB" w:eastAsia="es-ES"/>
              </w:rPr>
            </w:pPr>
            <w:r w:rsidRPr="004E5748">
              <w:rPr>
                <w:rFonts w:eastAsia="Times New Roman"/>
                <w:lang w:val="en-GB" w:eastAsia="es-ES"/>
              </w:rPr>
              <w:t xml:space="preserve">Net future discretionary benefits </w:t>
            </w:r>
          </w:p>
        </w:tc>
        <w:tc>
          <w:tcPr>
            <w:tcW w:w="3339" w:type="dxa"/>
            <w:gridSpan w:val="2"/>
            <w:tcBorders>
              <w:top w:val="single" w:sz="4" w:space="0" w:color="auto"/>
              <w:left w:val="nil"/>
              <w:bottom w:val="single" w:sz="4" w:space="0" w:color="auto"/>
              <w:right w:val="single" w:sz="4" w:space="0" w:color="auto"/>
            </w:tcBorders>
            <w:shd w:val="clear" w:color="auto" w:fill="auto"/>
          </w:tcPr>
          <w:p w14:paraId="57CF93B1" w14:textId="77777777" w:rsidR="002D3F2F" w:rsidRPr="004E5748" w:rsidRDefault="002D3F2F" w:rsidP="002D3F2F">
            <w:pPr>
              <w:spacing w:after="0"/>
              <w:rPr>
                <w:rFonts w:eastAsia="Times New Roman"/>
                <w:lang w:val="en-GB" w:eastAsia="es-ES"/>
              </w:rPr>
            </w:pPr>
            <w:proofErr w:type="gramStart"/>
            <w:r w:rsidRPr="004E5748">
              <w:rPr>
                <w:rFonts w:eastAsia="Times New Roman"/>
                <w:lang w:val="en-GB" w:eastAsia="es-ES"/>
              </w:rPr>
              <w:t>Amount</w:t>
            </w:r>
            <w:proofErr w:type="gramEnd"/>
            <w:r w:rsidRPr="004E5748">
              <w:rPr>
                <w:rFonts w:eastAsia="Times New Roman"/>
                <w:lang w:val="en-GB" w:eastAsia="es-ES"/>
              </w:rPr>
              <w:t xml:space="preserve"> of technical provisions without risk margin in relation to future discretionary benefits net of reinsurance.</w:t>
            </w:r>
          </w:p>
        </w:tc>
      </w:tr>
      <w:tr w:rsidR="00F672D2" w:rsidRPr="00846C12" w14:paraId="5217BEB9" w14:textId="77777777" w:rsidTr="0002677F">
        <w:trPr>
          <w:trHeight w:val="416"/>
        </w:trPr>
        <w:tc>
          <w:tcPr>
            <w:tcW w:w="8216" w:type="dxa"/>
            <w:gridSpan w:val="6"/>
            <w:tcBorders>
              <w:top w:val="single" w:sz="4" w:space="0" w:color="auto"/>
              <w:left w:val="single" w:sz="4" w:space="0" w:color="auto"/>
              <w:bottom w:val="single" w:sz="4" w:space="0" w:color="auto"/>
              <w:right w:val="single" w:sz="4" w:space="0" w:color="auto"/>
            </w:tcBorders>
            <w:shd w:val="clear" w:color="auto" w:fill="auto"/>
          </w:tcPr>
          <w:p w14:paraId="778C07E4" w14:textId="6D437584" w:rsidR="002D3F2F" w:rsidRPr="004E5748" w:rsidDel="006633D9" w:rsidRDefault="002D3F2F" w:rsidP="002D3F2F">
            <w:pPr>
              <w:spacing w:before="0" w:after="0"/>
              <w:rPr>
                <w:lang w:val="en-GB"/>
              </w:rPr>
            </w:pPr>
            <w:r w:rsidRPr="004E5748">
              <w:rPr>
                <w:i/>
                <w:iCs/>
                <w:lang w:val="en-GB"/>
              </w:rPr>
              <w:t>Approach to tax rate if calculated under the standard formula</w:t>
            </w:r>
          </w:p>
        </w:tc>
      </w:tr>
      <w:tr w:rsidR="00F672D2" w:rsidRPr="004E5748" w14:paraId="4640E3B5"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7A984441" w14:textId="75291D02" w:rsidR="002D3F2F" w:rsidRPr="004E5748" w:rsidRDefault="002D3F2F" w:rsidP="002D3F2F">
            <w:pPr>
              <w:spacing w:before="0" w:after="0"/>
              <w:rPr>
                <w:lang w:val="en-GB"/>
              </w:rPr>
            </w:pPr>
            <w:r w:rsidRPr="004E5748">
              <w:rPr>
                <w:lang w:val="en-GB"/>
              </w:rPr>
              <w:t>R0590/C0109</w:t>
            </w:r>
          </w:p>
        </w:tc>
        <w:tc>
          <w:tcPr>
            <w:tcW w:w="2043" w:type="dxa"/>
            <w:gridSpan w:val="3"/>
            <w:tcBorders>
              <w:top w:val="single" w:sz="4" w:space="0" w:color="auto"/>
              <w:left w:val="nil"/>
              <w:bottom w:val="single" w:sz="4" w:space="0" w:color="auto"/>
              <w:right w:val="single" w:sz="4" w:space="0" w:color="auto"/>
            </w:tcBorders>
            <w:shd w:val="clear" w:color="auto" w:fill="auto"/>
          </w:tcPr>
          <w:p w14:paraId="3E7F5E09" w14:textId="0A8B92CF" w:rsidR="002D3F2F" w:rsidRPr="004E5748" w:rsidDel="006633D9" w:rsidRDefault="002D3F2F" w:rsidP="002D3F2F">
            <w:pPr>
              <w:spacing w:before="0" w:after="0"/>
              <w:rPr>
                <w:lang w:val="en-GB"/>
              </w:rPr>
            </w:pPr>
            <w:r w:rsidRPr="004E5748">
              <w:rPr>
                <w:lang w:val="en-GB"/>
              </w:rPr>
              <w:t>Approach based on average tax rate</w:t>
            </w:r>
          </w:p>
        </w:tc>
        <w:tc>
          <w:tcPr>
            <w:tcW w:w="3339" w:type="dxa"/>
            <w:gridSpan w:val="2"/>
            <w:tcBorders>
              <w:top w:val="single" w:sz="4" w:space="0" w:color="auto"/>
              <w:left w:val="nil"/>
              <w:bottom w:val="single" w:sz="4" w:space="0" w:color="auto"/>
              <w:right w:val="single" w:sz="4" w:space="0" w:color="auto"/>
            </w:tcBorders>
            <w:shd w:val="clear" w:color="auto" w:fill="auto"/>
          </w:tcPr>
          <w:p w14:paraId="5E3BC637" w14:textId="77777777" w:rsidR="002D3F2F" w:rsidRPr="004E5748" w:rsidRDefault="002D3F2F" w:rsidP="002D3F2F">
            <w:pPr>
              <w:pStyle w:val="NormalLeft"/>
              <w:spacing w:before="0"/>
              <w:jc w:val="both"/>
              <w:rPr>
                <w:lang w:val="en-GB"/>
              </w:rPr>
            </w:pPr>
            <w:r w:rsidRPr="004E5748">
              <w:rPr>
                <w:lang w:val="en-GB"/>
              </w:rPr>
              <w:t>One of the options in the following closed list shall be used:</w:t>
            </w:r>
          </w:p>
          <w:p w14:paraId="6740DD7E" w14:textId="77777777" w:rsidR="002D3F2F" w:rsidRPr="004E5748" w:rsidRDefault="002D3F2F" w:rsidP="002D3F2F">
            <w:pPr>
              <w:pStyle w:val="NormalLeft"/>
              <w:spacing w:before="0" w:after="0"/>
              <w:jc w:val="both"/>
              <w:rPr>
                <w:lang w:val="en-GB"/>
              </w:rPr>
            </w:pPr>
            <w:r w:rsidRPr="004E5748">
              <w:rPr>
                <w:lang w:val="en-GB"/>
              </w:rPr>
              <w:t>1– Yes</w:t>
            </w:r>
          </w:p>
          <w:p w14:paraId="374752D1" w14:textId="4706B454" w:rsidR="002D3F2F" w:rsidRPr="004E5748" w:rsidRDefault="002D3F2F" w:rsidP="002D3F2F">
            <w:pPr>
              <w:pStyle w:val="NormalLeft"/>
              <w:spacing w:before="0" w:after="0"/>
              <w:jc w:val="both"/>
              <w:rPr>
                <w:lang w:val="en-GB"/>
              </w:rPr>
            </w:pPr>
            <w:r w:rsidRPr="004E5748">
              <w:rPr>
                <w:lang w:val="en-GB"/>
              </w:rPr>
              <w:t>2 – No</w:t>
            </w:r>
          </w:p>
        </w:tc>
      </w:tr>
      <w:tr w:rsidR="00F672D2" w:rsidRPr="00846C12" w14:paraId="010BBB19" w14:textId="77777777" w:rsidTr="0002677F">
        <w:trPr>
          <w:trHeight w:val="416"/>
        </w:trPr>
        <w:tc>
          <w:tcPr>
            <w:tcW w:w="8216" w:type="dxa"/>
            <w:gridSpan w:val="6"/>
            <w:tcBorders>
              <w:top w:val="single" w:sz="4" w:space="0" w:color="auto"/>
              <w:left w:val="single" w:sz="4" w:space="0" w:color="auto"/>
              <w:bottom w:val="single" w:sz="4" w:space="0" w:color="auto"/>
              <w:right w:val="single" w:sz="4" w:space="0" w:color="auto"/>
            </w:tcBorders>
            <w:shd w:val="clear" w:color="auto" w:fill="auto"/>
          </w:tcPr>
          <w:p w14:paraId="1620BD52" w14:textId="39AE9355" w:rsidR="002D3F2F" w:rsidRPr="004E5748" w:rsidRDefault="002D3F2F" w:rsidP="002D3F2F">
            <w:pPr>
              <w:spacing w:before="0" w:after="0"/>
              <w:rPr>
                <w:lang w:val="en-GB"/>
              </w:rPr>
            </w:pPr>
            <w:r w:rsidRPr="004E5748">
              <w:rPr>
                <w:i/>
                <w:iCs/>
                <w:lang w:val="en-GB"/>
              </w:rPr>
              <w:t>Calculation of adjustment for loss-absorbing capacity of deferred taxes if calculated under the standard formula</w:t>
            </w:r>
          </w:p>
        </w:tc>
      </w:tr>
      <w:tr w:rsidR="00F672D2" w:rsidRPr="00846C12" w14:paraId="178CA78C"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6F861ED9" w14:textId="2BFAA161" w:rsidR="002D3F2F" w:rsidRPr="004E5748" w:rsidRDefault="002D3F2F" w:rsidP="002D3F2F">
            <w:pPr>
              <w:spacing w:before="0" w:after="0"/>
              <w:rPr>
                <w:lang w:val="en-GB"/>
              </w:rPr>
            </w:pPr>
            <w:r w:rsidRPr="004E5748">
              <w:rPr>
                <w:lang w:val="en-GB"/>
              </w:rPr>
              <w:t xml:space="preserve">R0640/C0130  </w:t>
            </w:r>
          </w:p>
        </w:tc>
        <w:tc>
          <w:tcPr>
            <w:tcW w:w="2043" w:type="dxa"/>
            <w:gridSpan w:val="3"/>
            <w:tcBorders>
              <w:top w:val="single" w:sz="4" w:space="0" w:color="auto"/>
              <w:left w:val="nil"/>
              <w:bottom w:val="single" w:sz="4" w:space="0" w:color="auto"/>
              <w:right w:val="single" w:sz="4" w:space="0" w:color="auto"/>
            </w:tcBorders>
            <w:shd w:val="clear" w:color="auto" w:fill="auto"/>
          </w:tcPr>
          <w:p w14:paraId="075A4D11" w14:textId="490DE266" w:rsidR="002D3F2F" w:rsidRPr="004E5748" w:rsidRDefault="002D3F2F" w:rsidP="002D3F2F">
            <w:pPr>
              <w:spacing w:before="0" w:after="0"/>
              <w:rPr>
                <w:lang w:val="en-GB"/>
              </w:rPr>
            </w:pPr>
            <w:r w:rsidRPr="004E5748">
              <w:rPr>
                <w:lang w:val="en-GB"/>
              </w:rPr>
              <w:t xml:space="preserve">Amount/estimate of LAC DT  </w:t>
            </w:r>
          </w:p>
        </w:tc>
        <w:tc>
          <w:tcPr>
            <w:tcW w:w="3339" w:type="dxa"/>
            <w:gridSpan w:val="2"/>
            <w:tcBorders>
              <w:top w:val="single" w:sz="4" w:space="0" w:color="auto"/>
              <w:left w:val="nil"/>
              <w:bottom w:val="single" w:sz="4" w:space="0" w:color="auto"/>
              <w:right w:val="single" w:sz="4" w:space="0" w:color="auto"/>
            </w:tcBorders>
            <w:shd w:val="clear" w:color="auto" w:fill="auto"/>
          </w:tcPr>
          <w:p w14:paraId="2E4B3DC0" w14:textId="56256EFC" w:rsidR="002D3F2F" w:rsidRPr="004E5748" w:rsidRDefault="002D3F2F" w:rsidP="002D3F2F">
            <w:pPr>
              <w:pStyle w:val="NormalLeft"/>
              <w:spacing w:before="0"/>
              <w:jc w:val="both"/>
              <w:rPr>
                <w:lang w:val="en-GB"/>
              </w:rPr>
            </w:pPr>
            <w:r w:rsidRPr="004E5748">
              <w:rPr>
                <w:lang w:val="en-GB"/>
              </w:rPr>
              <w:t>Amount/estimate of loss-absorbing capacity of deferred taxes, calculated in accordance with Article 207 of Delegated Regulation (EU) 2015/35. The LAC amount of this cell shall be the same as the value in the cell R0310/C0100 in S.25.05.01.</w:t>
            </w:r>
          </w:p>
        </w:tc>
      </w:tr>
      <w:tr w:rsidR="00F672D2" w:rsidRPr="00846C12" w14:paraId="0E48EA01"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2A2B0B04" w14:textId="126A6155" w:rsidR="002D3F2F" w:rsidRPr="004E5748" w:rsidRDefault="002D3F2F" w:rsidP="002D3F2F">
            <w:pPr>
              <w:spacing w:before="0" w:after="0"/>
              <w:rPr>
                <w:lang w:val="en-GB"/>
              </w:rPr>
            </w:pPr>
            <w:r w:rsidRPr="004E5748">
              <w:rPr>
                <w:lang w:val="en-GB"/>
              </w:rPr>
              <w:t xml:space="preserve">R0650/C0130  </w:t>
            </w:r>
          </w:p>
        </w:tc>
        <w:tc>
          <w:tcPr>
            <w:tcW w:w="2043" w:type="dxa"/>
            <w:gridSpan w:val="3"/>
            <w:tcBorders>
              <w:top w:val="single" w:sz="4" w:space="0" w:color="auto"/>
              <w:left w:val="nil"/>
              <w:bottom w:val="single" w:sz="4" w:space="0" w:color="auto"/>
              <w:right w:val="single" w:sz="4" w:space="0" w:color="auto"/>
            </w:tcBorders>
            <w:shd w:val="clear" w:color="auto" w:fill="auto"/>
          </w:tcPr>
          <w:p w14:paraId="50525B83" w14:textId="1624B5F9" w:rsidR="002D3F2F" w:rsidRPr="004E5748" w:rsidRDefault="002D3F2F" w:rsidP="002D3F2F">
            <w:pPr>
              <w:spacing w:before="0" w:after="0"/>
              <w:rPr>
                <w:lang w:val="en-GB"/>
              </w:rPr>
            </w:pPr>
            <w:r w:rsidRPr="004E5748">
              <w:rPr>
                <w:lang w:val="en-GB"/>
              </w:rPr>
              <w:t xml:space="preserve">Amount/estimate of LAC DT justified by reversion of deferred tax liabilities  </w:t>
            </w:r>
          </w:p>
        </w:tc>
        <w:tc>
          <w:tcPr>
            <w:tcW w:w="3339" w:type="dxa"/>
            <w:gridSpan w:val="2"/>
            <w:tcBorders>
              <w:top w:val="single" w:sz="4" w:space="0" w:color="auto"/>
              <w:left w:val="nil"/>
              <w:bottom w:val="single" w:sz="4" w:space="0" w:color="auto"/>
              <w:right w:val="single" w:sz="4" w:space="0" w:color="auto"/>
            </w:tcBorders>
            <w:shd w:val="clear" w:color="auto" w:fill="auto"/>
          </w:tcPr>
          <w:p w14:paraId="028DA03D" w14:textId="1965DEDC" w:rsidR="002D3F2F" w:rsidRPr="004E5748" w:rsidRDefault="002D3F2F" w:rsidP="002D3F2F">
            <w:pPr>
              <w:pStyle w:val="NormalLeft"/>
              <w:spacing w:before="0"/>
              <w:jc w:val="both"/>
              <w:rPr>
                <w:lang w:val="en-GB"/>
              </w:rPr>
            </w:pPr>
            <w:r w:rsidRPr="004E5748">
              <w:rPr>
                <w:lang w:val="en-GB"/>
              </w:rPr>
              <w:t>Amount/estimate of loss-absorbing capacity of deferred taxes, calculated in accordance with Article 207 of Delegated Regulation (EU) 2015/35, justified by reversion of deferred tax liabilities.</w:t>
            </w:r>
          </w:p>
        </w:tc>
      </w:tr>
      <w:tr w:rsidR="00F672D2" w:rsidRPr="00846C12" w14:paraId="3B80EF20"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1E45D16E" w14:textId="51263280" w:rsidR="002D3F2F" w:rsidRPr="004E5748" w:rsidRDefault="002D3F2F" w:rsidP="002D3F2F">
            <w:pPr>
              <w:spacing w:before="0" w:after="0"/>
              <w:rPr>
                <w:lang w:val="en-GB"/>
              </w:rPr>
            </w:pPr>
            <w:r w:rsidRPr="004E5748">
              <w:rPr>
                <w:lang w:val="en-GB"/>
              </w:rPr>
              <w:t xml:space="preserve">R0660/C0130  </w:t>
            </w:r>
          </w:p>
        </w:tc>
        <w:tc>
          <w:tcPr>
            <w:tcW w:w="2043" w:type="dxa"/>
            <w:gridSpan w:val="3"/>
            <w:tcBorders>
              <w:top w:val="single" w:sz="4" w:space="0" w:color="auto"/>
              <w:left w:val="nil"/>
              <w:bottom w:val="single" w:sz="4" w:space="0" w:color="auto"/>
              <w:right w:val="single" w:sz="4" w:space="0" w:color="auto"/>
            </w:tcBorders>
            <w:shd w:val="clear" w:color="auto" w:fill="auto"/>
          </w:tcPr>
          <w:p w14:paraId="778021C1" w14:textId="6F21A1C8" w:rsidR="002D3F2F" w:rsidRPr="004E5748" w:rsidRDefault="002D3F2F" w:rsidP="002D3F2F">
            <w:pPr>
              <w:spacing w:before="0" w:after="0"/>
              <w:rPr>
                <w:lang w:val="en-GB"/>
              </w:rPr>
            </w:pPr>
            <w:r w:rsidRPr="004E5748">
              <w:rPr>
                <w:lang w:val="en-GB"/>
              </w:rPr>
              <w:t>Amount/estimate of LAC DT justified by reference to probable future taxable economic profit</w:t>
            </w:r>
          </w:p>
        </w:tc>
        <w:tc>
          <w:tcPr>
            <w:tcW w:w="3339" w:type="dxa"/>
            <w:gridSpan w:val="2"/>
            <w:tcBorders>
              <w:top w:val="single" w:sz="4" w:space="0" w:color="auto"/>
              <w:left w:val="nil"/>
              <w:bottom w:val="single" w:sz="4" w:space="0" w:color="auto"/>
              <w:right w:val="single" w:sz="4" w:space="0" w:color="auto"/>
            </w:tcBorders>
            <w:shd w:val="clear" w:color="auto" w:fill="auto"/>
          </w:tcPr>
          <w:p w14:paraId="099BDD2E" w14:textId="546C61E4" w:rsidR="002D3F2F" w:rsidRPr="004E5748" w:rsidRDefault="002D3F2F" w:rsidP="002D3F2F">
            <w:pPr>
              <w:pStyle w:val="NormalLeft"/>
              <w:spacing w:before="0"/>
              <w:jc w:val="both"/>
              <w:rPr>
                <w:lang w:val="en-GB"/>
              </w:rPr>
            </w:pPr>
            <w:r w:rsidRPr="004E5748">
              <w:rPr>
                <w:lang w:val="en-GB"/>
              </w:rPr>
              <w:t>Amount/estimate of loss-absorbing capacity of deferred taxes, calculated in accordance with Article 207 of Delegated Regulation (EU) 2015/35, justified by reference to probable future taxable economic profit.</w:t>
            </w:r>
          </w:p>
        </w:tc>
      </w:tr>
      <w:tr w:rsidR="00F672D2" w:rsidRPr="004E5748" w14:paraId="1363D16F"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134981AC" w14:textId="7F3BE90C" w:rsidR="002D3F2F" w:rsidRPr="004E5748" w:rsidRDefault="002D3F2F" w:rsidP="002D3F2F">
            <w:pPr>
              <w:spacing w:before="0" w:after="0"/>
              <w:rPr>
                <w:lang w:val="en-GB"/>
              </w:rPr>
            </w:pPr>
            <w:r w:rsidRPr="004E5748">
              <w:rPr>
                <w:lang w:val="en-GB"/>
              </w:rPr>
              <w:t xml:space="preserve">R0670/C0130  </w:t>
            </w:r>
          </w:p>
        </w:tc>
        <w:tc>
          <w:tcPr>
            <w:tcW w:w="2043" w:type="dxa"/>
            <w:gridSpan w:val="3"/>
            <w:tcBorders>
              <w:top w:val="single" w:sz="4" w:space="0" w:color="auto"/>
              <w:left w:val="nil"/>
              <w:bottom w:val="single" w:sz="4" w:space="0" w:color="auto"/>
              <w:right w:val="single" w:sz="4" w:space="0" w:color="auto"/>
            </w:tcBorders>
            <w:shd w:val="clear" w:color="auto" w:fill="auto"/>
          </w:tcPr>
          <w:p w14:paraId="06005A1C" w14:textId="17F3A8FE" w:rsidR="002D3F2F" w:rsidRPr="004E5748" w:rsidRDefault="002D3F2F" w:rsidP="002D3F2F">
            <w:pPr>
              <w:spacing w:before="0" w:after="0"/>
              <w:rPr>
                <w:lang w:val="en-GB"/>
              </w:rPr>
            </w:pPr>
            <w:r w:rsidRPr="004E5748">
              <w:rPr>
                <w:lang w:val="en-GB"/>
              </w:rPr>
              <w:t xml:space="preserve">Amount/estimate of LAC DT justified by carry back, current year  </w:t>
            </w:r>
          </w:p>
        </w:tc>
        <w:tc>
          <w:tcPr>
            <w:tcW w:w="3339" w:type="dxa"/>
            <w:gridSpan w:val="2"/>
            <w:tcBorders>
              <w:top w:val="single" w:sz="4" w:space="0" w:color="auto"/>
              <w:left w:val="nil"/>
              <w:bottom w:val="single" w:sz="4" w:space="0" w:color="auto"/>
              <w:right w:val="single" w:sz="4" w:space="0" w:color="auto"/>
            </w:tcBorders>
            <w:shd w:val="clear" w:color="auto" w:fill="auto"/>
          </w:tcPr>
          <w:p w14:paraId="568DA79B" w14:textId="11CBD4EE" w:rsidR="002D3F2F" w:rsidRPr="004E5748" w:rsidRDefault="002D3F2F" w:rsidP="002D3F2F">
            <w:pPr>
              <w:pStyle w:val="NormalLeft"/>
              <w:spacing w:before="0"/>
              <w:jc w:val="both"/>
              <w:rPr>
                <w:lang w:val="en-GB"/>
              </w:rPr>
            </w:pPr>
            <w:r w:rsidRPr="004E5748">
              <w:rPr>
                <w:lang w:val="en-GB"/>
              </w:rPr>
              <w:t>Amount/estimate of loss-absorbing capacity of deferred taxes, calculated in accordance with Article 207 of Delegated Regulation (EU) 2015/35, justified by profits from past years. Amount of the losses allocated to the next year.</w:t>
            </w:r>
          </w:p>
        </w:tc>
      </w:tr>
      <w:tr w:rsidR="00F672D2" w:rsidRPr="00846C12" w14:paraId="6FBBCCA0"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776646EB" w14:textId="087B34E9" w:rsidR="002D3F2F" w:rsidRPr="004E5748" w:rsidRDefault="002D3F2F" w:rsidP="002D3F2F">
            <w:pPr>
              <w:spacing w:before="0" w:after="0"/>
              <w:rPr>
                <w:lang w:val="en-GB"/>
              </w:rPr>
            </w:pPr>
            <w:r w:rsidRPr="004E5748">
              <w:rPr>
                <w:lang w:val="en-GB"/>
              </w:rPr>
              <w:t xml:space="preserve">R0680/C0130  </w:t>
            </w:r>
          </w:p>
        </w:tc>
        <w:tc>
          <w:tcPr>
            <w:tcW w:w="2043" w:type="dxa"/>
            <w:gridSpan w:val="3"/>
            <w:tcBorders>
              <w:top w:val="single" w:sz="4" w:space="0" w:color="auto"/>
              <w:left w:val="nil"/>
              <w:bottom w:val="single" w:sz="4" w:space="0" w:color="auto"/>
              <w:right w:val="single" w:sz="4" w:space="0" w:color="auto"/>
            </w:tcBorders>
            <w:shd w:val="clear" w:color="auto" w:fill="auto"/>
          </w:tcPr>
          <w:p w14:paraId="29BB9D09" w14:textId="79A996B9" w:rsidR="002D3F2F" w:rsidRPr="004E5748" w:rsidRDefault="002D3F2F" w:rsidP="002D3F2F">
            <w:pPr>
              <w:spacing w:before="0" w:after="0"/>
              <w:rPr>
                <w:lang w:val="en-GB"/>
              </w:rPr>
            </w:pPr>
            <w:r w:rsidRPr="004E5748">
              <w:rPr>
                <w:lang w:val="en-GB"/>
              </w:rPr>
              <w:t xml:space="preserve">Amount/estimate of LAC DT justified </w:t>
            </w:r>
            <w:r w:rsidRPr="004E5748">
              <w:rPr>
                <w:lang w:val="en-GB"/>
              </w:rPr>
              <w:lastRenderedPageBreak/>
              <w:t xml:space="preserve">by carry back, future years  </w:t>
            </w:r>
          </w:p>
        </w:tc>
        <w:tc>
          <w:tcPr>
            <w:tcW w:w="3339" w:type="dxa"/>
            <w:gridSpan w:val="2"/>
            <w:tcBorders>
              <w:top w:val="single" w:sz="4" w:space="0" w:color="auto"/>
              <w:left w:val="nil"/>
              <w:bottom w:val="single" w:sz="4" w:space="0" w:color="auto"/>
              <w:right w:val="single" w:sz="4" w:space="0" w:color="auto"/>
            </w:tcBorders>
            <w:shd w:val="clear" w:color="auto" w:fill="auto"/>
          </w:tcPr>
          <w:p w14:paraId="1D8418E5" w14:textId="26C15A39" w:rsidR="002D3F2F" w:rsidRPr="004E5748" w:rsidRDefault="002D3F2F" w:rsidP="002D3F2F">
            <w:pPr>
              <w:pStyle w:val="NormalLeft"/>
              <w:spacing w:before="0"/>
              <w:jc w:val="both"/>
              <w:rPr>
                <w:lang w:val="en-GB"/>
              </w:rPr>
            </w:pPr>
            <w:r w:rsidRPr="004E5748">
              <w:rPr>
                <w:lang w:val="en-GB"/>
              </w:rPr>
              <w:lastRenderedPageBreak/>
              <w:t xml:space="preserve">Amount/estimate of loss-absorbing capacity of deferred taxes, calculated in accordance </w:t>
            </w:r>
            <w:r w:rsidRPr="004E5748">
              <w:rPr>
                <w:lang w:val="en-GB"/>
              </w:rPr>
              <w:lastRenderedPageBreak/>
              <w:t xml:space="preserve">with Article 207 of Delegated Regulation (EU) 2015/35, justified by profits from past years </w:t>
            </w:r>
            <w:proofErr w:type="gramStart"/>
            <w:r w:rsidRPr="004E5748">
              <w:rPr>
                <w:lang w:val="en-GB"/>
              </w:rPr>
              <w:t>Amount</w:t>
            </w:r>
            <w:proofErr w:type="gramEnd"/>
            <w:r w:rsidRPr="004E5748">
              <w:rPr>
                <w:lang w:val="en-GB"/>
              </w:rPr>
              <w:t xml:space="preserve"> of losses allocated to the years after next year.</w:t>
            </w:r>
          </w:p>
        </w:tc>
      </w:tr>
      <w:tr w:rsidR="00F672D2" w:rsidRPr="00846C12" w14:paraId="467BBECA"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12A60240" w14:textId="0256C913" w:rsidR="002D3F2F" w:rsidRPr="004E5748" w:rsidRDefault="002D3F2F" w:rsidP="002D3F2F">
            <w:pPr>
              <w:spacing w:before="0" w:after="0"/>
              <w:rPr>
                <w:lang w:val="en-GB"/>
              </w:rPr>
            </w:pPr>
            <w:r w:rsidRPr="004E5748">
              <w:rPr>
                <w:lang w:val="en-GB"/>
              </w:rPr>
              <w:lastRenderedPageBreak/>
              <w:t xml:space="preserve">R0690/C0130  </w:t>
            </w:r>
          </w:p>
        </w:tc>
        <w:tc>
          <w:tcPr>
            <w:tcW w:w="2043" w:type="dxa"/>
            <w:gridSpan w:val="3"/>
            <w:tcBorders>
              <w:top w:val="single" w:sz="4" w:space="0" w:color="auto"/>
              <w:left w:val="nil"/>
              <w:bottom w:val="single" w:sz="4" w:space="0" w:color="auto"/>
              <w:right w:val="single" w:sz="4" w:space="0" w:color="auto"/>
            </w:tcBorders>
            <w:shd w:val="clear" w:color="auto" w:fill="auto"/>
          </w:tcPr>
          <w:p w14:paraId="05B108ED" w14:textId="1F252819" w:rsidR="002D3F2F" w:rsidRPr="004E5748" w:rsidRDefault="002D3F2F" w:rsidP="002D3F2F">
            <w:pPr>
              <w:spacing w:before="0" w:after="0"/>
              <w:rPr>
                <w:lang w:val="en-GB"/>
              </w:rPr>
            </w:pPr>
            <w:r w:rsidRPr="004E5748">
              <w:rPr>
                <w:lang w:val="en-GB"/>
              </w:rPr>
              <w:t xml:space="preserve">Amount/estimate of Maximum LAC DT  </w:t>
            </w:r>
          </w:p>
        </w:tc>
        <w:tc>
          <w:tcPr>
            <w:tcW w:w="3339" w:type="dxa"/>
            <w:gridSpan w:val="2"/>
            <w:tcBorders>
              <w:top w:val="single" w:sz="4" w:space="0" w:color="auto"/>
              <w:left w:val="nil"/>
              <w:bottom w:val="single" w:sz="4" w:space="0" w:color="auto"/>
              <w:right w:val="single" w:sz="4" w:space="0" w:color="auto"/>
            </w:tcBorders>
            <w:shd w:val="clear" w:color="auto" w:fill="auto"/>
          </w:tcPr>
          <w:p w14:paraId="73B01DFF" w14:textId="7D062127" w:rsidR="002D3F2F" w:rsidRPr="004E5748" w:rsidRDefault="002D3F2F" w:rsidP="002D3F2F">
            <w:pPr>
              <w:pStyle w:val="NormalLeft"/>
              <w:spacing w:before="0"/>
              <w:jc w:val="both"/>
              <w:rPr>
                <w:lang w:val="en-GB"/>
              </w:rPr>
            </w:pPr>
            <w:r w:rsidRPr="004E5748">
              <w:rPr>
                <w:lang w:val="en-GB"/>
              </w:rPr>
              <w:t>Maximum amount of loss-absorbing capacity of deferred taxes that could be available, before the assessment whether the increase in net deferred tax assets can be used for the purposes of the adjustment, as provided for in Article 207(2) of Delegated Regulation (EU) 2015/35.</w:t>
            </w:r>
          </w:p>
        </w:tc>
      </w:tr>
    </w:tbl>
    <w:p w14:paraId="090BF08A" w14:textId="07E48059" w:rsidR="00FF5BA6" w:rsidRPr="004E5748" w:rsidRDefault="00FF5BA6" w:rsidP="00FF5BA6">
      <w:pPr>
        <w:pStyle w:val="ManualHeading2"/>
        <w:numPr>
          <w:ilvl w:val="0"/>
          <w:numId w:val="0"/>
        </w:numPr>
        <w:ind w:left="851" w:hanging="851"/>
        <w:rPr>
          <w:lang w:val="en-GB"/>
        </w:rPr>
      </w:pPr>
      <w:r w:rsidRPr="004E5748">
        <w:rPr>
          <w:i/>
          <w:iCs/>
          <w:lang w:val="en-GB"/>
        </w:rPr>
        <w:t>S.28.01 — Minimum Capital Requirement — Only life or only non–life insurance or reinsurance activity</w:t>
      </w:r>
    </w:p>
    <w:p w14:paraId="2A179CD9" w14:textId="77777777" w:rsidR="00FF5BA6" w:rsidRPr="004E5748" w:rsidRDefault="00FF5BA6" w:rsidP="00FF5BA6">
      <w:pPr>
        <w:rPr>
          <w:lang w:val="en-GB"/>
        </w:rPr>
      </w:pPr>
      <w:r w:rsidRPr="004E5748">
        <w:rPr>
          <w:i/>
          <w:iCs/>
          <w:lang w:val="en-GB"/>
        </w:rPr>
        <w:t>General comments:</w:t>
      </w:r>
    </w:p>
    <w:p w14:paraId="66E90BF1" w14:textId="4C92FED3" w:rsidR="00FF5BA6" w:rsidRPr="004E5748" w:rsidRDefault="00FF5BA6" w:rsidP="00FF5BA6">
      <w:pPr>
        <w:rPr>
          <w:lang w:val="en-GB"/>
        </w:rPr>
      </w:pPr>
      <w:r w:rsidRPr="004E5748">
        <w:rPr>
          <w:lang w:val="en-GB"/>
        </w:rPr>
        <w:t xml:space="preserve">This section relates to </w:t>
      </w:r>
      <w:r w:rsidR="00292265">
        <w:rPr>
          <w:lang w:val="en-GB"/>
        </w:rPr>
        <w:t xml:space="preserve">the </w:t>
      </w:r>
      <w:r w:rsidRPr="004E5748">
        <w:rPr>
          <w:lang w:val="en-GB"/>
        </w:rPr>
        <w:t>annual disclosure of information for individual entities.</w:t>
      </w:r>
    </w:p>
    <w:p w14:paraId="157C17F6" w14:textId="77777777" w:rsidR="00FF5BA6" w:rsidRPr="004E5748" w:rsidRDefault="00FF5BA6" w:rsidP="00FF5BA6">
      <w:pPr>
        <w:rPr>
          <w:lang w:val="en-GB"/>
        </w:rPr>
      </w:pPr>
      <w:proofErr w:type="gramStart"/>
      <w:r w:rsidRPr="004E5748">
        <w:rPr>
          <w:lang w:val="en-GB"/>
        </w:rPr>
        <w:t>In particular, S.</w:t>
      </w:r>
      <w:proofErr w:type="gramEnd"/>
      <w:r w:rsidRPr="004E5748">
        <w:rPr>
          <w:lang w:val="en-GB"/>
        </w:rPr>
        <w:t>28.01 is to be submitted by insurance and reinsurance undertakings other than insurance undertakings engaged in both life and non–life insurance activity. These undertakings shall submit S.28.02 instead.</w:t>
      </w:r>
    </w:p>
    <w:p w14:paraId="54AFF210" w14:textId="52511E04" w:rsidR="00FF5BA6" w:rsidRPr="004E5748" w:rsidRDefault="00FF5BA6" w:rsidP="00FF5BA6">
      <w:pPr>
        <w:rPr>
          <w:lang w:val="en-GB"/>
        </w:rPr>
      </w:pPr>
      <w:r w:rsidRPr="004E5748">
        <w:rPr>
          <w:lang w:val="en-GB"/>
        </w:rPr>
        <w:t xml:space="preserve">This template shall be completed </w:t>
      </w:r>
      <w:proofErr w:type="gramStart"/>
      <w:r w:rsidRPr="004E5748">
        <w:rPr>
          <w:lang w:val="en-GB"/>
        </w:rPr>
        <w:t>on the basis of</w:t>
      </w:r>
      <w:proofErr w:type="gramEnd"/>
      <w:r w:rsidRPr="004E5748">
        <w:rPr>
          <w:lang w:val="en-GB"/>
        </w:rPr>
        <w:t xml:space="preserve"> Solvency II valuation, i.e. written premiums are defined as the premiums due to be received by the undertaking in the period (as defined in </w:t>
      </w:r>
      <w:r w:rsidR="00CE771F">
        <w:rPr>
          <w:lang w:val="en-GB"/>
        </w:rPr>
        <w:t>Article</w:t>
      </w:r>
      <w:r w:rsidRPr="004E5748">
        <w:rPr>
          <w:lang w:val="en-GB"/>
        </w:rPr>
        <w:t xml:space="preserve"> 1(11) of Delegated Regulation (EU) 2015/35).</w:t>
      </w:r>
      <w:r w:rsidR="00F739C6" w:rsidRPr="004E5748">
        <w:rPr>
          <w:lang w:val="en-GB"/>
        </w:rPr>
        <w:t xml:space="preserve"> Amount of taxes or charges </w:t>
      </w:r>
      <w:r w:rsidR="00B74068" w:rsidRPr="004E5748">
        <w:rPr>
          <w:lang w:val="en-GB"/>
        </w:rPr>
        <w:t>levied with premiums</w:t>
      </w:r>
      <w:r w:rsidR="00704104">
        <w:rPr>
          <w:lang w:val="en-GB"/>
        </w:rPr>
        <w:t xml:space="preserve"> </w:t>
      </w:r>
      <w:r w:rsidR="00F739C6" w:rsidRPr="004E5748">
        <w:rPr>
          <w:lang w:val="en-GB"/>
        </w:rPr>
        <w:t>should be excluded from the written premiums.</w:t>
      </w:r>
    </w:p>
    <w:p w14:paraId="7CE62467" w14:textId="77777777" w:rsidR="00FF5BA6" w:rsidRPr="004E5748" w:rsidRDefault="00FF5BA6" w:rsidP="00FF5BA6">
      <w:pPr>
        <w:rPr>
          <w:lang w:val="en-GB"/>
        </w:rPr>
      </w:pPr>
      <w:r w:rsidRPr="004E5748">
        <w:rPr>
          <w:lang w:val="en-GB"/>
        </w:rPr>
        <w:t xml:space="preserve">All references to technical provisions address technical provisions after application of </w:t>
      </w:r>
      <w:proofErr w:type="gramStart"/>
      <w:r w:rsidRPr="004E5748">
        <w:rPr>
          <w:lang w:val="en-GB"/>
        </w:rPr>
        <w:t>Long Term</w:t>
      </w:r>
      <w:proofErr w:type="gramEnd"/>
      <w:r w:rsidRPr="004E5748">
        <w:rPr>
          <w:lang w:val="en-GB"/>
        </w:rPr>
        <w:t xml:space="preserve"> Guarantee measures and </w:t>
      </w:r>
      <w:proofErr w:type="spellStart"/>
      <w:r w:rsidRPr="004E5748">
        <w:rPr>
          <w:lang w:val="en-GB"/>
        </w:rPr>
        <w:t>transitionals</w:t>
      </w:r>
      <w:proofErr w:type="spellEnd"/>
      <w:r w:rsidRPr="004E5748">
        <w:rPr>
          <w:lang w:val="en-GB"/>
        </w:rPr>
        <w:t>.</w:t>
      </w:r>
    </w:p>
    <w:p w14:paraId="240F8665" w14:textId="6693C82C" w:rsidR="00FF5BA6" w:rsidRPr="004E5748" w:rsidRDefault="00FF5BA6" w:rsidP="00FF5BA6">
      <w:pPr>
        <w:rPr>
          <w:lang w:val="en-GB"/>
        </w:rPr>
      </w:pPr>
      <w:r w:rsidRPr="004E5748">
        <w:rPr>
          <w:lang w:val="en-GB"/>
        </w:rPr>
        <w:t>The calculation of MCR combines a linear formula with a floor of 25 % and a cap of 45 % of the SCR. The MCR is subject to an absolute floor depending on the nature of the undertaking (as defi</w:t>
      </w:r>
      <w:r w:rsidR="00F666F0">
        <w:rPr>
          <w:lang w:val="en-GB"/>
        </w:rPr>
        <w:t>ned in Article 129 (1) (d) of</w:t>
      </w:r>
      <w:r w:rsidRPr="004E5748">
        <w:rPr>
          <w:lang w:val="en-GB"/>
        </w:rPr>
        <w:t xml:space="preserve"> Directive 2009/138/EC).</w:t>
      </w:r>
    </w:p>
    <w:tbl>
      <w:tblPr>
        <w:tblW w:w="0" w:type="auto"/>
        <w:tblLayout w:type="fixed"/>
        <w:tblLook w:val="0000" w:firstRow="0" w:lastRow="0" w:firstColumn="0" w:lastColumn="0" w:noHBand="0" w:noVBand="0"/>
      </w:tblPr>
      <w:tblGrid>
        <w:gridCol w:w="1671"/>
        <w:gridCol w:w="3065"/>
        <w:gridCol w:w="4550"/>
      </w:tblGrid>
      <w:tr w:rsidR="00F672D2" w:rsidRPr="004E5748" w14:paraId="6F92F429" w14:textId="77777777" w:rsidTr="00FF0B3F">
        <w:tc>
          <w:tcPr>
            <w:tcW w:w="1671" w:type="dxa"/>
            <w:tcBorders>
              <w:top w:val="single" w:sz="2" w:space="0" w:color="auto"/>
              <w:left w:val="single" w:sz="2" w:space="0" w:color="auto"/>
              <w:bottom w:val="single" w:sz="2" w:space="0" w:color="auto"/>
              <w:right w:val="single" w:sz="2" w:space="0" w:color="auto"/>
            </w:tcBorders>
          </w:tcPr>
          <w:p w14:paraId="02A397A7" w14:textId="77777777" w:rsidR="00FF5BA6" w:rsidRPr="004E5748" w:rsidRDefault="00FF5BA6" w:rsidP="00FF0B3F">
            <w:pPr>
              <w:adjustRightInd w:val="0"/>
              <w:spacing w:before="0" w:after="0"/>
              <w:jc w:val="left"/>
              <w:rPr>
                <w:lang w:val="en-GB"/>
              </w:rPr>
            </w:pPr>
          </w:p>
        </w:tc>
        <w:tc>
          <w:tcPr>
            <w:tcW w:w="3065" w:type="dxa"/>
            <w:tcBorders>
              <w:top w:val="single" w:sz="2" w:space="0" w:color="auto"/>
              <w:left w:val="single" w:sz="2" w:space="0" w:color="auto"/>
              <w:bottom w:val="single" w:sz="2" w:space="0" w:color="auto"/>
              <w:right w:val="single" w:sz="2" w:space="0" w:color="auto"/>
            </w:tcBorders>
          </w:tcPr>
          <w:p w14:paraId="58FD95AB" w14:textId="77777777" w:rsidR="00FF5BA6" w:rsidRPr="004E5748" w:rsidRDefault="00FF5BA6" w:rsidP="00FF0B3F">
            <w:pPr>
              <w:pStyle w:val="NormalCentered"/>
              <w:rPr>
                <w:lang w:val="en-GB"/>
              </w:rPr>
            </w:pPr>
            <w:r w:rsidRPr="004E5748">
              <w:rPr>
                <w:i/>
                <w:iCs/>
                <w:lang w:val="en-GB"/>
              </w:rPr>
              <w:t>ITEM</w:t>
            </w:r>
          </w:p>
        </w:tc>
        <w:tc>
          <w:tcPr>
            <w:tcW w:w="4550" w:type="dxa"/>
            <w:tcBorders>
              <w:top w:val="single" w:sz="2" w:space="0" w:color="auto"/>
              <w:left w:val="single" w:sz="2" w:space="0" w:color="auto"/>
              <w:bottom w:val="single" w:sz="2" w:space="0" w:color="auto"/>
              <w:right w:val="single" w:sz="2" w:space="0" w:color="auto"/>
            </w:tcBorders>
          </w:tcPr>
          <w:p w14:paraId="13639D37" w14:textId="77777777" w:rsidR="00FF5BA6" w:rsidRPr="004E5748" w:rsidRDefault="00FF5BA6" w:rsidP="00FF0B3F">
            <w:pPr>
              <w:pStyle w:val="NormalCentered"/>
              <w:rPr>
                <w:lang w:val="en-GB"/>
              </w:rPr>
            </w:pPr>
            <w:r w:rsidRPr="004E5748">
              <w:rPr>
                <w:i/>
                <w:iCs/>
                <w:lang w:val="en-GB"/>
              </w:rPr>
              <w:t>INSTRUCTIONS</w:t>
            </w:r>
          </w:p>
        </w:tc>
      </w:tr>
      <w:tr w:rsidR="00F672D2" w:rsidRPr="00846C12" w14:paraId="0B00E3E1" w14:textId="77777777" w:rsidTr="00FF0B3F">
        <w:tc>
          <w:tcPr>
            <w:tcW w:w="1671" w:type="dxa"/>
            <w:tcBorders>
              <w:top w:val="single" w:sz="2" w:space="0" w:color="auto"/>
              <w:left w:val="single" w:sz="2" w:space="0" w:color="auto"/>
              <w:bottom w:val="single" w:sz="2" w:space="0" w:color="auto"/>
              <w:right w:val="single" w:sz="2" w:space="0" w:color="auto"/>
            </w:tcBorders>
          </w:tcPr>
          <w:p w14:paraId="73ADB709" w14:textId="77777777" w:rsidR="00FF5BA6" w:rsidRPr="004E5748" w:rsidRDefault="00FF5BA6" w:rsidP="00FF0B3F">
            <w:pPr>
              <w:pStyle w:val="NormalLeft"/>
              <w:rPr>
                <w:lang w:val="en-GB"/>
              </w:rPr>
            </w:pPr>
            <w:r w:rsidRPr="004E5748">
              <w:rPr>
                <w:lang w:val="en-GB"/>
              </w:rPr>
              <w:t>C0010/R0010</w:t>
            </w:r>
          </w:p>
        </w:tc>
        <w:tc>
          <w:tcPr>
            <w:tcW w:w="3065" w:type="dxa"/>
            <w:tcBorders>
              <w:top w:val="single" w:sz="2" w:space="0" w:color="auto"/>
              <w:left w:val="single" w:sz="2" w:space="0" w:color="auto"/>
              <w:bottom w:val="single" w:sz="2" w:space="0" w:color="auto"/>
              <w:right w:val="single" w:sz="2" w:space="0" w:color="auto"/>
            </w:tcBorders>
          </w:tcPr>
          <w:p w14:paraId="6A53D512" w14:textId="77777777" w:rsidR="00FF5BA6" w:rsidRPr="004E5748" w:rsidRDefault="00FF5BA6" w:rsidP="00FF0B3F">
            <w:pPr>
              <w:pStyle w:val="NormalLeft"/>
              <w:rPr>
                <w:lang w:val="en-GB"/>
              </w:rPr>
            </w:pPr>
            <w:r w:rsidRPr="004E5748">
              <w:rPr>
                <w:lang w:val="en-GB"/>
              </w:rPr>
              <w:t>Linear formula component for non–life insurance and reinsurance obligations — MCR</w:t>
            </w:r>
            <w:r w:rsidRPr="004E5748">
              <w:rPr>
                <w:vertAlign w:val="subscript"/>
                <w:lang w:val="en-GB"/>
              </w:rPr>
              <w:t>NL</w:t>
            </w:r>
            <w:r w:rsidRPr="004E5748">
              <w:rPr>
                <w:lang w:val="en-GB"/>
              </w:rPr>
              <w:t xml:space="preserve"> Result</w:t>
            </w:r>
          </w:p>
        </w:tc>
        <w:tc>
          <w:tcPr>
            <w:tcW w:w="4550" w:type="dxa"/>
            <w:tcBorders>
              <w:top w:val="single" w:sz="2" w:space="0" w:color="auto"/>
              <w:left w:val="single" w:sz="2" w:space="0" w:color="auto"/>
              <w:bottom w:val="single" w:sz="2" w:space="0" w:color="auto"/>
              <w:right w:val="single" w:sz="2" w:space="0" w:color="auto"/>
            </w:tcBorders>
          </w:tcPr>
          <w:p w14:paraId="2D21F6AC" w14:textId="584BAD65" w:rsidR="00FF5BA6" w:rsidRPr="004E5748" w:rsidRDefault="00FF5BA6" w:rsidP="00FF0B3F">
            <w:pPr>
              <w:pStyle w:val="NormalLeft"/>
              <w:rPr>
                <w:lang w:val="en-GB"/>
              </w:rPr>
            </w:pPr>
            <w:r w:rsidRPr="004E5748">
              <w:rPr>
                <w:lang w:val="en-GB"/>
              </w:rPr>
              <w:t xml:space="preserve">This is the linear formula component for non–life insurance and reinsurance obligations calculated in accordance with </w:t>
            </w:r>
            <w:r w:rsidR="00CE771F">
              <w:rPr>
                <w:lang w:val="en-GB"/>
              </w:rPr>
              <w:t>Article</w:t>
            </w:r>
            <w:r w:rsidRPr="004E5748">
              <w:rPr>
                <w:lang w:val="en-GB"/>
              </w:rPr>
              <w:t xml:space="preserve"> 250 of Delegated Regulation (EU) 2015/35.</w:t>
            </w:r>
          </w:p>
        </w:tc>
      </w:tr>
      <w:tr w:rsidR="00F672D2" w:rsidRPr="00846C12" w14:paraId="1A8E5C35" w14:textId="77777777" w:rsidTr="00FF0B3F">
        <w:tc>
          <w:tcPr>
            <w:tcW w:w="1671" w:type="dxa"/>
            <w:tcBorders>
              <w:top w:val="single" w:sz="2" w:space="0" w:color="auto"/>
              <w:left w:val="single" w:sz="2" w:space="0" w:color="auto"/>
              <w:bottom w:val="single" w:sz="2" w:space="0" w:color="auto"/>
              <w:right w:val="single" w:sz="2" w:space="0" w:color="auto"/>
            </w:tcBorders>
          </w:tcPr>
          <w:p w14:paraId="3C32D57A" w14:textId="77777777" w:rsidR="00FF5BA6" w:rsidRPr="004E5748" w:rsidRDefault="00FF5BA6" w:rsidP="00FF0B3F">
            <w:pPr>
              <w:pStyle w:val="NormalLeft"/>
              <w:rPr>
                <w:lang w:val="en-GB"/>
              </w:rPr>
            </w:pPr>
            <w:r w:rsidRPr="004E5748">
              <w:rPr>
                <w:lang w:val="en-GB"/>
              </w:rPr>
              <w:t>C0020/R0020</w:t>
            </w:r>
          </w:p>
        </w:tc>
        <w:tc>
          <w:tcPr>
            <w:tcW w:w="3065" w:type="dxa"/>
            <w:tcBorders>
              <w:top w:val="single" w:sz="2" w:space="0" w:color="auto"/>
              <w:left w:val="single" w:sz="2" w:space="0" w:color="auto"/>
              <w:bottom w:val="single" w:sz="2" w:space="0" w:color="auto"/>
              <w:right w:val="single" w:sz="2" w:space="0" w:color="auto"/>
            </w:tcBorders>
          </w:tcPr>
          <w:p w14:paraId="05347FA4" w14:textId="77777777" w:rsidR="00FF5BA6" w:rsidRPr="004E5748" w:rsidRDefault="00FF5BA6" w:rsidP="00FF0B3F">
            <w:pPr>
              <w:pStyle w:val="NormalLeft"/>
              <w:rPr>
                <w:lang w:val="en-GB"/>
              </w:rPr>
            </w:pPr>
            <w:r w:rsidRPr="004E5748">
              <w:rPr>
                <w:lang w:val="en-GB"/>
              </w:rPr>
              <w:t xml:space="preserve">Medical expense insurance and proportional reinsurance — Net (of reinsurance/ SPV) </w:t>
            </w:r>
            <w:r w:rsidRPr="004E5748">
              <w:rPr>
                <w:lang w:val="en-GB"/>
              </w:rPr>
              <w:lastRenderedPageBreak/>
              <w:t>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4A1173A5" w14:textId="77777777" w:rsidR="00FF5BA6" w:rsidRPr="004E5748" w:rsidRDefault="00FF5BA6" w:rsidP="00FF0B3F">
            <w:pPr>
              <w:pStyle w:val="NormalLeft"/>
              <w:rPr>
                <w:lang w:val="en-GB"/>
              </w:rPr>
            </w:pPr>
            <w:r w:rsidRPr="004E5748">
              <w:rPr>
                <w:lang w:val="en-GB"/>
              </w:rPr>
              <w:lastRenderedPageBreak/>
              <w:t xml:space="preserve">These are the technical provisions for medical expense insurance and proportional reinsurance, without risk margin after deduction of the amounts recoverable from </w:t>
            </w:r>
            <w:r w:rsidRPr="004E5748">
              <w:rPr>
                <w:lang w:val="en-GB"/>
              </w:rPr>
              <w:lastRenderedPageBreak/>
              <w:t>reinsurance contracts and SPVs, with a floor equal to zero.</w:t>
            </w:r>
          </w:p>
        </w:tc>
      </w:tr>
      <w:tr w:rsidR="00F672D2" w:rsidRPr="00846C12" w14:paraId="1002DFFE" w14:textId="77777777" w:rsidTr="00FF0B3F">
        <w:tc>
          <w:tcPr>
            <w:tcW w:w="1671" w:type="dxa"/>
            <w:tcBorders>
              <w:top w:val="single" w:sz="2" w:space="0" w:color="auto"/>
              <w:left w:val="single" w:sz="2" w:space="0" w:color="auto"/>
              <w:bottom w:val="single" w:sz="2" w:space="0" w:color="auto"/>
              <w:right w:val="single" w:sz="2" w:space="0" w:color="auto"/>
            </w:tcBorders>
          </w:tcPr>
          <w:p w14:paraId="627419DE" w14:textId="77777777" w:rsidR="00FF5BA6" w:rsidRPr="004E5748" w:rsidRDefault="00FF5BA6" w:rsidP="00FF0B3F">
            <w:pPr>
              <w:pStyle w:val="NormalLeft"/>
              <w:rPr>
                <w:lang w:val="en-GB"/>
              </w:rPr>
            </w:pPr>
            <w:r w:rsidRPr="004E5748">
              <w:rPr>
                <w:lang w:val="en-GB"/>
              </w:rPr>
              <w:lastRenderedPageBreak/>
              <w:t>C0030/R0020</w:t>
            </w:r>
          </w:p>
        </w:tc>
        <w:tc>
          <w:tcPr>
            <w:tcW w:w="3065" w:type="dxa"/>
            <w:tcBorders>
              <w:top w:val="single" w:sz="2" w:space="0" w:color="auto"/>
              <w:left w:val="single" w:sz="2" w:space="0" w:color="auto"/>
              <w:bottom w:val="single" w:sz="2" w:space="0" w:color="auto"/>
              <w:right w:val="single" w:sz="2" w:space="0" w:color="auto"/>
            </w:tcBorders>
          </w:tcPr>
          <w:p w14:paraId="1B1157D5" w14:textId="77777777" w:rsidR="00FF5BA6" w:rsidRPr="004E5748" w:rsidRDefault="00FF5BA6" w:rsidP="00FF0B3F">
            <w:pPr>
              <w:pStyle w:val="NormalLeft"/>
              <w:rPr>
                <w:lang w:val="en-GB"/>
              </w:rPr>
            </w:pPr>
            <w:r w:rsidRPr="004E5748">
              <w:rPr>
                <w:lang w:val="en-GB"/>
              </w:rPr>
              <w:t>Medical expense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0363355D" w14:textId="0998A36F" w:rsidR="00FF5BA6" w:rsidRPr="004E5748" w:rsidRDefault="00FF5BA6" w:rsidP="00B74068">
            <w:pPr>
              <w:pStyle w:val="NormalLeft"/>
              <w:rPr>
                <w:lang w:val="en-GB"/>
              </w:rPr>
            </w:pPr>
            <w:r w:rsidRPr="004E5748">
              <w:rPr>
                <w:lang w:val="en-GB"/>
              </w:rPr>
              <w:t>These are the premiums written for medical expense insurance and proportional reinsurance, during the (rolling) last 12 months, after deduction of premiums for reinsurance contracts, with a floor equal to zero.</w:t>
            </w:r>
            <w:r w:rsidR="00F739C6" w:rsidRPr="004E5748">
              <w:rPr>
                <w:lang w:val="en-GB"/>
              </w:rPr>
              <w:t xml:space="preserve"> Amount of taxes or charges </w:t>
            </w:r>
            <w:r w:rsidR="00B74068" w:rsidRPr="004E5748">
              <w:rPr>
                <w:lang w:val="en-GB"/>
              </w:rPr>
              <w:t xml:space="preserve">levied with premiums </w:t>
            </w:r>
            <w:r w:rsidR="00F739C6" w:rsidRPr="004E5748">
              <w:rPr>
                <w:lang w:val="en-GB"/>
              </w:rPr>
              <w:t>should be excluded from the written premiums.</w:t>
            </w:r>
          </w:p>
        </w:tc>
      </w:tr>
      <w:tr w:rsidR="00F672D2" w:rsidRPr="00846C12" w14:paraId="5497AA5D" w14:textId="77777777" w:rsidTr="00FF0B3F">
        <w:tc>
          <w:tcPr>
            <w:tcW w:w="1671" w:type="dxa"/>
            <w:tcBorders>
              <w:top w:val="single" w:sz="2" w:space="0" w:color="auto"/>
              <w:left w:val="single" w:sz="2" w:space="0" w:color="auto"/>
              <w:bottom w:val="single" w:sz="2" w:space="0" w:color="auto"/>
              <w:right w:val="single" w:sz="2" w:space="0" w:color="auto"/>
            </w:tcBorders>
          </w:tcPr>
          <w:p w14:paraId="5957D762" w14:textId="77777777" w:rsidR="00FF5BA6" w:rsidRPr="004E5748" w:rsidRDefault="00FF5BA6" w:rsidP="00FF0B3F">
            <w:pPr>
              <w:pStyle w:val="NormalLeft"/>
              <w:rPr>
                <w:lang w:val="en-GB"/>
              </w:rPr>
            </w:pPr>
            <w:r w:rsidRPr="004E5748">
              <w:rPr>
                <w:lang w:val="en-GB"/>
              </w:rPr>
              <w:t>C0020/R0030</w:t>
            </w:r>
          </w:p>
        </w:tc>
        <w:tc>
          <w:tcPr>
            <w:tcW w:w="3065" w:type="dxa"/>
            <w:tcBorders>
              <w:top w:val="single" w:sz="2" w:space="0" w:color="auto"/>
              <w:left w:val="single" w:sz="2" w:space="0" w:color="auto"/>
              <w:bottom w:val="single" w:sz="2" w:space="0" w:color="auto"/>
              <w:right w:val="single" w:sz="2" w:space="0" w:color="auto"/>
            </w:tcBorders>
          </w:tcPr>
          <w:p w14:paraId="19EEA8B7" w14:textId="77777777" w:rsidR="00FF5BA6" w:rsidRPr="004E5748" w:rsidRDefault="00FF5BA6" w:rsidP="00FF0B3F">
            <w:pPr>
              <w:pStyle w:val="NormalLeft"/>
              <w:rPr>
                <w:lang w:val="en-GB"/>
              </w:rPr>
            </w:pPr>
            <w:r w:rsidRPr="004E5748">
              <w:rPr>
                <w:lang w:val="en-GB"/>
              </w:rPr>
              <w:t>Income protection insurance and proportional reinsurance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73CB2D59" w14:textId="77777777" w:rsidR="00FF5BA6" w:rsidRPr="004E5748" w:rsidRDefault="00FF5BA6" w:rsidP="00FF0B3F">
            <w:pPr>
              <w:pStyle w:val="NormalLeft"/>
              <w:rPr>
                <w:lang w:val="en-GB"/>
              </w:rPr>
            </w:pPr>
            <w:r w:rsidRPr="004E5748">
              <w:rPr>
                <w:lang w:val="en-GB"/>
              </w:rPr>
              <w:t>These are the technical provisions for income protection insurance and proportional reinsurance, without risk margin after deduction of the amounts recoverable from reinsurance contracts and SPVs, with a floor equal to zero.</w:t>
            </w:r>
          </w:p>
        </w:tc>
      </w:tr>
      <w:tr w:rsidR="00F672D2" w:rsidRPr="00846C12" w14:paraId="02A9507F" w14:textId="77777777" w:rsidTr="00FF0B3F">
        <w:tc>
          <w:tcPr>
            <w:tcW w:w="1671" w:type="dxa"/>
            <w:tcBorders>
              <w:top w:val="single" w:sz="2" w:space="0" w:color="auto"/>
              <w:left w:val="single" w:sz="2" w:space="0" w:color="auto"/>
              <w:bottom w:val="single" w:sz="2" w:space="0" w:color="auto"/>
              <w:right w:val="single" w:sz="2" w:space="0" w:color="auto"/>
            </w:tcBorders>
          </w:tcPr>
          <w:p w14:paraId="596F9583" w14:textId="77777777" w:rsidR="00FF5BA6" w:rsidRPr="004E5748" w:rsidRDefault="00FF5BA6" w:rsidP="00FF0B3F">
            <w:pPr>
              <w:pStyle w:val="NormalLeft"/>
              <w:rPr>
                <w:lang w:val="en-GB"/>
              </w:rPr>
            </w:pPr>
            <w:r w:rsidRPr="004E5748">
              <w:rPr>
                <w:lang w:val="en-GB"/>
              </w:rPr>
              <w:t>C0030/R0030</w:t>
            </w:r>
          </w:p>
        </w:tc>
        <w:tc>
          <w:tcPr>
            <w:tcW w:w="3065" w:type="dxa"/>
            <w:tcBorders>
              <w:top w:val="single" w:sz="2" w:space="0" w:color="auto"/>
              <w:left w:val="single" w:sz="2" w:space="0" w:color="auto"/>
              <w:bottom w:val="single" w:sz="2" w:space="0" w:color="auto"/>
              <w:right w:val="single" w:sz="2" w:space="0" w:color="auto"/>
            </w:tcBorders>
          </w:tcPr>
          <w:p w14:paraId="28C7B9BA" w14:textId="77777777" w:rsidR="00FF5BA6" w:rsidRPr="004E5748" w:rsidRDefault="00FF5BA6" w:rsidP="00FF0B3F">
            <w:pPr>
              <w:pStyle w:val="NormalLeft"/>
              <w:rPr>
                <w:lang w:val="en-GB"/>
              </w:rPr>
            </w:pPr>
            <w:r w:rsidRPr="004E5748">
              <w:rPr>
                <w:lang w:val="en-GB"/>
              </w:rPr>
              <w:t>Income protection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112CE712" w14:textId="73A52349" w:rsidR="00FF5BA6" w:rsidRPr="004E5748" w:rsidRDefault="00FF5BA6" w:rsidP="00FF0B3F">
            <w:pPr>
              <w:pStyle w:val="NormalLeft"/>
              <w:rPr>
                <w:lang w:val="en-GB"/>
              </w:rPr>
            </w:pPr>
            <w:r w:rsidRPr="004E5748">
              <w:rPr>
                <w:lang w:val="en-GB"/>
              </w:rPr>
              <w:t>These are the premiums written for income protection insurance and proportional reinsurance during the (rolling) last 12 months, after deduction of premiums for reinsurance contracts, with a floor equal to zero.</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43B4A3AD" w14:textId="77777777" w:rsidTr="00FF0B3F">
        <w:tc>
          <w:tcPr>
            <w:tcW w:w="1671" w:type="dxa"/>
            <w:tcBorders>
              <w:top w:val="single" w:sz="2" w:space="0" w:color="auto"/>
              <w:left w:val="single" w:sz="2" w:space="0" w:color="auto"/>
              <w:bottom w:val="single" w:sz="2" w:space="0" w:color="auto"/>
              <w:right w:val="single" w:sz="2" w:space="0" w:color="auto"/>
            </w:tcBorders>
          </w:tcPr>
          <w:p w14:paraId="3481B908" w14:textId="77777777" w:rsidR="00FF5BA6" w:rsidRPr="004E5748" w:rsidRDefault="00FF5BA6" w:rsidP="00FF0B3F">
            <w:pPr>
              <w:pStyle w:val="NormalLeft"/>
              <w:rPr>
                <w:lang w:val="en-GB"/>
              </w:rPr>
            </w:pPr>
            <w:r w:rsidRPr="004E5748">
              <w:rPr>
                <w:lang w:val="en-GB"/>
              </w:rPr>
              <w:t>C0020/R0040</w:t>
            </w:r>
          </w:p>
        </w:tc>
        <w:tc>
          <w:tcPr>
            <w:tcW w:w="3065" w:type="dxa"/>
            <w:tcBorders>
              <w:top w:val="single" w:sz="2" w:space="0" w:color="auto"/>
              <w:left w:val="single" w:sz="2" w:space="0" w:color="auto"/>
              <w:bottom w:val="single" w:sz="2" w:space="0" w:color="auto"/>
              <w:right w:val="single" w:sz="2" w:space="0" w:color="auto"/>
            </w:tcBorders>
          </w:tcPr>
          <w:p w14:paraId="6FA437C8" w14:textId="77777777" w:rsidR="00FF5BA6" w:rsidRPr="004E5748" w:rsidRDefault="00FF5BA6" w:rsidP="00FF0B3F">
            <w:pPr>
              <w:pStyle w:val="NormalLeft"/>
              <w:rPr>
                <w:lang w:val="en-GB"/>
              </w:rPr>
            </w:pPr>
            <w:r w:rsidRPr="004E5748">
              <w:rPr>
                <w:lang w:val="en-GB"/>
              </w:rPr>
              <w:t>Workers' compensation insurance and proportional reinsurance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09FCD644" w14:textId="77777777" w:rsidR="00FF5BA6" w:rsidRPr="004E5748" w:rsidRDefault="00FF5BA6" w:rsidP="00FF0B3F">
            <w:pPr>
              <w:pStyle w:val="NormalLeft"/>
              <w:rPr>
                <w:lang w:val="en-GB"/>
              </w:rPr>
            </w:pPr>
            <w:r w:rsidRPr="004E5748">
              <w:rPr>
                <w:lang w:val="en-GB"/>
              </w:rPr>
              <w:t>These are the technical provisions for workers' compensation insurance and proportional reinsurance, without risk margin after deduction of the amounts recoverable from reinsurance contracts and SPVs, with a floor equal to zero.</w:t>
            </w:r>
          </w:p>
        </w:tc>
      </w:tr>
      <w:tr w:rsidR="00F672D2" w:rsidRPr="00846C12" w14:paraId="455E0BA2" w14:textId="77777777" w:rsidTr="00FF0B3F">
        <w:tc>
          <w:tcPr>
            <w:tcW w:w="1671" w:type="dxa"/>
            <w:tcBorders>
              <w:top w:val="single" w:sz="2" w:space="0" w:color="auto"/>
              <w:left w:val="single" w:sz="2" w:space="0" w:color="auto"/>
              <w:bottom w:val="single" w:sz="2" w:space="0" w:color="auto"/>
              <w:right w:val="single" w:sz="2" w:space="0" w:color="auto"/>
            </w:tcBorders>
          </w:tcPr>
          <w:p w14:paraId="03F80DCD" w14:textId="77777777" w:rsidR="00FF5BA6" w:rsidRPr="004E5748" w:rsidRDefault="00FF5BA6" w:rsidP="00FF0B3F">
            <w:pPr>
              <w:pStyle w:val="NormalLeft"/>
              <w:rPr>
                <w:lang w:val="en-GB"/>
              </w:rPr>
            </w:pPr>
            <w:r w:rsidRPr="004E5748">
              <w:rPr>
                <w:lang w:val="en-GB"/>
              </w:rPr>
              <w:t>C0030/R0040</w:t>
            </w:r>
          </w:p>
        </w:tc>
        <w:tc>
          <w:tcPr>
            <w:tcW w:w="3065" w:type="dxa"/>
            <w:tcBorders>
              <w:top w:val="single" w:sz="2" w:space="0" w:color="auto"/>
              <w:left w:val="single" w:sz="2" w:space="0" w:color="auto"/>
              <w:bottom w:val="single" w:sz="2" w:space="0" w:color="auto"/>
              <w:right w:val="single" w:sz="2" w:space="0" w:color="auto"/>
            </w:tcBorders>
          </w:tcPr>
          <w:p w14:paraId="5E361ECE" w14:textId="77777777" w:rsidR="00FF5BA6" w:rsidRPr="004E5748" w:rsidRDefault="00FF5BA6" w:rsidP="00FF0B3F">
            <w:pPr>
              <w:pStyle w:val="NormalLeft"/>
              <w:rPr>
                <w:lang w:val="en-GB"/>
              </w:rPr>
            </w:pPr>
            <w:r w:rsidRPr="004E5748">
              <w:rPr>
                <w:lang w:val="en-GB"/>
              </w:rPr>
              <w:t>Workers' compensation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5D489A8D" w14:textId="3CF8AE6B" w:rsidR="00FF5BA6" w:rsidRPr="004E5748" w:rsidRDefault="00FF5BA6" w:rsidP="00FF0B3F">
            <w:pPr>
              <w:pStyle w:val="NormalLeft"/>
              <w:rPr>
                <w:lang w:val="en-GB"/>
              </w:rPr>
            </w:pPr>
            <w:r w:rsidRPr="004E5748">
              <w:rPr>
                <w:lang w:val="en-GB"/>
              </w:rPr>
              <w:t>These are the premiums written for workers' compensations insurance and proportional reinsurance during the (rolling) last 12 months, after deduction of premiums for reinsurance contracts, with a floor equal to zero.</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46BB874F" w14:textId="77777777" w:rsidTr="00FF0B3F">
        <w:tc>
          <w:tcPr>
            <w:tcW w:w="1671" w:type="dxa"/>
            <w:tcBorders>
              <w:top w:val="single" w:sz="2" w:space="0" w:color="auto"/>
              <w:left w:val="single" w:sz="2" w:space="0" w:color="auto"/>
              <w:bottom w:val="single" w:sz="2" w:space="0" w:color="auto"/>
              <w:right w:val="single" w:sz="2" w:space="0" w:color="auto"/>
            </w:tcBorders>
          </w:tcPr>
          <w:p w14:paraId="43F11BB8" w14:textId="77777777" w:rsidR="00FF5BA6" w:rsidRPr="004E5748" w:rsidRDefault="00FF5BA6" w:rsidP="00FF0B3F">
            <w:pPr>
              <w:pStyle w:val="NormalLeft"/>
              <w:rPr>
                <w:lang w:val="en-GB"/>
              </w:rPr>
            </w:pPr>
            <w:r w:rsidRPr="004E5748">
              <w:rPr>
                <w:lang w:val="en-GB"/>
              </w:rPr>
              <w:t>C0020/R0050</w:t>
            </w:r>
          </w:p>
        </w:tc>
        <w:tc>
          <w:tcPr>
            <w:tcW w:w="3065" w:type="dxa"/>
            <w:tcBorders>
              <w:top w:val="single" w:sz="2" w:space="0" w:color="auto"/>
              <w:left w:val="single" w:sz="2" w:space="0" w:color="auto"/>
              <w:bottom w:val="single" w:sz="2" w:space="0" w:color="auto"/>
              <w:right w:val="single" w:sz="2" w:space="0" w:color="auto"/>
            </w:tcBorders>
          </w:tcPr>
          <w:p w14:paraId="13C141D4" w14:textId="77777777" w:rsidR="00FF5BA6" w:rsidRPr="004E5748" w:rsidRDefault="00FF5BA6" w:rsidP="00FF0B3F">
            <w:pPr>
              <w:pStyle w:val="NormalLeft"/>
              <w:rPr>
                <w:lang w:val="en-GB"/>
              </w:rPr>
            </w:pPr>
            <w:r w:rsidRPr="004E5748">
              <w:rPr>
                <w:lang w:val="en-GB"/>
              </w:rPr>
              <w:t xml:space="preserve">Motor vehicle liability insurance and proportional reinsurance — net (of reinsurance/ SPV) best </w:t>
            </w:r>
            <w:r w:rsidRPr="004E5748">
              <w:rPr>
                <w:lang w:val="en-GB"/>
              </w:rPr>
              <w:lastRenderedPageBreak/>
              <w:t>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78072FA3" w14:textId="77777777" w:rsidR="00FF5BA6" w:rsidRPr="004E5748" w:rsidRDefault="00FF5BA6" w:rsidP="00FF0B3F">
            <w:pPr>
              <w:pStyle w:val="NormalLeft"/>
              <w:rPr>
                <w:lang w:val="en-GB"/>
              </w:rPr>
            </w:pPr>
            <w:r w:rsidRPr="004E5748">
              <w:rPr>
                <w:lang w:val="en-GB"/>
              </w:rPr>
              <w:lastRenderedPageBreak/>
              <w:t xml:space="preserve">These are the technical provisions for motor vehicle liability insurance and proportional reinsurance, without risk margin after deduction of the amounts recoverable from </w:t>
            </w:r>
            <w:r w:rsidRPr="004E5748">
              <w:rPr>
                <w:lang w:val="en-GB"/>
              </w:rPr>
              <w:lastRenderedPageBreak/>
              <w:t>reinsurance contracts and SPVs, with a floor equal to zero.</w:t>
            </w:r>
          </w:p>
        </w:tc>
      </w:tr>
      <w:tr w:rsidR="00F672D2" w:rsidRPr="00846C12" w14:paraId="000CE935" w14:textId="77777777" w:rsidTr="00FF0B3F">
        <w:tc>
          <w:tcPr>
            <w:tcW w:w="1671" w:type="dxa"/>
            <w:tcBorders>
              <w:top w:val="single" w:sz="2" w:space="0" w:color="auto"/>
              <w:left w:val="single" w:sz="2" w:space="0" w:color="auto"/>
              <w:bottom w:val="single" w:sz="2" w:space="0" w:color="auto"/>
              <w:right w:val="single" w:sz="2" w:space="0" w:color="auto"/>
            </w:tcBorders>
          </w:tcPr>
          <w:p w14:paraId="2342CEB9" w14:textId="77777777" w:rsidR="00FF5BA6" w:rsidRPr="004E5748" w:rsidRDefault="00FF5BA6" w:rsidP="00FF0B3F">
            <w:pPr>
              <w:pStyle w:val="NormalLeft"/>
              <w:rPr>
                <w:lang w:val="en-GB"/>
              </w:rPr>
            </w:pPr>
            <w:r w:rsidRPr="004E5748">
              <w:rPr>
                <w:lang w:val="en-GB"/>
              </w:rPr>
              <w:lastRenderedPageBreak/>
              <w:t>C0030/R0050</w:t>
            </w:r>
          </w:p>
        </w:tc>
        <w:tc>
          <w:tcPr>
            <w:tcW w:w="3065" w:type="dxa"/>
            <w:tcBorders>
              <w:top w:val="single" w:sz="2" w:space="0" w:color="auto"/>
              <w:left w:val="single" w:sz="2" w:space="0" w:color="auto"/>
              <w:bottom w:val="single" w:sz="2" w:space="0" w:color="auto"/>
              <w:right w:val="single" w:sz="2" w:space="0" w:color="auto"/>
            </w:tcBorders>
          </w:tcPr>
          <w:p w14:paraId="55014DB2" w14:textId="77777777" w:rsidR="00FF5BA6" w:rsidRPr="004E5748" w:rsidRDefault="00FF5BA6" w:rsidP="00FF0B3F">
            <w:pPr>
              <w:pStyle w:val="NormalLeft"/>
              <w:rPr>
                <w:lang w:val="en-GB"/>
              </w:rPr>
            </w:pPr>
            <w:r w:rsidRPr="004E5748">
              <w:rPr>
                <w:lang w:val="en-GB"/>
              </w:rPr>
              <w:t>Motor vehicle liability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2E0E923D" w14:textId="0E1111C7" w:rsidR="00FF5BA6" w:rsidRPr="004E5748" w:rsidRDefault="00FF5BA6" w:rsidP="00FF0B3F">
            <w:pPr>
              <w:pStyle w:val="NormalLeft"/>
              <w:rPr>
                <w:lang w:val="en-GB"/>
              </w:rPr>
            </w:pPr>
            <w:r w:rsidRPr="004E5748">
              <w:rPr>
                <w:lang w:val="en-GB"/>
              </w:rPr>
              <w:t>These are the premiums written for motor vehicle liability insurance and proportional reinsurance during the (rolling) last 12 months, after deduction of premiums for reinsurance contracts, with a floor equal to zero.</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4701F29A" w14:textId="77777777" w:rsidTr="00FF0B3F">
        <w:tc>
          <w:tcPr>
            <w:tcW w:w="1671" w:type="dxa"/>
            <w:tcBorders>
              <w:top w:val="single" w:sz="2" w:space="0" w:color="auto"/>
              <w:left w:val="single" w:sz="2" w:space="0" w:color="auto"/>
              <w:bottom w:val="single" w:sz="2" w:space="0" w:color="auto"/>
              <w:right w:val="single" w:sz="2" w:space="0" w:color="auto"/>
            </w:tcBorders>
          </w:tcPr>
          <w:p w14:paraId="0A5B4ED4" w14:textId="77777777" w:rsidR="00FF5BA6" w:rsidRPr="004E5748" w:rsidRDefault="00FF5BA6" w:rsidP="00FF0B3F">
            <w:pPr>
              <w:pStyle w:val="NormalLeft"/>
              <w:rPr>
                <w:lang w:val="en-GB"/>
              </w:rPr>
            </w:pPr>
            <w:r w:rsidRPr="004E5748">
              <w:rPr>
                <w:lang w:val="en-GB"/>
              </w:rPr>
              <w:t>C0020/R0060</w:t>
            </w:r>
          </w:p>
        </w:tc>
        <w:tc>
          <w:tcPr>
            <w:tcW w:w="3065" w:type="dxa"/>
            <w:tcBorders>
              <w:top w:val="single" w:sz="2" w:space="0" w:color="auto"/>
              <w:left w:val="single" w:sz="2" w:space="0" w:color="auto"/>
              <w:bottom w:val="single" w:sz="2" w:space="0" w:color="auto"/>
              <w:right w:val="single" w:sz="2" w:space="0" w:color="auto"/>
            </w:tcBorders>
          </w:tcPr>
          <w:p w14:paraId="6BEBD3CF" w14:textId="77777777" w:rsidR="00FF5BA6" w:rsidRPr="004E5748" w:rsidRDefault="00FF5BA6" w:rsidP="00FF0B3F">
            <w:pPr>
              <w:pStyle w:val="NormalLeft"/>
              <w:rPr>
                <w:lang w:val="en-GB"/>
              </w:rPr>
            </w:pPr>
            <w:r w:rsidRPr="004E5748">
              <w:rPr>
                <w:lang w:val="en-GB"/>
              </w:rPr>
              <w:t xml:space="preserve">Other motor insurance and proportional reinsurance — </w:t>
            </w:r>
            <w:proofErr w:type="gramStart"/>
            <w:r w:rsidRPr="004E5748">
              <w:rPr>
                <w:lang w:val="en-GB"/>
              </w:rPr>
              <w:t>net(</w:t>
            </w:r>
            <w:proofErr w:type="gramEnd"/>
            <w:r w:rsidRPr="004E5748">
              <w:rPr>
                <w:lang w:val="en-GB"/>
              </w:rPr>
              <w:t>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5129ADEB" w14:textId="77777777" w:rsidR="00FF5BA6" w:rsidRPr="004E5748" w:rsidRDefault="00FF5BA6" w:rsidP="00FF0B3F">
            <w:pPr>
              <w:pStyle w:val="NormalLeft"/>
              <w:rPr>
                <w:lang w:val="en-GB"/>
              </w:rPr>
            </w:pPr>
            <w:r w:rsidRPr="004E5748">
              <w:rPr>
                <w:lang w:val="en-GB"/>
              </w:rPr>
              <w:t>These are the technical provisions for other motor insurance and proportional reinsurance, without risk margin after deduction of the amounts recoverable from reinsurance contracts and SPVs, with a floor equal to zero.</w:t>
            </w:r>
          </w:p>
        </w:tc>
      </w:tr>
      <w:tr w:rsidR="00F672D2" w:rsidRPr="00846C12" w14:paraId="363E781D" w14:textId="77777777" w:rsidTr="00FF0B3F">
        <w:tc>
          <w:tcPr>
            <w:tcW w:w="1671" w:type="dxa"/>
            <w:tcBorders>
              <w:top w:val="single" w:sz="2" w:space="0" w:color="auto"/>
              <w:left w:val="single" w:sz="2" w:space="0" w:color="auto"/>
              <w:bottom w:val="single" w:sz="2" w:space="0" w:color="auto"/>
              <w:right w:val="single" w:sz="2" w:space="0" w:color="auto"/>
            </w:tcBorders>
          </w:tcPr>
          <w:p w14:paraId="30C4DCCE" w14:textId="77777777" w:rsidR="00FF5BA6" w:rsidRPr="004E5748" w:rsidRDefault="00FF5BA6" w:rsidP="00FF0B3F">
            <w:pPr>
              <w:pStyle w:val="NormalLeft"/>
              <w:rPr>
                <w:lang w:val="en-GB"/>
              </w:rPr>
            </w:pPr>
            <w:r w:rsidRPr="004E5748">
              <w:rPr>
                <w:lang w:val="en-GB"/>
              </w:rPr>
              <w:t>C0030/R0060</w:t>
            </w:r>
          </w:p>
        </w:tc>
        <w:tc>
          <w:tcPr>
            <w:tcW w:w="3065" w:type="dxa"/>
            <w:tcBorders>
              <w:top w:val="single" w:sz="2" w:space="0" w:color="auto"/>
              <w:left w:val="single" w:sz="2" w:space="0" w:color="auto"/>
              <w:bottom w:val="single" w:sz="2" w:space="0" w:color="auto"/>
              <w:right w:val="single" w:sz="2" w:space="0" w:color="auto"/>
            </w:tcBorders>
          </w:tcPr>
          <w:p w14:paraId="0B57A308" w14:textId="77777777" w:rsidR="00FF5BA6" w:rsidRPr="004E5748" w:rsidRDefault="00FF5BA6" w:rsidP="00FF0B3F">
            <w:pPr>
              <w:pStyle w:val="NormalLeft"/>
              <w:rPr>
                <w:lang w:val="en-GB"/>
              </w:rPr>
            </w:pPr>
            <w:r w:rsidRPr="004E5748">
              <w:rPr>
                <w:lang w:val="en-GB"/>
              </w:rPr>
              <w:t>Other motor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3C16155D" w14:textId="00625FB8" w:rsidR="00FF5BA6" w:rsidRPr="004E5748" w:rsidRDefault="00FF5BA6" w:rsidP="00FF0B3F">
            <w:pPr>
              <w:pStyle w:val="NormalLeft"/>
              <w:rPr>
                <w:lang w:val="en-GB"/>
              </w:rPr>
            </w:pPr>
            <w:r w:rsidRPr="004E5748">
              <w:rPr>
                <w:lang w:val="en-GB"/>
              </w:rPr>
              <w:t>These are the premiums written for other motor insurance and proportional reinsurance during the (rolling) last 12 months, after deduction of premiums for reinsurance contracts, with a floor equal to zero.</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534729BE" w14:textId="77777777" w:rsidTr="00FF0B3F">
        <w:tc>
          <w:tcPr>
            <w:tcW w:w="1671" w:type="dxa"/>
            <w:tcBorders>
              <w:top w:val="single" w:sz="2" w:space="0" w:color="auto"/>
              <w:left w:val="single" w:sz="2" w:space="0" w:color="auto"/>
              <w:bottom w:val="single" w:sz="2" w:space="0" w:color="auto"/>
              <w:right w:val="single" w:sz="2" w:space="0" w:color="auto"/>
            </w:tcBorders>
          </w:tcPr>
          <w:p w14:paraId="1592B685" w14:textId="77777777" w:rsidR="00FF5BA6" w:rsidRPr="004E5748" w:rsidRDefault="00FF5BA6" w:rsidP="00FF0B3F">
            <w:pPr>
              <w:pStyle w:val="NormalLeft"/>
              <w:rPr>
                <w:lang w:val="en-GB"/>
              </w:rPr>
            </w:pPr>
            <w:r w:rsidRPr="004E5748">
              <w:rPr>
                <w:lang w:val="en-GB"/>
              </w:rPr>
              <w:t>C0020/R0070</w:t>
            </w:r>
          </w:p>
        </w:tc>
        <w:tc>
          <w:tcPr>
            <w:tcW w:w="3065" w:type="dxa"/>
            <w:tcBorders>
              <w:top w:val="single" w:sz="2" w:space="0" w:color="auto"/>
              <w:left w:val="single" w:sz="2" w:space="0" w:color="auto"/>
              <w:bottom w:val="single" w:sz="2" w:space="0" w:color="auto"/>
              <w:right w:val="single" w:sz="2" w:space="0" w:color="auto"/>
            </w:tcBorders>
          </w:tcPr>
          <w:p w14:paraId="3870D8D2" w14:textId="77777777" w:rsidR="00FF5BA6" w:rsidRPr="004E5748" w:rsidRDefault="00FF5BA6" w:rsidP="00FF0B3F">
            <w:pPr>
              <w:pStyle w:val="NormalLeft"/>
              <w:rPr>
                <w:lang w:val="en-GB"/>
              </w:rPr>
            </w:pPr>
            <w:r w:rsidRPr="004E5748">
              <w:rPr>
                <w:lang w:val="en-GB"/>
              </w:rPr>
              <w:t>Marine, aviation and transport insurance and proportional reinsurance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5C3AB539" w14:textId="77777777" w:rsidR="00FF5BA6" w:rsidRPr="004E5748" w:rsidRDefault="00FF5BA6" w:rsidP="00FF0B3F">
            <w:pPr>
              <w:pStyle w:val="NormalLeft"/>
              <w:rPr>
                <w:lang w:val="en-GB"/>
              </w:rPr>
            </w:pPr>
            <w:r w:rsidRPr="004E5748">
              <w:rPr>
                <w:lang w:val="en-GB"/>
              </w:rPr>
              <w:t>These are the technical provisions for marine, aviation and transport insurance and proportional reinsurance, without risk margin after deduction of the amounts recoverable from reinsurance contracts and SPVs, with a floor equal to zero.</w:t>
            </w:r>
          </w:p>
        </w:tc>
      </w:tr>
      <w:tr w:rsidR="00F672D2" w:rsidRPr="00846C12" w14:paraId="48374687" w14:textId="77777777" w:rsidTr="00FF0B3F">
        <w:tc>
          <w:tcPr>
            <w:tcW w:w="1671" w:type="dxa"/>
            <w:tcBorders>
              <w:top w:val="single" w:sz="2" w:space="0" w:color="auto"/>
              <w:left w:val="single" w:sz="2" w:space="0" w:color="auto"/>
              <w:bottom w:val="single" w:sz="2" w:space="0" w:color="auto"/>
              <w:right w:val="single" w:sz="2" w:space="0" w:color="auto"/>
            </w:tcBorders>
          </w:tcPr>
          <w:p w14:paraId="6C193649" w14:textId="77777777" w:rsidR="00FF5BA6" w:rsidRPr="004E5748" w:rsidRDefault="00FF5BA6" w:rsidP="00FF0B3F">
            <w:pPr>
              <w:pStyle w:val="NormalLeft"/>
              <w:rPr>
                <w:lang w:val="en-GB"/>
              </w:rPr>
            </w:pPr>
            <w:r w:rsidRPr="004E5748">
              <w:rPr>
                <w:lang w:val="en-GB"/>
              </w:rPr>
              <w:t>C0030/R0070</w:t>
            </w:r>
          </w:p>
        </w:tc>
        <w:tc>
          <w:tcPr>
            <w:tcW w:w="3065" w:type="dxa"/>
            <w:tcBorders>
              <w:top w:val="single" w:sz="2" w:space="0" w:color="auto"/>
              <w:left w:val="single" w:sz="2" w:space="0" w:color="auto"/>
              <w:bottom w:val="single" w:sz="2" w:space="0" w:color="auto"/>
              <w:right w:val="single" w:sz="2" w:space="0" w:color="auto"/>
            </w:tcBorders>
          </w:tcPr>
          <w:p w14:paraId="1E448DAD" w14:textId="77777777" w:rsidR="00FF5BA6" w:rsidRPr="004E5748" w:rsidRDefault="00FF5BA6" w:rsidP="00FF0B3F">
            <w:pPr>
              <w:pStyle w:val="NormalLeft"/>
              <w:rPr>
                <w:lang w:val="en-GB"/>
              </w:rPr>
            </w:pPr>
            <w:r w:rsidRPr="004E5748">
              <w:rPr>
                <w:lang w:val="en-GB"/>
              </w:rPr>
              <w:t>Marine, aviation and transport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46FBE2C4" w14:textId="0F83CB39" w:rsidR="00FF5BA6" w:rsidRPr="004E5748" w:rsidRDefault="00FF5BA6" w:rsidP="00FF0B3F">
            <w:pPr>
              <w:pStyle w:val="NormalLeft"/>
              <w:rPr>
                <w:lang w:val="en-GB"/>
              </w:rPr>
            </w:pPr>
            <w:r w:rsidRPr="004E5748">
              <w:rPr>
                <w:lang w:val="en-GB"/>
              </w:rPr>
              <w:t>These are the premiums written for marine, aviation and transport insurance and proportional reinsurance during the (rolling) last 12 months, after deduction of premiums for reinsurance contracts, with a floor equal to zero.</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73DC090E" w14:textId="77777777" w:rsidTr="00FF0B3F">
        <w:tc>
          <w:tcPr>
            <w:tcW w:w="1671" w:type="dxa"/>
            <w:tcBorders>
              <w:top w:val="single" w:sz="2" w:space="0" w:color="auto"/>
              <w:left w:val="single" w:sz="2" w:space="0" w:color="auto"/>
              <w:bottom w:val="single" w:sz="2" w:space="0" w:color="auto"/>
              <w:right w:val="single" w:sz="2" w:space="0" w:color="auto"/>
            </w:tcBorders>
          </w:tcPr>
          <w:p w14:paraId="0B999445" w14:textId="77777777" w:rsidR="00FF5BA6" w:rsidRPr="004E5748" w:rsidRDefault="00FF5BA6" w:rsidP="00FF0B3F">
            <w:pPr>
              <w:pStyle w:val="NormalLeft"/>
              <w:rPr>
                <w:lang w:val="en-GB"/>
              </w:rPr>
            </w:pPr>
            <w:r w:rsidRPr="004E5748">
              <w:rPr>
                <w:lang w:val="en-GB"/>
              </w:rPr>
              <w:t>C0020/R0080</w:t>
            </w:r>
          </w:p>
        </w:tc>
        <w:tc>
          <w:tcPr>
            <w:tcW w:w="3065" w:type="dxa"/>
            <w:tcBorders>
              <w:top w:val="single" w:sz="2" w:space="0" w:color="auto"/>
              <w:left w:val="single" w:sz="2" w:space="0" w:color="auto"/>
              <w:bottom w:val="single" w:sz="2" w:space="0" w:color="auto"/>
              <w:right w:val="single" w:sz="2" w:space="0" w:color="auto"/>
            </w:tcBorders>
          </w:tcPr>
          <w:p w14:paraId="1DD9CBC6" w14:textId="77777777" w:rsidR="00FF5BA6" w:rsidRPr="004E5748" w:rsidRDefault="00FF5BA6" w:rsidP="00FF0B3F">
            <w:pPr>
              <w:pStyle w:val="NormalLeft"/>
              <w:rPr>
                <w:lang w:val="en-GB"/>
              </w:rPr>
            </w:pPr>
            <w:r w:rsidRPr="004E5748">
              <w:rPr>
                <w:lang w:val="en-GB"/>
              </w:rPr>
              <w:t xml:space="preserve">Fire and other damage to property insurance and proportional reinsurance — net (of reinsurance/ SPV) </w:t>
            </w:r>
            <w:r w:rsidRPr="004E5748">
              <w:rPr>
                <w:lang w:val="en-GB"/>
              </w:rPr>
              <w:lastRenderedPageBreak/>
              <w:t>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476B20F4" w14:textId="77777777" w:rsidR="00FF5BA6" w:rsidRPr="004E5748" w:rsidRDefault="00FF5BA6" w:rsidP="00FF0B3F">
            <w:pPr>
              <w:pStyle w:val="NormalLeft"/>
              <w:rPr>
                <w:lang w:val="en-GB"/>
              </w:rPr>
            </w:pPr>
            <w:r w:rsidRPr="004E5748">
              <w:rPr>
                <w:lang w:val="en-GB"/>
              </w:rPr>
              <w:lastRenderedPageBreak/>
              <w:t xml:space="preserve">These are the technical provisions for fire and other damage to property insurance and proportional reinsurance, without risk margin after deduction of the amounts </w:t>
            </w:r>
            <w:r w:rsidRPr="004E5748">
              <w:rPr>
                <w:lang w:val="en-GB"/>
              </w:rPr>
              <w:lastRenderedPageBreak/>
              <w:t>recoverable from reinsurance contracts and SPVs, with a floor equal to zero.</w:t>
            </w:r>
          </w:p>
        </w:tc>
      </w:tr>
      <w:tr w:rsidR="00F672D2" w:rsidRPr="00846C12" w14:paraId="4466C7FF" w14:textId="77777777" w:rsidTr="00FF0B3F">
        <w:tc>
          <w:tcPr>
            <w:tcW w:w="1671" w:type="dxa"/>
            <w:tcBorders>
              <w:top w:val="single" w:sz="2" w:space="0" w:color="auto"/>
              <w:left w:val="single" w:sz="2" w:space="0" w:color="auto"/>
              <w:bottom w:val="single" w:sz="2" w:space="0" w:color="auto"/>
              <w:right w:val="single" w:sz="2" w:space="0" w:color="auto"/>
            </w:tcBorders>
          </w:tcPr>
          <w:p w14:paraId="5B5444D0" w14:textId="77777777" w:rsidR="00FF5BA6" w:rsidRPr="004E5748" w:rsidRDefault="00FF5BA6" w:rsidP="00FF0B3F">
            <w:pPr>
              <w:pStyle w:val="NormalLeft"/>
              <w:rPr>
                <w:lang w:val="en-GB"/>
              </w:rPr>
            </w:pPr>
            <w:r w:rsidRPr="004E5748">
              <w:rPr>
                <w:lang w:val="en-GB"/>
              </w:rPr>
              <w:lastRenderedPageBreak/>
              <w:t>C0030/R0080</w:t>
            </w:r>
          </w:p>
        </w:tc>
        <w:tc>
          <w:tcPr>
            <w:tcW w:w="3065" w:type="dxa"/>
            <w:tcBorders>
              <w:top w:val="single" w:sz="2" w:space="0" w:color="auto"/>
              <w:left w:val="single" w:sz="2" w:space="0" w:color="auto"/>
              <w:bottom w:val="single" w:sz="2" w:space="0" w:color="auto"/>
              <w:right w:val="single" w:sz="2" w:space="0" w:color="auto"/>
            </w:tcBorders>
          </w:tcPr>
          <w:p w14:paraId="4AE0BA9A" w14:textId="77777777" w:rsidR="00FF5BA6" w:rsidRPr="004E5748" w:rsidRDefault="00FF5BA6" w:rsidP="00FF0B3F">
            <w:pPr>
              <w:pStyle w:val="NormalLeft"/>
              <w:rPr>
                <w:lang w:val="en-GB"/>
              </w:rPr>
            </w:pPr>
            <w:r w:rsidRPr="004E5748">
              <w:rPr>
                <w:lang w:val="en-GB"/>
              </w:rPr>
              <w:t>Fire and other damage to property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2A637406" w14:textId="2C3BDC1A" w:rsidR="00FF5BA6" w:rsidRPr="004E5748" w:rsidRDefault="00FF5BA6" w:rsidP="00FF0B3F">
            <w:pPr>
              <w:pStyle w:val="NormalLeft"/>
              <w:rPr>
                <w:lang w:val="en-GB"/>
              </w:rPr>
            </w:pPr>
            <w:r w:rsidRPr="004E5748">
              <w:rPr>
                <w:lang w:val="en-GB"/>
              </w:rPr>
              <w:t>These are the premiums written for fire and other damage to property insurance and proportional reinsurance during the (rolling) last 12 months, after deduction of premiums for reinsurance contracts, with a floor equal to zero.</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2A37D5C7" w14:textId="77777777" w:rsidTr="00FF0B3F">
        <w:tc>
          <w:tcPr>
            <w:tcW w:w="1671" w:type="dxa"/>
            <w:tcBorders>
              <w:top w:val="single" w:sz="2" w:space="0" w:color="auto"/>
              <w:left w:val="single" w:sz="2" w:space="0" w:color="auto"/>
              <w:bottom w:val="single" w:sz="2" w:space="0" w:color="auto"/>
              <w:right w:val="single" w:sz="2" w:space="0" w:color="auto"/>
            </w:tcBorders>
          </w:tcPr>
          <w:p w14:paraId="361355DB" w14:textId="77777777" w:rsidR="00FF5BA6" w:rsidRPr="004E5748" w:rsidRDefault="00FF5BA6" w:rsidP="00FF0B3F">
            <w:pPr>
              <w:pStyle w:val="NormalLeft"/>
              <w:rPr>
                <w:lang w:val="en-GB"/>
              </w:rPr>
            </w:pPr>
            <w:r w:rsidRPr="004E5748">
              <w:rPr>
                <w:lang w:val="en-GB"/>
              </w:rPr>
              <w:t>C0020/R0090</w:t>
            </w:r>
          </w:p>
        </w:tc>
        <w:tc>
          <w:tcPr>
            <w:tcW w:w="3065" w:type="dxa"/>
            <w:tcBorders>
              <w:top w:val="single" w:sz="2" w:space="0" w:color="auto"/>
              <w:left w:val="single" w:sz="2" w:space="0" w:color="auto"/>
              <w:bottom w:val="single" w:sz="2" w:space="0" w:color="auto"/>
              <w:right w:val="single" w:sz="2" w:space="0" w:color="auto"/>
            </w:tcBorders>
          </w:tcPr>
          <w:p w14:paraId="1ED192B2" w14:textId="77777777" w:rsidR="00FF5BA6" w:rsidRPr="004E5748" w:rsidRDefault="00FF5BA6" w:rsidP="00FF0B3F">
            <w:pPr>
              <w:pStyle w:val="NormalLeft"/>
              <w:rPr>
                <w:lang w:val="en-GB"/>
              </w:rPr>
            </w:pPr>
            <w:r w:rsidRPr="004E5748">
              <w:rPr>
                <w:lang w:val="en-GB"/>
              </w:rPr>
              <w:t>General liability insurance and proportional reinsurance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68F56BDC" w14:textId="77777777" w:rsidR="00FF5BA6" w:rsidRPr="004E5748" w:rsidRDefault="00FF5BA6" w:rsidP="00FF0B3F">
            <w:pPr>
              <w:pStyle w:val="NormalLeft"/>
              <w:rPr>
                <w:lang w:val="en-GB"/>
              </w:rPr>
            </w:pPr>
            <w:r w:rsidRPr="004E5748">
              <w:rPr>
                <w:lang w:val="en-GB"/>
              </w:rPr>
              <w:t>These are the technical provisions for general liability insurance and proportional reinsurance, without risk margin after deduction of the amounts recoverable from reinsurance contracts and SPVs, with a floor equal to zero.</w:t>
            </w:r>
          </w:p>
        </w:tc>
      </w:tr>
      <w:tr w:rsidR="00F672D2" w:rsidRPr="00846C12" w14:paraId="0C29AB2F" w14:textId="77777777" w:rsidTr="00FF0B3F">
        <w:tc>
          <w:tcPr>
            <w:tcW w:w="1671" w:type="dxa"/>
            <w:tcBorders>
              <w:top w:val="single" w:sz="2" w:space="0" w:color="auto"/>
              <w:left w:val="single" w:sz="2" w:space="0" w:color="auto"/>
              <w:bottom w:val="single" w:sz="2" w:space="0" w:color="auto"/>
              <w:right w:val="single" w:sz="2" w:space="0" w:color="auto"/>
            </w:tcBorders>
          </w:tcPr>
          <w:p w14:paraId="3B10FAA0" w14:textId="77777777" w:rsidR="00FF5BA6" w:rsidRPr="004E5748" w:rsidRDefault="00FF5BA6" w:rsidP="00FF0B3F">
            <w:pPr>
              <w:pStyle w:val="NormalLeft"/>
              <w:rPr>
                <w:lang w:val="en-GB"/>
              </w:rPr>
            </w:pPr>
            <w:r w:rsidRPr="004E5748">
              <w:rPr>
                <w:lang w:val="en-GB"/>
              </w:rPr>
              <w:t>C0030/R0090</w:t>
            </w:r>
          </w:p>
        </w:tc>
        <w:tc>
          <w:tcPr>
            <w:tcW w:w="3065" w:type="dxa"/>
            <w:tcBorders>
              <w:top w:val="single" w:sz="2" w:space="0" w:color="auto"/>
              <w:left w:val="single" w:sz="2" w:space="0" w:color="auto"/>
              <w:bottom w:val="single" w:sz="2" w:space="0" w:color="auto"/>
              <w:right w:val="single" w:sz="2" w:space="0" w:color="auto"/>
            </w:tcBorders>
          </w:tcPr>
          <w:p w14:paraId="156BA2F8" w14:textId="77777777" w:rsidR="00FF5BA6" w:rsidRPr="004E5748" w:rsidRDefault="00FF5BA6" w:rsidP="00FF0B3F">
            <w:pPr>
              <w:pStyle w:val="NormalLeft"/>
              <w:rPr>
                <w:lang w:val="en-GB"/>
              </w:rPr>
            </w:pPr>
            <w:r w:rsidRPr="004E5748">
              <w:rPr>
                <w:lang w:val="en-GB"/>
              </w:rPr>
              <w:t>General liability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5D57CB93" w14:textId="07A7B9E3" w:rsidR="00FF5BA6" w:rsidRPr="004E5748" w:rsidRDefault="00FF5BA6" w:rsidP="00FF0B3F">
            <w:pPr>
              <w:pStyle w:val="NormalLeft"/>
              <w:rPr>
                <w:lang w:val="en-GB"/>
              </w:rPr>
            </w:pPr>
            <w:r w:rsidRPr="004E5748">
              <w:rPr>
                <w:lang w:val="en-GB"/>
              </w:rPr>
              <w:t>These are the premiums written for general liability insurance and proportional reinsurance during the (rolling) last 12 months, after deduction of premiums for reinsurance contracts, with a floor equal to zero.</w:t>
            </w:r>
            <w:r w:rsidR="00F739C6" w:rsidRPr="004E5748">
              <w:rPr>
                <w:lang w:val="en-GB"/>
              </w:rPr>
              <w:t xml:space="preserve"> Amount of taxes or charges</w:t>
            </w:r>
            <w:r w:rsidR="00182C7B" w:rsidRPr="004E5748">
              <w:rPr>
                <w:lang w:val="en-GB"/>
              </w:rPr>
              <w:t xml:space="preserve"> levied with premiums</w:t>
            </w:r>
            <w:r w:rsidR="00F739C6" w:rsidRPr="004E5748">
              <w:rPr>
                <w:lang w:val="en-GB"/>
              </w:rPr>
              <w:t xml:space="preserve"> should be excluded from the written premiums.</w:t>
            </w:r>
          </w:p>
        </w:tc>
      </w:tr>
      <w:tr w:rsidR="00F672D2" w:rsidRPr="00846C12" w14:paraId="0C43E731" w14:textId="77777777" w:rsidTr="00FF0B3F">
        <w:tc>
          <w:tcPr>
            <w:tcW w:w="1671" w:type="dxa"/>
            <w:tcBorders>
              <w:top w:val="single" w:sz="2" w:space="0" w:color="auto"/>
              <w:left w:val="single" w:sz="2" w:space="0" w:color="auto"/>
              <w:bottom w:val="single" w:sz="2" w:space="0" w:color="auto"/>
              <w:right w:val="single" w:sz="2" w:space="0" w:color="auto"/>
            </w:tcBorders>
          </w:tcPr>
          <w:p w14:paraId="3598E951" w14:textId="77777777" w:rsidR="00FF5BA6" w:rsidRPr="004E5748" w:rsidRDefault="00FF5BA6" w:rsidP="00FF0B3F">
            <w:pPr>
              <w:pStyle w:val="NormalLeft"/>
              <w:rPr>
                <w:lang w:val="en-GB"/>
              </w:rPr>
            </w:pPr>
            <w:r w:rsidRPr="004E5748">
              <w:rPr>
                <w:lang w:val="en-GB"/>
              </w:rPr>
              <w:t>C0020/R0100</w:t>
            </w:r>
          </w:p>
        </w:tc>
        <w:tc>
          <w:tcPr>
            <w:tcW w:w="3065" w:type="dxa"/>
            <w:tcBorders>
              <w:top w:val="single" w:sz="2" w:space="0" w:color="auto"/>
              <w:left w:val="single" w:sz="2" w:space="0" w:color="auto"/>
              <w:bottom w:val="single" w:sz="2" w:space="0" w:color="auto"/>
              <w:right w:val="single" w:sz="2" w:space="0" w:color="auto"/>
            </w:tcBorders>
          </w:tcPr>
          <w:p w14:paraId="463B8797" w14:textId="77777777" w:rsidR="00FF5BA6" w:rsidRPr="004E5748" w:rsidRDefault="00FF5BA6" w:rsidP="00FF0B3F">
            <w:pPr>
              <w:pStyle w:val="NormalLeft"/>
              <w:rPr>
                <w:lang w:val="en-GB"/>
              </w:rPr>
            </w:pPr>
            <w:r w:rsidRPr="004E5748">
              <w:rPr>
                <w:lang w:val="en-GB"/>
              </w:rPr>
              <w:t>Credit and suretyship insurance and proportional reinsurance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74CD8A69" w14:textId="77777777" w:rsidR="00FF5BA6" w:rsidRPr="004E5748" w:rsidRDefault="00FF5BA6" w:rsidP="00FF0B3F">
            <w:pPr>
              <w:pStyle w:val="NormalLeft"/>
              <w:rPr>
                <w:lang w:val="en-GB"/>
              </w:rPr>
            </w:pPr>
            <w:r w:rsidRPr="004E5748">
              <w:rPr>
                <w:lang w:val="en-GB"/>
              </w:rPr>
              <w:t>These are the technical provisions for credit and suretyship insurance and proportional reinsurance, without risk margin after deduction of the amounts recoverable from reinsurance contracts and SPVs, with a floor equal to zero.</w:t>
            </w:r>
          </w:p>
        </w:tc>
      </w:tr>
      <w:tr w:rsidR="00F672D2" w:rsidRPr="00846C12" w14:paraId="53423A1A" w14:textId="77777777" w:rsidTr="00FF0B3F">
        <w:tc>
          <w:tcPr>
            <w:tcW w:w="1671" w:type="dxa"/>
            <w:tcBorders>
              <w:top w:val="single" w:sz="2" w:space="0" w:color="auto"/>
              <w:left w:val="single" w:sz="2" w:space="0" w:color="auto"/>
              <w:bottom w:val="single" w:sz="2" w:space="0" w:color="auto"/>
              <w:right w:val="single" w:sz="2" w:space="0" w:color="auto"/>
            </w:tcBorders>
          </w:tcPr>
          <w:p w14:paraId="2408FED2" w14:textId="77777777" w:rsidR="00FF5BA6" w:rsidRPr="004E5748" w:rsidRDefault="00FF5BA6" w:rsidP="00FF0B3F">
            <w:pPr>
              <w:pStyle w:val="NormalLeft"/>
              <w:rPr>
                <w:lang w:val="en-GB"/>
              </w:rPr>
            </w:pPr>
            <w:r w:rsidRPr="004E5748">
              <w:rPr>
                <w:lang w:val="en-GB"/>
              </w:rPr>
              <w:t>C0030/R0100</w:t>
            </w:r>
          </w:p>
        </w:tc>
        <w:tc>
          <w:tcPr>
            <w:tcW w:w="3065" w:type="dxa"/>
            <w:tcBorders>
              <w:top w:val="single" w:sz="2" w:space="0" w:color="auto"/>
              <w:left w:val="single" w:sz="2" w:space="0" w:color="auto"/>
              <w:bottom w:val="single" w:sz="2" w:space="0" w:color="auto"/>
              <w:right w:val="single" w:sz="2" w:space="0" w:color="auto"/>
            </w:tcBorders>
          </w:tcPr>
          <w:p w14:paraId="082484BA" w14:textId="77777777" w:rsidR="00FF5BA6" w:rsidRPr="004E5748" w:rsidRDefault="00FF5BA6" w:rsidP="00FF0B3F">
            <w:pPr>
              <w:pStyle w:val="NormalLeft"/>
              <w:rPr>
                <w:lang w:val="en-GB"/>
              </w:rPr>
            </w:pPr>
            <w:r w:rsidRPr="004E5748">
              <w:rPr>
                <w:lang w:val="en-GB"/>
              </w:rPr>
              <w:t>Credit and suretyship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7C047D27" w14:textId="3B0BD8A3" w:rsidR="00FF5BA6" w:rsidRPr="004E5748" w:rsidRDefault="00FF5BA6" w:rsidP="00FF0B3F">
            <w:pPr>
              <w:pStyle w:val="NormalLeft"/>
              <w:rPr>
                <w:lang w:val="en-GB"/>
              </w:rPr>
            </w:pPr>
            <w:r w:rsidRPr="004E5748">
              <w:rPr>
                <w:lang w:val="en-GB"/>
              </w:rPr>
              <w:t>These are the premiums written for credit and suretyship insurance and proportional reinsurance during the (rolling) last 12 months, after deduction of premiums for reinsurance contracts, with a floor equal to zero.</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08BFEBF3" w14:textId="77777777" w:rsidTr="00FF0B3F">
        <w:tc>
          <w:tcPr>
            <w:tcW w:w="1671" w:type="dxa"/>
            <w:tcBorders>
              <w:top w:val="single" w:sz="2" w:space="0" w:color="auto"/>
              <w:left w:val="single" w:sz="2" w:space="0" w:color="auto"/>
              <w:bottom w:val="single" w:sz="2" w:space="0" w:color="auto"/>
              <w:right w:val="single" w:sz="2" w:space="0" w:color="auto"/>
            </w:tcBorders>
          </w:tcPr>
          <w:p w14:paraId="2EBBD7E1" w14:textId="77777777" w:rsidR="00FF5BA6" w:rsidRPr="004E5748" w:rsidRDefault="00FF5BA6" w:rsidP="00FF0B3F">
            <w:pPr>
              <w:pStyle w:val="NormalLeft"/>
              <w:rPr>
                <w:lang w:val="en-GB"/>
              </w:rPr>
            </w:pPr>
            <w:r w:rsidRPr="004E5748">
              <w:rPr>
                <w:lang w:val="en-GB"/>
              </w:rPr>
              <w:t>C0020/R0110</w:t>
            </w:r>
          </w:p>
        </w:tc>
        <w:tc>
          <w:tcPr>
            <w:tcW w:w="3065" w:type="dxa"/>
            <w:tcBorders>
              <w:top w:val="single" w:sz="2" w:space="0" w:color="auto"/>
              <w:left w:val="single" w:sz="2" w:space="0" w:color="auto"/>
              <w:bottom w:val="single" w:sz="2" w:space="0" w:color="auto"/>
              <w:right w:val="single" w:sz="2" w:space="0" w:color="auto"/>
            </w:tcBorders>
          </w:tcPr>
          <w:p w14:paraId="7755A3CF" w14:textId="77777777" w:rsidR="00FF5BA6" w:rsidRPr="004E5748" w:rsidRDefault="00FF5BA6" w:rsidP="00FF0B3F">
            <w:pPr>
              <w:pStyle w:val="NormalLeft"/>
              <w:rPr>
                <w:lang w:val="en-GB"/>
              </w:rPr>
            </w:pPr>
            <w:r w:rsidRPr="004E5748">
              <w:rPr>
                <w:lang w:val="en-GB"/>
              </w:rPr>
              <w:t xml:space="preserve">Legal expenses insurance and proportional reinsurance — net (of reinsurance/ SPV) </w:t>
            </w:r>
            <w:r w:rsidRPr="004E5748">
              <w:rPr>
                <w:lang w:val="en-GB"/>
              </w:rPr>
              <w:lastRenderedPageBreak/>
              <w:t>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2B7A2A92" w14:textId="77777777" w:rsidR="00FF5BA6" w:rsidRPr="004E5748" w:rsidRDefault="00FF5BA6" w:rsidP="00FF0B3F">
            <w:pPr>
              <w:pStyle w:val="NormalLeft"/>
              <w:rPr>
                <w:lang w:val="en-GB"/>
              </w:rPr>
            </w:pPr>
            <w:r w:rsidRPr="004E5748">
              <w:rPr>
                <w:lang w:val="en-GB"/>
              </w:rPr>
              <w:lastRenderedPageBreak/>
              <w:t xml:space="preserve">These are the technical provisions for legal expenses insurance and proportional reinsurance, without risk margin after deduction of the amounts recoverable from </w:t>
            </w:r>
            <w:r w:rsidRPr="004E5748">
              <w:rPr>
                <w:lang w:val="en-GB"/>
              </w:rPr>
              <w:lastRenderedPageBreak/>
              <w:t>reinsurance contracts and SPVs, with a floor equal to zero.</w:t>
            </w:r>
          </w:p>
        </w:tc>
      </w:tr>
      <w:tr w:rsidR="00F672D2" w:rsidRPr="00846C12" w14:paraId="4E7227FF" w14:textId="77777777" w:rsidTr="00FF0B3F">
        <w:tc>
          <w:tcPr>
            <w:tcW w:w="1671" w:type="dxa"/>
            <w:tcBorders>
              <w:top w:val="single" w:sz="2" w:space="0" w:color="auto"/>
              <w:left w:val="single" w:sz="2" w:space="0" w:color="auto"/>
              <w:bottom w:val="single" w:sz="2" w:space="0" w:color="auto"/>
              <w:right w:val="single" w:sz="2" w:space="0" w:color="auto"/>
            </w:tcBorders>
          </w:tcPr>
          <w:p w14:paraId="45CB72A3" w14:textId="77777777" w:rsidR="00FF5BA6" w:rsidRPr="004E5748" w:rsidRDefault="00FF5BA6" w:rsidP="00FF0B3F">
            <w:pPr>
              <w:pStyle w:val="NormalLeft"/>
              <w:rPr>
                <w:lang w:val="en-GB"/>
              </w:rPr>
            </w:pPr>
            <w:r w:rsidRPr="004E5748">
              <w:rPr>
                <w:lang w:val="en-GB"/>
              </w:rPr>
              <w:lastRenderedPageBreak/>
              <w:t>C0030/R0110</w:t>
            </w:r>
          </w:p>
        </w:tc>
        <w:tc>
          <w:tcPr>
            <w:tcW w:w="3065" w:type="dxa"/>
            <w:tcBorders>
              <w:top w:val="single" w:sz="2" w:space="0" w:color="auto"/>
              <w:left w:val="single" w:sz="2" w:space="0" w:color="auto"/>
              <w:bottom w:val="single" w:sz="2" w:space="0" w:color="auto"/>
              <w:right w:val="single" w:sz="2" w:space="0" w:color="auto"/>
            </w:tcBorders>
          </w:tcPr>
          <w:p w14:paraId="28F9BB3F" w14:textId="77777777" w:rsidR="00FF5BA6" w:rsidRPr="004E5748" w:rsidRDefault="00FF5BA6" w:rsidP="00FF0B3F">
            <w:pPr>
              <w:pStyle w:val="NormalLeft"/>
              <w:rPr>
                <w:lang w:val="en-GB"/>
              </w:rPr>
            </w:pPr>
            <w:r w:rsidRPr="004E5748">
              <w:rPr>
                <w:lang w:val="en-GB"/>
              </w:rPr>
              <w:t>Legal expenses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0F91262C" w14:textId="68248470" w:rsidR="00FF5BA6" w:rsidRPr="004E5748" w:rsidRDefault="00FF5BA6" w:rsidP="00FF0B3F">
            <w:pPr>
              <w:pStyle w:val="NormalLeft"/>
              <w:rPr>
                <w:lang w:val="en-GB"/>
              </w:rPr>
            </w:pPr>
            <w:r w:rsidRPr="004E5748">
              <w:rPr>
                <w:lang w:val="en-GB"/>
              </w:rPr>
              <w:t>These are the premiums written for legal expenses insurance and proportional reinsurance during the (rolling) last 12 months, after deduction of premiums for reinsurance contracts, with a floor equal to zero.</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135CC79F" w14:textId="77777777" w:rsidTr="00FF0B3F">
        <w:tc>
          <w:tcPr>
            <w:tcW w:w="1671" w:type="dxa"/>
            <w:tcBorders>
              <w:top w:val="single" w:sz="2" w:space="0" w:color="auto"/>
              <w:left w:val="single" w:sz="2" w:space="0" w:color="auto"/>
              <w:bottom w:val="single" w:sz="2" w:space="0" w:color="auto"/>
              <w:right w:val="single" w:sz="2" w:space="0" w:color="auto"/>
            </w:tcBorders>
          </w:tcPr>
          <w:p w14:paraId="0C753C74" w14:textId="77777777" w:rsidR="00FF5BA6" w:rsidRPr="004E5748" w:rsidRDefault="00FF5BA6" w:rsidP="00FF0B3F">
            <w:pPr>
              <w:pStyle w:val="NormalLeft"/>
              <w:rPr>
                <w:lang w:val="en-GB"/>
              </w:rPr>
            </w:pPr>
            <w:r w:rsidRPr="004E5748">
              <w:rPr>
                <w:lang w:val="en-GB"/>
              </w:rPr>
              <w:t>C0020/R0120</w:t>
            </w:r>
          </w:p>
        </w:tc>
        <w:tc>
          <w:tcPr>
            <w:tcW w:w="3065" w:type="dxa"/>
            <w:tcBorders>
              <w:top w:val="single" w:sz="2" w:space="0" w:color="auto"/>
              <w:left w:val="single" w:sz="2" w:space="0" w:color="auto"/>
              <w:bottom w:val="single" w:sz="2" w:space="0" w:color="auto"/>
              <w:right w:val="single" w:sz="2" w:space="0" w:color="auto"/>
            </w:tcBorders>
          </w:tcPr>
          <w:p w14:paraId="089CE751" w14:textId="77777777" w:rsidR="00FF5BA6" w:rsidRPr="004E5748" w:rsidRDefault="00FF5BA6" w:rsidP="00FF0B3F">
            <w:pPr>
              <w:pStyle w:val="NormalLeft"/>
              <w:rPr>
                <w:lang w:val="en-GB"/>
              </w:rPr>
            </w:pPr>
            <w:r w:rsidRPr="004E5748">
              <w:rPr>
                <w:lang w:val="en-GB"/>
              </w:rPr>
              <w:t>Assistance and proportional reinsurance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0662B23F" w14:textId="77777777" w:rsidR="00FF5BA6" w:rsidRPr="004E5748" w:rsidRDefault="00FF5BA6" w:rsidP="00FF0B3F">
            <w:pPr>
              <w:pStyle w:val="NormalLeft"/>
              <w:rPr>
                <w:lang w:val="en-GB"/>
              </w:rPr>
            </w:pPr>
            <w:r w:rsidRPr="004E5748">
              <w:rPr>
                <w:lang w:val="en-GB"/>
              </w:rPr>
              <w:t>These are the technical provisions for assistance and proportional reinsurance, without risk margin after deduction of the amounts recoverable from reinsurance contracts and SPVs, with a floor equal to zero.</w:t>
            </w:r>
          </w:p>
        </w:tc>
      </w:tr>
      <w:tr w:rsidR="00F672D2" w:rsidRPr="00846C12" w14:paraId="23B47C6B" w14:textId="77777777" w:rsidTr="00FF0B3F">
        <w:tc>
          <w:tcPr>
            <w:tcW w:w="1671" w:type="dxa"/>
            <w:tcBorders>
              <w:top w:val="single" w:sz="2" w:space="0" w:color="auto"/>
              <w:left w:val="single" w:sz="2" w:space="0" w:color="auto"/>
              <w:bottom w:val="single" w:sz="2" w:space="0" w:color="auto"/>
              <w:right w:val="single" w:sz="2" w:space="0" w:color="auto"/>
            </w:tcBorders>
          </w:tcPr>
          <w:p w14:paraId="6962E318" w14:textId="77777777" w:rsidR="00FF5BA6" w:rsidRPr="004E5748" w:rsidRDefault="00FF5BA6" w:rsidP="00FF0B3F">
            <w:pPr>
              <w:pStyle w:val="NormalLeft"/>
              <w:rPr>
                <w:lang w:val="en-GB"/>
              </w:rPr>
            </w:pPr>
            <w:r w:rsidRPr="004E5748">
              <w:rPr>
                <w:lang w:val="en-GB"/>
              </w:rPr>
              <w:t>C0030/R0120</w:t>
            </w:r>
          </w:p>
        </w:tc>
        <w:tc>
          <w:tcPr>
            <w:tcW w:w="3065" w:type="dxa"/>
            <w:tcBorders>
              <w:top w:val="single" w:sz="2" w:space="0" w:color="auto"/>
              <w:left w:val="single" w:sz="2" w:space="0" w:color="auto"/>
              <w:bottom w:val="single" w:sz="2" w:space="0" w:color="auto"/>
              <w:right w:val="single" w:sz="2" w:space="0" w:color="auto"/>
            </w:tcBorders>
          </w:tcPr>
          <w:p w14:paraId="11AF02BD" w14:textId="77777777" w:rsidR="00FF5BA6" w:rsidRPr="004E5748" w:rsidRDefault="00FF5BA6" w:rsidP="00FF0B3F">
            <w:pPr>
              <w:pStyle w:val="NormalLeft"/>
              <w:rPr>
                <w:lang w:val="en-GB"/>
              </w:rPr>
            </w:pPr>
            <w:r w:rsidRPr="004E5748">
              <w:rPr>
                <w:lang w:val="en-GB"/>
              </w:rPr>
              <w:t>Assistance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0208B92C" w14:textId="613C7CEB" w:rsidR="00FF5BA6" w:rsidRPr="004E5748" w:rsidRDefault="00FF5BA6" w:rsidP="00FF0B3F">
            <w:pPr>
              <w:pStyle w:val="NormalLeft"/>
              <w:rPr>
                <w:lang w:val="en-GB"/>
              </w:rPr>
            </w:pPr>
            <w:r w:rsidRPr="004E5748">
              <w:rPr>
                <w:lang w:val="en-GB"/>
              </w:rPr>
              <w:t>These are the premiums written for assistance and proportional reinsurance during the (rolling) last 12 months, after deduction of premiums for reinsurance contracts, with a floor equal to zero.</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18A4378B" w14:textId="77777777" w:rsidTr="00FF0B3F">
        <w:tc>
          <w:tcPr>
            <w:tcW w:w="1671" w:type="dxa"/>
            <w:tcBorders>
              <w:top w:val="single" w:sz="2" w:space="0" w:color="auto"/>
              <w:left w:val="single" w:sz="2" w:space="0" w:color="auto"/>
              <w:bottom w:val="single" w:sz="2" w:space="0" w:color="auto"/>
              <w:right w:val="single" w:sz="2" w:space="0" w:color="auto"/>
            </w:tcBorders>
          </w:tcPr>
          <w:p w14:paraId="5E15C786" w14:textId="77777777" w:rsidR="00FF5BA6" w:rsidRPr="004E5748" w:rsidRDefault="00FF5BA6" w:rsidP="00FF0B3F">
            <w:pPr>
              <w:pStyle w:val="NormalLeft"/>
              <w:rPr>
                <w:lang w:val="en-GB"/>
              </w:rPr>
            </w:pPr>
            <w:r w:rsidRPr="004E5748">
              <w:rPr>
                <w:lang w:val="en-GB"/>
              </w:rPr>
              <w:t>C0020/R0130</w:t>
            </w:r>
          </w:p>
        </w:tc>
        <w:tc>
          <w:tcPr>
            <w:tcW w:w="3065" w:type="dxa"/>
            <w:tcBorders>
              <w:top w:val="single" w:sz="2" w:space="0" w:color="auto"/>
              <w:left w:val="single" w:sz="2" w:space="0" w:color="auto"/>
              <w:bottom w:val="single" w:sz="2" w:space="0" w:color="auto"/>
              <w:right w:val="single" w:sz="2" w:space="0" w:color="auto"/>
            </w:tcBorders>
          </w:tcPr>
          <w:p w14:paraId="0494486F" w14:textId="77777777" w:rsidR="00FF5BA6" w:rsidRPr="004E5748" w:rsidRDefault="00FF5BA6" w:rsidP="00FF0B3F">
            <w:pPr>
              <w:pStyle w:val="NormalLeft"/>
              <w:rPr>
                <w:lang w:val="en-GB"/>
              </w:rPr>
            </w:pPr>
            <w:r w:rsidRPr="004E5748">
              <w:rPr>
                <w:lang w:val="en-GB"/>
              </w:rPr>
              <w:t>Miscellaneous financial loss insurance and proportional reinsurance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47AB7B41" w14:textId="77777777" w:rsidR="00FF5BA6" w:rsidRPr="004E5748" w:rsidRDefault="00FF5BA6" w:rsidP="00FF0B3F">
            <w:pPr>
              <w:pStyle w:val="NormalLeft"/>
              <w:rPr>
                <w:lang w:val="en-GB"/>
              </w:rPr>
            </w:pPr>
            <w:r w:rsidRPr="004E5748">
              <w:rPr>
                <w:lang w:val="en-GB"/>
              </w:rPr>
              <w:t>These are the technical provisions for miscellaneous financial loss insurance and proportional reinsurance, without risk margin after deduction of the amounts recoverable from reinsurance contracts and SPVs, with a floor equal to zero.</w:t>
            </w:r>
          </w:p>
        </w:tc>
      </w:tr>
      <w:tr w:rsidR="00F672D2" w:rsidRPr="00846C12" w14:paraId="1848D4B7" w14:textId="77777777" w:rsidTr="00FF0B3F">
        <w:tc>
          <w:tcPr>
            <w:tcW w:w="1671" w:type="dxa"/>
            <w:tcBorders>
              <w:top w:val="single" w:sz="2" w:space="0" w:color="auto"/>
              <w:left w:val="single" w:sz="2" w:space="0" w:color="auto"/>
              <w:bottom w:val="single" w:sz="2" w:space="0" w:color="auto"/>
              <w:right w:val="single" w:sz="2" w:space="0" w:color="auto"/>
            </w:tcBorders>
          </w:tcPr>
          <w:p w14:paraId="6EF39B8C" w14:textId="77777777" w:rsidR="00FF5BA6" w:rsidRPr="004E5748" w:rsidRDefault="00FF5BA6" w:rsidP="00FF0B3F">
            <w:pPr>
              <w:pStyle w:val="NormalLeft"/>
              <w:rPr>
                <w:lang w:val="en-GB"/>
              </w:rPr>
            </w:pPr>
            <w:r w:rsidRPr="004E5748">
              <w:rPr>
                <w:lang w:val="en-GB"/>
              </w:rPr>
              <w:t>C0030/R0130</w:t>
            </w:r>
          </w:p>
        </w:tc>
        <w:tc>
          <w:tcPr>
            <w:tcW w:w="3065" w:type="dxa"/>
            <w:tcBorders>
              <w:top w:val="single" w:sz="2" w:space="0" w:color="auto"/>
              <w:left w:val="single" w:sz="2" w:space="0" w:color="auto"/>
              <w:bottom w:val="single" w:sz="2" w:space="0" w:color="auto"/>
              <w:right w:val="single" w:sz="2" w:space="0" w:color="auto"/>
            </w:tcBorders>
          </w:tcPr>
          <w:p w14:paraId="12A331B7" w14:textId="77777777" w:rsidR="00FF5BA6" w:rsidRPr="004E5748" w:rsidRDefault="00FF5BA6" w:rsidP="00FF0B3F">
            <w:pPr>
              <w:pStyle w:val="NormalLeft"/>
              <w:rPr>
                <w:lang w:val="en-GB"/>
              </w:rPr>
            </w:pPr>
            <w:r w:rsidRPr="004E5748">
              <w:rPr>
                <w:lang w:val="en-GB"/>
              </w:rPr>
              <w:t>Miscellaneous financial loss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19B6E3AB" w14:textId="53679E76" w:rsidR="00FF5BA6" w:rsidRPr="004E5748" w:rsidRDefault="00FF5BA6" w:rsidP="00FF0B3F">
            <w:pPr>
              <w:pStyle w:val="NormalLeft"/>
              <w:rPr>
                <w:lang w:val="en-GB"/>
              </w:rPr>
            </w:pPr>
            <w:r w:rsidRPr="004E5748">
              <w:rPr>
                <w:lang w:val="en-GB"/>
              </w:rPr>
              <w:t>These are the premiums written for miscellaneous financial loss insurance and proportional reinsurance during the (rolling) last 12 months, after deduction of premiums for reinsurance contracts, with a floor equal to zero.</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33B6D780" w14:textId="77777777" w:rsidTr="00FF0B3F">
        <w:tc>
          <w:tcPr>
            <w:tcW w:w="1671" w:type="dxa"/>
            <w:tcBorders>
              <w:top w:val="single" w:sz="2" w:space="0" w:color="auto"/>
              <w:left w:val="single" w:sz="2" w:space="0" w:color="auto"/>
              <w:bottom w:val="single" w:sz="2" w:space="0" w:color="auto"/>
              <w:right w:val="single" w:sz="2" w:space="0" w:color="auto"/>
            </w:tcBorders>
          </w:tcPr>
          <w:p w14:paraId="3D152FCC" w14:textId="77777777" w:rsidR="00FF5BA6" w:rsidRPr="004E5748" w:rsidRDefault="00FF5BA6" w:rsidP="00FF0B3F">
            <w:pPr>
              <w:pStyle w:val="NormalLeft"/>
              <w:rPr>
                <w:lang w:val="en-GB"/>
              </w:rPr>
            </w:pPr>
            <w:r w:rsidRPr="004E5748">
              <w:rPr>
                <w:lang w:val="en-GB"/>
              </w:rPr>
              <w:t>C0020/R0140</w:t>
            </w:r>
          </w:p>
        </w:tc>
        <w:tc>
          <w:tcPr>
            <w:tcW w:w="3065" w:type="dxa"/>
            <w:tcBorders>
              <w:top w:val="single" w:sz="2" w:space="0" w:color="auto"/>
              <w:left w:val="single" w:sz="2" w:space="0" w:color="auto"/>
              <w:bottom w:val="single" w:sz="2" w:space="0" w:color="auto"/>
              <w:right w:val="single" w:sz="2" w:space="0" w:color="auto"/>
            </w:tcBorders>
          </w:tcPr>
          <w:p w14:paraId="70D76B3D" w14:textId="77777777" w:rsidR="00FF5BA6" w:rsidRPr="004E5748" w:rsidRDefault="00FF5BA6" w:rsidP="00FF0B3F">
            <w:pPr>
              <w:pStyle w:val="NormalLeft"/>
              <w:rPr>
                <w:lang w:val="en-GB"/>
              </w:rPr>
            </w:pPr>
            <w:r w:rsidRPr="004E5748">
              <w:rPr>
                <w:lang w:val="en-GB"/>
              </w:rPr>
              <w:t xml:space="preserve">Non–proportional health reinsurance — net (of reinsurance/ SPV) best </w:t>
            </w:r>
            <w:r w:rsidRPr="004E5748">
              <w:rPr>
                <w:lang w:val="en-GB"/>
              </w:rPr>
              <w:lastRenderedPageBreak/>
              <w:t>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133A03F7" w14:textId="77777777" w:rsidR="00FF5BA6" w:rsidRPr="004E5748" w:rsidRDefault="00FF5BA6" w:rsidP="00FF0B3F">
            <w:pPr>
              <w:pStyle w:val="NormalLeft"/>
              <w:rPr>
                <w:lang w:val="en-GB"/>
              </w:rPr>
            </w:pPr>
            <w:r w:rsidRPr="004E5748">
              <w:rPr>
                <w:lang w:val="en-GB"/>
              </w:rPr>
              <w:lastRenderedPageBreak/>
              <w:t xml:space="preserve">These are the technical provisions for non–proportional health reinsurance, without risk margin after deduction of the amounts </w:t>
            </w:r>
            <w:r w:rsidRPr="004E5748">
              <w:rPr>
                <w:lang w:val="en-GB"/>
              </w:rPr>
              <w:lastRenderedPageBreak/>
              <w:t>recoverable from reinsurance contracts and SPVs, with a floor equal to zero.</w:t>
            </w:r>
          </w:p>
        </w:tc>
      </w:tr>
      <w:tr w:rsidR="00F672D2" w:rsidRPr="00846C12" w14:paraId="74924CB8" w14:textId="77777777" w:rsidTr="00FF0B3F">
        <w:tc>
          <w:tcPr>
            <w:tcW w:w="1671" w:type="dxa"/>
            <w:tcBorders>
              <w:top w:val="single" w:sz="2" w:space="0" w:color="auto"/>
              <w:left w:val="single" w:sz="2" w:space="0" w:color="auto"/>
              <w:bottom w:val="single" w:sz="2" w:space="0" w:color="auto"/>
              <w:right w:val="single" w:sz="2" w:space="0" w:color="auto"/>
            </w:tcBorders>
          </w:tcPr>
          <w:p w14:paraId="087608E5" w14:textId="77777777" w:rsidR="00FF5BA6" w:rsidRPr="004E5748" w:rsidRDefault="00FF5BA6" w:rsidP="00FF0B3F">
            <w:pPr>
              <w:pStyle w:val="NormalLeft"/>
              <w:rPr>
                <w:lang w:val="en-GB"/>
              </w:rPr>
            </w:pPr>
            <w:r w:rsidRPr="004E5748">
              <w:rPr>
                <w:lang w:val="en-GB"/>
              </w:rPr>
              <w:lastRenderedPageBreak/>
              <w:t>C0030/R0140</w:t>
            </w:r>
          </w:p>
        </w:tc>
        <w:tc>
          <w:tcPr>
            <w:tcW w:w="3065" w:type="dxa"/>
            <w:tcBorders>
              <w:top w:val="single" w:sz="2" w:space="0" w:color="auto"/>
              <w:left w:val="single" w:sz="2" w:space="0" w:color="auto"/>
              <w:bottom w:val="single" w:sz="2" w:space="0" w:color="auto"/>
              <w:right w:val="single" w:sz="2" w:space="0" w:color="auto"/>
            </w:tcBorders>
          </w:tcPr>
          <w:p w14:paraId="333FDFEE" w14:textId="77777777" w:rsidR="00FF5BA6" w:rsidRPr="004E5748" w:rsidRDefault="00FF5BA6" w:rsidP="00FF0B3F">
            <w:pPr>
              <w:pStyle w:val="NormalLeft"/>
              <w:rPr>
                <w:lang w:val="en-GB"/>
              </w:rPr>
            </w:pPr>
            <w:r w:rsidRPr="004E5748">
              <w:rPr>
                <w:lang w:val="en-GB"/>
              </w:rPr>
              <w:t>Non–proportional health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347E83C8" w14:textId="7AA54980" w:rsidR="00FF5BA6" w:rsidRPr="004E5748" w:rsidRDefault="00FF5BA6" w:rsidP="00FF0B3F">
            <w:pPr>
              <w:pStyle w:val="NormalLeft"/>
              <w:rPr>
                <w:lang w:val="en-GB"/>
              </w:rPr>
            </w:pPr>
            <w:r w:rsidRPr="004E5748">
              <w:rPr>
                <w:lang w:val="en-GB"/>
              </w:rPr>
              <w:t>These are the premiums written for non–proportional health reinsurance during the (rolling) last 12 months, after deduction of premiums for reinsurance contracts, with a floor equal to zero.</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76F84E77" w14:textId="77777777" w:rsidTr="00FF0B3F">
        <w:tc>
          <w:tcPr>
            <w:tcW w:w="1671" w:type="dxa"/>
            <w:tcBorders>
              <w:top w:val="single" w:sz="2" w:space="0" w:color="auto"/>
              <w:left w:val="single" w:sz="2" w:space="0" w:color="auto"/>
              <w:bottom w:val="single" w:sz="2" w:space="0" w:color="auto"/>
              <w:right w:val="single" w:sz="2" w:space="0" w:color="auto"/>
            </w:tcBorders>
          </w:tcPr>
          <w:p w14:paraId="2B963079" w14:textId="77777777" w:rsidR="00FF5BA6" w:rsidRPr="004E5748" w:rsidRDefault="00FF5BA6" w:rsidP="00FF0B3F">
            <w:pPr>
              <w:pStyle w:val="NormalLeft"/>
              <w:rPr>
                <w:lang w:val="en-GB"/>
              </w:rPr>
            </w:pPr>
            <w:r w:rsidRPr="004E5748">
              <w:rPr>
                <w:lang w:val="en-GB"/>
              </w:rPr>
              <w:t>C0020/R0150</w:t>
            </w:r>
          </w:p>
        </w:tc>
        <w:tc>
          <w:tcPr>
            <w:tcW w:w="3065" w:type="dxa"/>
            <w:tcBorders>
              <w:top w:val="single" w:sz="2" w:space="0" w:color="auto"/>
              <w:left w:val="single" w:sz="2" w:space="0" w:color="auto"/>
              <w:bottom w:val="single" w:sz="2" w:space="0" w:color="auto"/>
              <w:right w:val="single" w:sz="2" w:space="0" w:color="auto"/>
            </w:tcBorders>
          </w:tcPr>
          <w:p w14:paraId="3BCE4EB9" w14:textId="77777777" w:rsidR="00FF5BA6" w:rsidRPr="004E5748" w:rsidRDefault="00FF5BA6" w:rsidP="00FF0B3F">
            <w:pPr>
              <w:pStyle w:val="NormalLeft"/>
              <w:rPr>
                <w:lang w:val="en-GB"/>
              </w:rPr>
            </w:pPr>
            <w:r w:rsidRPr="004E5748">
              <w:rPr>
                <w:lang w:val="en-GB"/>
              </w:rPr>
              <w:t>Non–proportional casualty reinsurance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74AEF4F5" w14:textId="77777777" w:rsidR="00FF5BA6" w:rsidRPr="004E5748" w:rsidRDefault="00FF5BA6" w:rsidP="00FF0B3F">
            <w:pPr>
              <w:pStyle w:val="NormalLeft"/>
              <w:rPr>
                <w:lang w:val="en-GB"/>
              </w:rPr>
            </w:pPr>
            <w:r w:rsidRPr="004E5748">
              <w:rPr>
                <w:lang w:val="en-GB"/>
              </w:rPr>
              <w:t>These are the technical provisions for non–proportional casualty reinsurance, without risk margin after deduction of the amounts recoverable from reinsurance contracts and SPVs, with a floor equal to zero.</w:t>
            </w:r>
          </w:p>
        </w:tc>
      </w:tr>
      <w:tr w:rsidR="00F672D2" w:rsidRPr="00846C12" w14:paraId="31ACCD55" w14:textId="77777777" w:rsidTr="00FF0B3F">
        <w:tc>
          <w:tcPr>
            <w:tcW w:w="1671" w:type="dxa"/>
            <w:tcBorders>
              <w:top w:val="single" w:sz="2" w:space="0" w:color="auto"/>
              <w:left w:val="single" w:sz="2" w:space="0" w:color="auto"/>
              <w:bottom w:val="single" w:sz="2" w:space="0" w:color="auto"/>
              <w:right w:val="single" w:sz="2" w:space="0" w:color="auto"/>
            </w:tcBorders>
          </w:tcPr>
          <w:p w14:paraId="2EE727FD" w14:textId="77777777" w:rsidR="00FF5BA6" w:rsidRPr="004E5748" w:rsidRDefault="00FF5BA6" w:rsidP="00FF0B3F">
            <w:pPr>
              <w:pStyle w:val="NormalLeft"/>
              <w:rPr>
                <w:lang w:val="en-GB"/>
              </w:rPr>
            </w:pPr>
            <w:r w:rsidRPr="004E5748">
              <w:rPr>
                <w:lang w:val="en-GB"/>
              </w:rPr>
              <w:t>C0030/R0150</w:t>
            </w:r>
          </w:p>
        </w:tc>
        <w:tc>
          <w:tcPr>
            <w:tcW w:w="3065" w:type="dxa"/>
            <w:tcBorders>
              <w:top w:val="single" w:sz="2" w:space="0" w:color="auto"/>
              <w:left w:val="single" w:sz="2" w:space="0" w:color="auto"/>
              <w:bottom w:val="single" w:sz="2" w:space="0" w:color="auto"/>
              <w:right w:val="single" w:sz="2" w:space="0" w:color="auto"/>
            </w:tcBorders>
          </w:tcPr>
          <w:p w14:paraId="74F5D904" w14:textId="77777777" w:rsidR="00FF5BA6" w:rsidRPr="004E5748" w:rsidRDefault="00FF5BA6" w:rsidP="00FF0B3F">
            <w:pPr>
              <w:pStyle w:val="NormalLeft"/>
              <w:rPr>
                <w:lang w:val="en-GB"/>
              </w:rPr>
            </w:pPr>
            <w:r w:rsidRPr="004E5748">
              <w:rPr>
                <w:lang w:val="en-GB"/>
              </w:rPr>
              <w:t>Non–proportional casualty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169372EE" w14:textId="564ADF76" w:rsidR="00FF5BA6" w:rsidRPr="004E5748" w:rsidRDefault="00FF5BA6" w:rsidP="00FF0B3F">
            <w:pPr>
              <w:pStyle w:val="NormalLeft"/>
              <w:rPr>
                <w:lang w:val="en-GB"/>
              </w:rPr>
            </w:pPr>
            <w:r w:rsidRPr="004E5748">
              <w:rPr>
                <w:lang w:val="en-GB"/>
              </w:rPr>
              <w:t>These are the premiums written for non–proportional casualty reinsurance during the (rolling) last 12 months, after deduction of premiums for reinsurance contracts, with a floor equal to zero.</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0611AC35" w14:textId="77777777" w:rsidTr="00FF0B3F">
        <w:tc>
          <w:tcPr>
            <w:tcW w:w="1671" w:type="dxa"/>
            <w:tcBorders>
              <w:top w:val="single" w:sz="2" w:space="0" w:color="auto"/>
              <w:left w:val="single" w:sz="2" w:space="0" w:color="auto"/>
              <w:bottom w:val="single" w:sz="2" w:space="0" w:color="auto"/>
              <w:right w:val="single" w:sz="2" w:space="0" w:color="auto"/>
            </w:tcBorders>
          </w:tcPr>
          <w:p w14:paraId="4D4E0A8C" w14:textId="77777777" w:rsidR="00FF5BA6" w:rsidRPr="004E5748" w:rsidRDefault="00FF5BA6" w:rsidP="00FF0B3F">
            <w:pPr>
              <w:pStyle w:val="NormalLeft"/>
              <w:rPr>
                <w:lang w:val="en-GB"/>
              </w:rPr>
            </w:pPr>
            <w:r w:rsidRPr="004E5748">
              <w:rPr>
                <w:lang w:val="en-GB"/>
              </w:rPr>
              <w:t>C0020/R0160</w:t>
            </w:r>
          </w:p>
        </w:tc>
        <w:tc>
          <w:tcPr>
            <w:tcW w:w="3065" w:type="dxa"/>
            <w:tcBorders>
              <w:top w:val="single" w:sz="2" w:space="0" w:color="auto"/>
              <w:left w:val="single" w:sz="2" w:space="0" w:color="auto"/>
              <w:bottom w:val="single" w:sz="2" w:space="0" w:color="auto"/>
              <w:right w:val="single" w:sz="2" w:space="0" w:color="auto"/>
            </w:tcBorders>
          </w:tcPr>
          <w:p w14:paraId="45F78070" w14:textId="77777777" w:rsidR="00FF5BA6" w:rsidRPr="004E5748" w:rsidRDefault="00FF5BA6" w:rsidP="00FF0B3F">
            <w:pPr>
              <w:pStyle w:val="NormalLeft"/>
              <w:rPr>
                <w:lang w:val="en-GB"/>
              </w:rPr>
            </w:pPr>
            <w:r w:rsidRPr="004E5748">
              <w:rPr>
                <w:lang w:val="en-GB"/>
              </w:rPr>
              <w:t>Non–proportional marine, aviation and transport reinsurance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430731E3" w14:textId="77777777" w:rsidR="00FF5BA6" w:rsidRPr="004E5748" w:rsidRDefault="00FF5BA6" w:rsidP="00FF0B3F">
            <w:pPr>
              <w:pStyle w:val="NormalLeft"/>
              <w:rPr>
                <w:lang w:val="en-GB"/>
              </w:rPr>
            </w:pPr>
            <w:r w:rsidRPr="004E5748">
              <w:rPr>
                <w:lang w:val="en-GB"/>
              </w:rPr>
              <w:t>These are the technical provisions for non–proportional marine, aviation and transport reinsurance, without risk margin after deduction of the amounts recoverable from reinsurance contracts and SPVs, with a floor equal to zero.</w:t>
            </w:r>
          </w:p>
        </w:tc>
      </w:tr>
      <w:tr w:rsidR="00F672D2" w:rsidRPr="00846C12" w14:paraId="60FA83AD" w14:textId="77777777" w:rsidTr="00FF0B3F">
        <w:tc>
          <w:tcPr>
            <w:tcW w:w="1671" w:type="dxa"/>
            <w:tcBorders>
              <w:top w:val="single" w:sz="2" w:space="0" w:color="auto"/>
              <w:left w:val="single" w:sz="2" w:space="0" w:color="auto"/>
              <w:bottom w:val="single" w:sz="2" w:space="0" w:color="auto"/>
              <w:right w:val="single" w:sz="2" w:space="0" w:color="auto"/>
            </w:tcBorders>
          </w:tcPr>
          <w:p w14:paraId="6F081F74" w14:textId="77777777" w:rsidR="00FF5BA6" w:rsidRPr="004E5748" w:rsidRDefault="00FF5BA6" w:rsidP="00FF0B3F">
            <w:pPr>
              <w:pStyle w:val="NormalLeft"/>
              <w:rPr>
                <w:lang w:val="en-GB"/>
              </w:rPr>
            </w:pPr>
            <w:r w:rsidRPr="004E5748">
              <w:rPr>
                <w:lang w:val="en-GB"/>
              </w:rPr>
              <w:t>C0030/R0160</w:t>
            </w:r>
          </w:p>
        </w:tc>
        <w:tc>
          <w:tcPr>
            <w:tcW w:w="3065" w:type="dxa"/>
            <w:tcBorders>
              <w:top w:val="single" w:sz="2" w:space="0" w:color="auto"/>
              <w:left w:val="single" w:sz="2" w:space="0" w:color="auto"/>
              <w:bottom w:val="single" w:sz="2" w:space="0" w:color="auto"/>
              <w:right w:val="single" w:sz="2" w:space="0" w:color="auto"/>
            </w:tcBorders>
          </w:tcPr>
          <w:p w14:paraId="25AB99CE" w14:textId="77777777" w:rsidR="00FF5BA6" w:rsidRPr="004E5748" w:rsidRDefault="00FF5BA6" w:rsidP="00FF0B3F">
            <w:pPr>
              <w:pStyle w:val="NormalLeft"/>
              <w:rPr>
                <w:lang w:val="en-GB"/>
              </w:rPr>
            </w:pPr>
            <w:r w:rsidRPr="004E5748">
              <w:rPr>
                <w:lang w:val="en-GB"/>
              </w:rPr>
              <w:t>Non–proportional marine, aviation and transport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433846A2" w14:textId="0A3A9DE7" w:rsidR="00FF5BA6" w:rsidRPr="004E5748" w:rsidRDefault="00FF5BA6" w:rsidP="00FF0B3F">
            <w:pPr>
              <w:pStyle w:val="NormalLeft"/>
              <w:rPr>
                <w:lang w:val="en-GB"/>
              </w:rPr>
            </w:pPr>
            <w:r w:rsidRPr="004E5748">
              <w:rPr>
                <w:lang w:val="en-GB"/>
              </w:rPr>
              <w:t>These are the premiums written for non–proportional marine, aviation and transport reinsurance during the (rolling) last 12 months, after deduction of premiums for reinsurance contracts, with a floor equal to zero.</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149058F6" w14:textId="77777777" w:rsidTr="00FF0B3F">
        <w:tc>
          <w:tcPr>
            <w:tcW w:w="1671" w:type="dxa"/>
            <w:tcBorders>
              <w:top w:val="single" w:sz="2" w:space="0" w:color="auto"/>
              <w:left w:val="single" w:sz="2" w:space="0" w:color="auto"/>
              <w:bottom w:val="single" w:sz="2" w:space="0" w:color="auto"/>
              <w:right w:val="single" w:sz="2" w:space="0" w:color="auto"/>
            </w:tcBorders>
          </w:tcPr>
          <w:p w14:paraId="059A60FD" w14:textId="77777777" w:rsidR="00FF5BA6" w:rsidRPr="004E5748" w:rsidRDefault="00FF5BA6" w:rsidP="00FF0B3F">
            <w:pPr>
              <w:pStyle w:val="NormalLeft"/>
              <w:rPr>
                <w:lang w:val="en-GB"/>
              </w:rPr>
            </w:pPr>
            <w:r w:rsidRPr="004E5748">
              <w:rPr>
                <w:lang w:val="en-GB"/>
              </w:rPr>
              <w:t>C0020/R0170</w:t>
            </w:r>
          </w:p>
        </w:tc>
        <w:tc>
          <w:tcPr>
            <w:tcW w:w="3065" w:type="dxa"/>
            <w:tcBorders>
              <w:top w:val="single" w:sz="2" w:space="0" w:color="auto"/>
              <w:left w:val="single" w:sz="2" w:space="0" w:color="auto"/>
              <w:bottom w:val="single" w:sz="2" w:space="0" w:color="auto"/>
              <w:right w:val="single" w:sz="2" w:space="0" w:color="auto"/>
            </w:tcBorders>
          </w:tcPr>
          <w:p w14:paraId="0E8774EC" w14:textId="77777777" w:rsidR="00FF5BA6" w:rsidRPr="004E5748" w:rsidRDefault="00FF5BA6" w:rsidP="00FF0B3F">
            <w:pPr>
              <w:pStyle w:val="NormalLeft"/>
              <w:rPr>
                <w:lang w:val="en-GB"/>
              </w:rPr>
            </w:pPr>
            <w:r w:rsidRPr="004E5748">
              <w:rPr>
                <w:lang w:val="en-GB"/>
              </w:rPr>
              <w:t>Non–proportional property reinsurance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7D9D3F3F" w14:textId="77777777" w:rsidR="00FF5BA6" w:rsidRPr="004E5748" w:rsidRDefault="00FF5BA6" w:rsidP="00FF0B3F">
            <w:pPr>
              <w:pStyle w:val="NormalLeft"/>
              <w:rPr>
                <w:lang w:val="en-GB"/>
              </w:rPr>
            </w:pPr>
            <w:r w:rsidRPr="004E5748">
              <w:rPr>
                <w:lang w:val="en-GB"/>
              </w:rPr>
              <w:t>These are the technical provisions for non–proportional property reinsurance, without risk margin after deduction of the amounts recoverable from reinsurance contracts and SPVs, with a floor equal to zero.</w:t>
            </w:r>
          </w:p>
        </w:tc>
      </w:tr>
      <w:tr w:rsidR="00F672D2" w:rsidRPr="00846C12" w14:paraId="6134F0EC" w14:textId="77777777" w:rsidTr="00FF0B3F">
        <w:tc>
          <w:tcPr>
            <w:tcW w:w="1671" w:type="dxa"/>
            <w:tcBorders>
              <w:top w:val="single" w:sz="2" w:space="0" w:color="auto"/>
              <w:left w:val="single" w:sz="2" w:space="0" w:color="auto"/>
              <w:bottom w:val="single" w:sz="2" w:space="0" w:color="auto"/>
              <w:right w:val="single" w:sz="2" w:space="0" w:color="auto"/>
            </w:tcBorders>
          </w:tcPr>
          <w:p w14:paraId="00B19FA0" w14:textId="77777777" w:rsidR="00FF5BA6" w:rsidRPr="004E5748" w:rsidRDefault="00FF5BA6" w:rsidP="00FF0B3F">
            <w:pPr>
              <w:pStyle w:val="NormalLeft"/>
              <w:rPr>
                <w:lang w:val="en-GB"/>
              </w:rPr>
            </w:pPr>
            <w:r w:rsidRPr="004E5748">
              <w:rPr>
                <w:lang w:val="en-GB"/>
              </w:rPr>
              <w:t>C0030/R0170</w:t>
            </w:r>
          </w:p>
        </w:tc>
        <w:tc>
          <w:tcPr>
            <w:tcW w:w="3065" w:type="dxa"/>
            <w:tcBorders>
              <w:top w:val="single" w:sz="2" w:space="0" w:color="auto"/>
              <w:left w:val="single" w:sz="2" w:space="0" w:color="auto"/>
              <w:bottom w:val="single" w:sz="2" w:space="0" w:color="auto"/>
              <w:right w:val="single" w:sz="2" w:space="0" w:color="auto"/>
            </w:tcBorders>
          </w:tcPr>
          <w:p w14:paraId="394570D4" w14:textId="77777777" w:rsidR="00FF5BA6" w:rsidRPr="004E5748" w:rsidRDefault="00FF5BA6" w:rsidP="00FF0B3F">
            <w:pPr>
              <w:pStyle w:val="NormalLeft"/>
              <w:rPr>
                <w:lang w:val="en-GB"/>
              </w:rPr>
            </w:pPr>
            <w:r w:rsidRPr="004E5748">
              <w:rPr>
                <w:lang w:val="en-GB"/>
              </w:rPr>
              <w:t xml:space="preserve">Non–proportional property reinsurance — net (of </w:t>
            </w:r>
            <w:r w:rsidRPr="004E5748">
              <w:rPr>
                <w:lang w:val="en-GB"/>
              </w:rPr>
              <w:lastRenderedPageBreak/>
              <w:t>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3806353B" w14:textId="0A4A81D4" w:rsidR="00FF5BA6" w:rsidRPr="004E5748" w:rsidRDefault="00FF5BA6" w:rsidP="00FF0B3F">
            <w:pPr>
              <w:pStyle w:val="NormalLeft"/>
              <w:rPr>
                <w:lang w:val="en-GB"/>
              </w:rPr>
            </w:pPr>
            <w:r w:rsidRPr="004E5748">
              <w:rPr>
                <w:lang w:val="en-GB"/>
              </w:rPr>
              <w:lastRenderedPageBreak/>
              <w:t xml:space="preserve">These are the premiums written for non–proportional property reinsurance during the </w:t>
            </w:r>
            <w:r w:rsidRPr="004E5748">
              <w:rPr>
                <w:lang w:val="en-GB"/>
              </w:rPr>
              <w:lastRenderedPageBreak/>
              <w:t>(rolling) last 12 months, after deduction of premiums for reinsurance contracts, with a floor equal to zero.</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4E791F34" w14:textId="77777777" w:rsidTr="00FF0B3F">
        <w:tc>
          <w:tcPr>
            <w:tcW w:w="1671" w:type="dxa"/>
            <w:tcBorders>
              <w:top w:val="single" w:sz="2" w:space="0" w:color="auto"/>
              <w:left w:val="single" w:sz="2" w:space="0" w:color="auto"/>
              <w:bottom w:val="single" w:sz="2" w:space="0" w:color="auto"/>
              <w:right w:val="single" w:sz="2" w:space="0" w:color="auto"/>
            </w:tcBorders>
          </w:tcPr>
          <w:p w14:paraId="470B7B6E" w14:textId="77777777" w:rsidR="00FF5BA6" w:rsidRPr="004E5748" w:rsidRDefault="00FF5BA6" w:rsidP="00FF0B3F">
            <w:pPr>
              <w:pStyle w:val="NormalLeft"/>
              <w:rPr>
                <w:lang w:val="en-GB"/>
              </w:rPr>
            </w:pPr>
            <w:r w:rsidRPr="004E5748">
              <w:rPr>
                <w:lang w:val="en-GB"/>
              </w:rPr>
              <w:lastRenderedPageBreak/>
              <w:t>C0040/R0200</w:t>
            </w:r>
          </w:p>
        </w:tc>
        <w:tc>
          <w:tcPr>
            <w:tcW w:w="3065" w:type="dxa"/>
            <w:tcBorders>
              <w:top w:val="single" w:sz="2" w:space="0" w:color="auto"/>
              <w:left w:val="single" w:sz="2" w:space="0" w:color="auto"/>
              <w:bottom w:val="single" w:sz="2" w:space="0" w:color="auto"/>
              <w:right w:val="single" w:sz="2" w:space="0" w:color="auto"/>
            </w:tcBorders>
          </w:tcPr>
          <w:p w14:paraId="1E8B01CE" w14:textId="77777777" w:rsidR="00FF5BA6" w:rsidRPr="004E5748" w:rsidRDefault="00FF5BA6" w:rsidP="00FF0B3F">
            <w:pPr>
              <w:pStyle w:val="NormalLeft"/>
              <w:rPr>
                <w:lang w:val="en-GB"/>
              </w:rPr>
            </w:pPr>
            <w:r w:rsidRPr="004E5748">
              <w:rPr>
                <w:lang w:val="en-GB"/>
              </w:rPr>
              <w:t>Linear formula component for life insurance and reinsurance obligations — MCR</w:t>
            </w:r>
            <w:r w:rsidRPr="004E5748">
              <w:rPr>
                <w:vertAlign w:val="subscript"/>
                <w:lang w:val="en-GB"/>
              </w:rPr>
              <w:t>L</w:t>
            </w:r>
            <w:r w:rsidRPr="004E5748">
              <w:rPr>
                <w:lang w:val="en-GB"/>
              </w:rPr>
              <w:t xml:space="preserve"> Result</w:t>
            </w:r>
          </w:p>
        </w:tc>
        <w:tc>
          <w:tcPr>
            <w:tcW w:w="4550" w:type="dxa"/>
            <w:tcBorders>
              <w:top w:val="single" w:sz="2" w:space="0" w:color="auto"/>
              <w:left w:val="single" w:sz="2" w:space="0" w:color="auto"/>
              <w:bottom w:val="single" w:sz="2" w:space="0" w:color="auto"/>
              <w:right w:val="single" w:sz="2" w:space="0" w:color="auto"/>
            </w:tcBorders>
          </w:tcPr>
          <w:p w14:paraId="55D10351" w14:textId="6A47F36D" w:rsidR="00FF5BA6" w:rsidRPr="004E5748" w:rsidRDefault="00FF5BA6" w:rsidP="00FF0B3F">
            <w:pPr>
              <w:pStyle w:val="NormalLeft"/>
              <w:rPr>
                <w:lang w:val="en-GB"/>
              </w:rPr>
            </w:pPr>
            <w:r w:rsidRPr="004E5748">
              <w:rPr>
                <w:lang w:val="en-GB"/>
              </w:rPr>
              <w:t xml:space="preserve">This is the result of the linear formula component for life insurance or reinsurance obligations calculated in accordance with </w:t>
            </w:r>
            <w:r w:rsidR="00CE771F">
              <w:rPr>
                <w:lang w:val="en-GB"/>
              </w:rPr>
              <w:t>Article</w:t>
            </w:r>
            <w:r w:rsidRPr="004E5748">
              <w:rPr>
                <w:lang w:val="en-GB"/>
              </w:rPr>
              <w:t xml:space="preserve"> 251 of Delegated Regulation (EU) 2015/35.</w:t>
            </w:r>
          </w:p>
        </w:tc>
      </w:tr>
      <w:tr w:rsidR="00F672D2" w:rsidRPr="00846C12" w14:paraId="3A900A16" w14:textId="77777777" w:rsidTr="00FF0B3F">
        <w:tc>
          <w:tcPr>
            <w:tcW w:w="1671" w:type="dxa"/>
            <w:tcBorders>
              <w:top w:val="single" w:sz="2" w:space="0" w:color="auto"/>
              <w:left w:val="single" w:sz="2" w:space="0" w:color="auto"/>
              <w:bottom w:val="single" w:sz="2" w:space="0" w:color="auto"/>
              <w:right w:val="single" w:sz="2" w:space="0" w:color="auto"/>
            </w:tcBorders>
          </w:tcPr>
          <w:p w14:paraId="17AEF37F" w14:textId="77777777" w:rsidR="00FF5BA6" w:rsidRPr="004E5748" w:rsidRDefault="00FF5BA6" w:rsidP="00FF0B3F">
            <w:pPr>
              <w:pStyle w:val="NormalLeft"/>
              <w:rPr>
                <w:lang w:val="en-GB"/>
              </w:rPr>
            </w:pPr>
            <w:r w:rsidRPr="004E5748">
              <w:rPr>
                <w:lang w:val="en-GB"/>
              </w:rPr>
              <w:t>C0050/R0210</w:t>
            </w:r>
          </w:p>
        </w:tc>
        <w:tc>
          <w:tcPr>
            <w:tcW w:w="3065" w:type="dxa"/>
            <w:tcBorders>
              <w:top w:val="single" w:sz="2" w:space="0" w:color="auto"/>
              <w:left w:val="single" w:sz="2" w:space="0" w:color="auto"/>
              <w:bottom w:val="single" w:sz="2" w:space="0" w:color="auto"/>
              <w:right w:val="single" w:sz="2" w:space="0" w:color="auto"/>
            </w:tcBorders>
          </w:tcPr>
          <w:p w14:paraId="2DC00E4D" w14:textId="77777777" w:rsidR="00FF5BA6" w:rsidRPr="004E5748" w:rsidRDefault="00FF5BA6" w:rsidP="00FF0B3F">
            <w:pPr>
              <w:pStyle w:val="NormalLeft"/>
              <w:rPr>
                <w:lang w:val="en-GB"/>
              </w:rPr>
            </w:pPr>
            <w:r w:rsidRPr="004E5748">
              <w:rPr>
                <w:lang w:val="en-GB"/>
              </w:rPr>
              <w:t>Obligations with profit participation — guaranteed benefits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3BF17E88" w14:textId="77777777" w:rsidR="00FF5BA6" w:rsidRPr="004E5748" w:rsidRDefault="00FF5BA6" w:rsidP="00FF0B3F">
            <w:pPr>
              <w:pStyle w:val="NormalLeft"/>
              <w:rPr>
                <w:lang w:val="en-GB"/>
              </w:rPr>
            </w:pPr>
            <w:r w:rsidRPr="004E5748">
              <w:rPr>
                <w:lang w:val="en-GB"/>
              </w:rPr>
              <w:t>These are the technical provisions without a risk margin in relation to guaranteed benefits for life insurance obligations with profit participation, after deduction of the amounts recoverable from reinsurance contracts and SPVs, with a floor equal to zero and technical provisions without a risk margin for reinsurance obligations where the underlying life insurance obligations include profit participation, after deduction of the amounts recoverable from reinsurance contracts and SPVs, with a floor equal to zero.</w:t>
            </w:r>
          </w:p>
        </w:tc>
      </w:tr>
      <w:tr w:rsidR="00F672D2" w:rsidRPr="00846C12" w14:paraId="1DE8F1AD" w14:textId="77777777" w:rsidTr="00FF0B3F">
        <w:tc>
          <w:tcPr>
            <w:tcW w:w="1671" w:type="dxa"/>
            <w:tcBorders>
              <w:top w:val="single" w:sz="2" w:space="0" w:color="auto"/>
              <w:left w:val="single" w:sz="2" w:space="0" w:color="auto"/>
              <w:bottom w:val="single" w:sz="2" w:space="0" w:color="auto"/>
              <w:right w:val="single" w:sz="2" w:space="0" w:color="auto"/>
            </w:tcBorders>
          </w:tcPr>
          <w:p w14:paraId="42DFD04C" w14:textId="77777777" w:rsidR="00FF5BA6" w:rsidRPr="004E5748" w:rsidRDefault="00FF5BA6" w:rsidP="00FF0B3F">
            <w:pPr>
              <w:pStyle w:val="NormalLeft"/>
              <w:rPr>
                <w:lang w:val="en-GB"/>
              </w:rPr>
            </w:pPr>
            <w:r w:rsidRPr="004E5748">
              <w:rPr>
                <w:lang w:val="en-GB"/>
              </w:rPr>
              <w:t>C0050/R0220</w:t>
            </w:r>
          </w:p>
        </w:tc>
        <w:tc>
          <w:tcPr>
            <w:tcW w:w="3065" w:type="dxa"/>
            <w:tcBorders>
              <w:top w:val="single" w:sz="2" w:space="0" w:color="auto"/>
              <w:left w:val="single" w:sz="2" w:space="0" w:color="auto"/>
              <w:bottom w:val="single" w:sz="2" w:space="0" w:color="auto"/>
              <w:right w:val="single" w:sz="2" w:space="0" w:color="auto"/>
            </w:tcBorders>
          </w:tcPr>
          <w:p w14:paraId="1F46D970" w14:textId="77777777" w:rsidR="00FF5BA6" w:rsidRPr="004E5748" w:rsidRDefault="00FF5BA6" w:rsidP="00FF0B3F">
            <w:pPr>
              <w:pStyle w:val="NormalLeft"/>
              <w:rPr>
                <w:lang w:val="en-GB"/>
              </w:rPr>
            </w:pPr>
            <w:r w:rsidRPr="004E5748">
              <w:rPr>
                <w:lang w:val="en-GB"/>
              </w:rPr>
              <w:t>Obligations with profit participation — future discretionary benefits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7C1071C1" w14:textId="77777777" w:rsidR="00FF5BA6" w:rsidRPr="004E5748" w:rsidRDefault="00FF5BA6" w:rsidP="00FF0B3F">
            <w:pPr>
              <w:pStyle w:val="NormalLeft"/>
              <w:rPr>
                <w:lang w:val="en-GB"/>
              </w:rPr>
            </w:pPr>
            <w:r w:rsidRPr="004E5748">
              <w:rPr>
                <w:lang w:val="en-GB"/>
              </w:rPr>
              <w:t>These are the technical provisions without a risk margin in relation to future discretionary benefits for life insurance obligations with profit participation, after deduction of the amounts recoverable from reinsurance contracts and SPVs, with a floor equal to zero.</w:t>
            </w:r>
          </w:p>
        </w:tc>
      </w:tr>
      <w:tr w:rsidR="00F672D2" w:rsidRPr="00846C12" w14:paraId="11ADF178" w14:textId="77777777" w:rsidTr="00FF0B3F">
        <w:tc>
          <w:tcPr>
            <w:tcW w:w="1671" w:type="dxa"/>
            <w:tcBorders>
              <w:top w:val="single" w:sz="2" w:space="0" w:color="auto"/>
              <w:left w:val="single" w:sz="2" w:space="0" w:color="auto"/>
              <w:bottom w:val="single" w:sz="2" w:space="0" w:color="auto"/>
              <w:right w:val="single" w:sz="2" w:space="0" w:color="auto"/>
            </w:tcBorders>
          </w:tcPr>
          <w:p w14:paraId="0C8C375E" w14:textId="77777777" w:rsidR="00FF5BA6" w:rsidRPr="004E5748" w:rsidRDefault="00FF5BA6" w:rsidP="00FF0B3F">
            <w:pPr>
              <w:pStyle w:val="NormalLeft"/>
              <w:rPr>
                <w:lang w:val="en-GB"/>
              </w:rPr>
            </w:pPr>
            <w:r w:rsidRPr="004E5748">
              <w:rPr>
                <w:lang w:val="en-GB"/>
              </w:rPr>
              <w:t>C0050/R0230</w:t>
            </w:r>
          </w:p>
        </w:tc>
        <w:tc>
          <w:tcPr>
            <w:tcW w:w="3065" w:type="dxa"/>
            <w:tcBorders>
              <w:top w:val="single" w:sz="2" w:space="0" w:color="auto"/>
              <w:left w:val="single" w:sz="2" w:space="0" w:color="auto"/>
              <w:bottom w:val="single" w:sz="2" w:space="0" w:color="auto"/>
              <w:right w:val="single" w:sz="2" w:space="0" w:color="auto"/>
            </w:tcBorders>
          </w:tcPr>
          <w:p w14:paraId="7A34C97E" w14:textId="77777777" w:rsidR="00FF5BA6" w:rsidRPr="004E5748" w:rsidRDefault="00FF5BA6" w:rsidP="00FF0B3F">
            <w:pPr>
              <w:pStyle w:val="NormalLeft"/>
              <w:rPr>
                <w:lang w:val="en-GB"/>
              </w:rPr>
            </w:pPr>
            <w:r w:rsidRPr="004E5748">
              <w:rPr>
                <w:lang w:val="en-GB"/>
              </w:rPr>
              <w:t>Index–linked and unit–linked insurance obligations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5622D764" w14:textId="77777777" w:rsidR="00FF5BA6" w:rsidRPr="004E5748" w:rsidRDefault="00FF5BA6" w:rsidP="00FF0B3F">
            <w:pPr>
              <w:pStyle w:val="NormalLeft"/>
              <w:rPr>
                <w:lang w:val="en-GB"/>
              </w:rPr>
            </w:pPr>
            <w:r w:rsidRPr="004E5748">
              <w:rPr>
                <w:lang w:val="en-GB"/>
              </w:rPr>
              <w:t>These are the technical provisions without a risk margin for index–linked and unit–linked life insurance obligations and reinsurance obligations relating to such insurance obligations, after deduction of the amounts recoverable from reinsurance contracts and SPVs, with a floor equal to zero.</w:t>
            </w:r>
          </w:p>
        </w:tc>
      </w:tr>
      <w:tr w:rsidR="00F672D2" w:rsidRPr="00846C12" w14:paraId="7052D970" w14:textId="77777777" w:rsidTr="00FF0B3F">
        <w:tc>
          <w:tcPr>
            <w:tcW w:w="1671" w:type="dxa"/>
            <w:tcBorders>
              <w:top w:val="single" w:sz="2" w:space="0" w:color="auto"/>
              <w:left w:val="single" w:sz="2" w:space="0" w:color="auto"/>
              <w:bottom w:val="single" w:sz="2" w:space="0" w:color="auto"/>
              <w:right w:val="single" w:sz="2" w:space="0" w:color="auto"/>
            </w:tcBorders>
          </w:tcPr>
          <w:p w14:paraId="59154FC6" w14:textId="77777777" w:rsidR="00FF5BA6" w:rsidRPr="004E5748" w:rsidRDefault="00FF5BA6" w:rsidP="00FF0B3F">
            <w:pPr>
              <w:pStyle w:val="NormalLeft"/>
              <w:rPr>
                <w:lang w:val="en-GB"/>
              </w:rPr>
            </w:pPr>
            <w:r w:rsidRPr="004E5748">
              <w:rPr>
                <w:lang w:val="en-GB"/>
              </w:rPr>
              <w:t>C0050/R0240</w:t>
            </w:r>
          </w:p>
        </w:tc>
        <w:tc>
          <w:tcPr>
            <w:tcW w:w="3065" w:type="dxa"/>
            <w:tcBorders>
              <w:top w:val="single" w:sz="2" w:space="0" w:color="auto"/>
              <w:left w:val="single" w:sz="2" w:space="0" w:color="auto"/>
              <w:bottom w:val="single" w:sz="2" w:space="0" w:color="auto"/>
              <w:right w:val="single" w:sz="2" w:space="0" w:color="auto"/>
            </w:tcBorders>
          </w:tcPr>
          <w:p w14:paraId="21A24E33" w14:textId="77777777" w:rsidR="00FF5BA6" w:rsidRPr="004E5748" w:rsidRDefault="00FF5BA6" w:rsidP="00FF0B3F">
            <w:pPr>
              <w:pStyle w:val="NormalLeft"/>
              <w:rPr>
                <w:lang w:val="en-GB"/>
              </w:rPr>
            </w:pPr>
            <w:r w:rsidRPr="004E5748">
              <w:rPr>
                <w:lang w:val="en-GB"/>
              </w:rPr>
              <w:t>Other life (re)insurance and health (re)insurance obligations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6A9ECA40" w14:textId="77777777" w:rsidR="00FF5BA6" w:rsidRPr="004E5748" w:rsidRDefault="00FF5BA6" w:rsidP="00FF0B3F">
            <w:pPr>
              <w:pStyle w:val="NormalLeft"/>
              <w:rPr>
                <w:lang w:val="en-GB"/>
              </w:rPr>
            </w:pPr>
            <w:r w:rsidRPr="004E5748">
              <w:rPr>
                <w:lang w:val="en-GB"/>
              </w:rPr>
              <w:t xml:space="preserve">These are the technical provisions without a risk margin for all other life insurance obligations and reinsurance obligations relating to such insurance obligations, after deduction of the amounts recoverable from </w:t>
            </w:r>
            <w:r w:rsidRPr="004E5748">
              <w:rPr>
                <w:lang w:val="en-GB"/>
              </w:rPr>
              <w:lastRenderedPageBreak/>
              <w:t>reinsurance contracts and SPVs, with a floor equal to zero.</w:t>
            </w:r>
          </w:p>
          <w:p w14:paraId="68C1DD47" w14:textId="77777777" w:rsidR="00FF5BA6" w:rsidRPr="004E5748" w:rsidRDefault="00FF5BA6" w:rsidP="00FF0B3F">
            <w:pPr>
              <w:pStyle w:val="NormalLeft"/>
              <w:rPr>
                <w:lang w:val="en-GB"/>
              </w:rPr>
            </w:pPr>
            <w:r w:rsidRPr="004E5748">
              <w:rPr>
                <w:lang w:val="en-GB"/>
              </w:rPr>
              <w:t>Annuities related to non–life contracts should be disclosed here.</w:t>
            </w:r>
          </w:p>
        </w:tc>
      </w:tr>
      <w:tr w:rsidR="00F672D2" w:rsidRPr="00846C12" w14:paraId="650D3A76" w14:textId="77777777" w:rsidTr="00FF0B3F">
        <w:tc>
          <w:tcPr>
            <w:tcW w:w="1671" w:type="dxa"/>
            <w:tcBorders>
              <w:top w:val="single" w:sz="2" w:space="0" w:color="auto"/>
              <w:left w:val="single" w:sz="2" w:space="0" w:color="auto"/>
              <w:bottom w:val="single" w:sz="2" w:space="0" w:color="auto"/>
              <w:right w:val="single" w:sz="2" w:space="0" w:color="auto"/>
            </w:tcBorders>
          </w:tcPr>
          <w:p w14:paraId="356C8610" w14:textId="77777777" w:rsidR="00FF5BA6" w:rsidRPr="004E5748" w:rsidRDefault="00FF5BA6" w:rsidP="00FF0B3F">
            <w:pPr>
              <w:pStyle w:val="NormalLeft"/>
              <w:rPr>
                <w:lang w:val="en-GB"/>
              </w:rPr>
            </w:pPr>
            <w:r w:rsidRPr="004E5748">
              <w:rPr>
                <w:lang w:val="en-GB"/>
              </w:rPr>
              <w:lastRenderedPageBreak/>
              <w:t>C0060/R0250</w:t>
            </w:r>
          </w:p>
        </w:tc>
        <w:tc>
          <w:tcPr>
            <w:tcW w:w="3065" w:type="dxa"/>
            <w:tcBorders>
              <w:top w:val="single" w:sz="2" w:space="0" w:color="auto"/>
              <w:left w:val="single" w:sz="2" w:space="0" w:color="auto"/>
              <w:bottom w:val="single" w:sz="2" w:space="0" w:color="auto"/>
              <w:right w:val="single" w:sz="2" w:space="0" w:color="auto"/>
            </w:tcBorders>
          </w:tcPr>
          <w:p w14:paraId="1F5FEEB4" w14:textId="77777777" w:rsidR="00FF5BA6" w:rsidRPr="004E5748" w:rsidRDefault="00FF5BA6" w:rsidP="00FF0B3F">
            <w:pPr>
              <w:pStyle w:val="NormalLeft"/>
              <w:rPr>
                <w:lang w:val="en-GB"/>
              </w:rPr>
            </w:pPr>
            <w:r w:rsidRPr="004E5748">
              <w:rPr>
                <w:lang w:val="en-GB"/>
              </w:rPr>
              <w:t>Total capital at risk for all life (re)insurance obligations — Net (of reinsurance/SPV) total capital at risk</w:t>
            </w:r>
          </w:p>
        </w:tc>
        <w:tc>
          <w:tcPr>
            <w:tcW w:w="4550" w:type="dxa"/>
            <w:tcBorders>
              <w:top w:val="single" w:sz="2" w:space="0" w:color="auto"/>
              <w:left w:val="single" w:sz="2" w:space="0" w:color="auto"/>
              <w:bottom w:val="single" w:sz="2" w:space="0" w:color="auto"/>
              <w:right w:val="single" w:sz="2" w:space="0" w:color="auto"/>
            </w:tcBorders>
          </w:tcPr>
          <w:p w14:paraId="3E552F88" w14:textId="77777777" w:rsidR="00FF5BA6" w:rsidRPr="004E5748" w:rsidRDefault="00FF5BA6" w:rsidP="00FF0B3F">
            <w:pPr>
              <w:pStyle w:val="NormalLeft"/>
              <w:rPr>
                <w:lang w:val="en-GB"/>
              </w:rPr>
            </w:pPr>
            <w:r w:rsidRPr="004E5748">
              <w:rPr>
                <w:lang w:val="en-GB"/>
              </w:rPr>
              <w:t>These are the total capital at risk, being the sum in relation to all contracts that give rise to life insurance or reinsurance obligations of the capital at risk of the contracts.</w:t>
            </w:r>
          </w:p>
        </w:tc>
      </w:tr>
      <w:tr w:rsidR="00F672D2" w:rsidRPr="00846C12" w14:paraId="742E6FB7" w14:textId="77777777" w:rsidTr="00FF0B3F">
        <w:tc>
          <w:tcPr>
            <w:tcW w:w="1671" w:type="dxa"/>
            <w:tcBorders>
              <w:top w:val="single" w:sz="2" w:space="0" w:color="auto"/>
              <w:left w:val="single" w:sz="2" w:space="0" w:color="auto"/>
              <w:bottom w:val="single" w:sz="2" w:space="0" w:color="auto"/>
              <w:right w:val="single" w:sz="2" w:space="0" w:color="auto"/>
            </w:tcBorders>
          </w:tcPr>
          <w:p w14:paraId="4788BAB3" w14:textId="77777777" w:rsidR="00FF5BA6" w:rsidRPr="004E5748" w:rsidRDefault="00FF5BA6" w:rsidP="00FF0B3F">
            <w:pPr>
              <w:pStyle w:val="NormalLeft"/>
              <w:rPr>
                <w:lang w:val="en-GB"/>
              </w:rPr>
            </w:pPr>
            <w:r w:rsidRPr="004E5748">
              <w:rPr>
                <w:lang w:val="en-GB"/>
              </w:rPr>
              <w:t>C0070/R0300</w:t>
            </w:r>
          </w:p>
        </w:tc>
        <w:tc>
          <w:tcPr>
            <w:tcW w:w="3065" w:type="dxa"/>
            <w:tcBorders>
              <w:top w:val="single" w:sz="2" w:space="0" w:color="auto"/>
              <w:left w:val="single" w:sz="2" w:space="0" w:color="auto"/>
              <w:bottom w:val="single" w:sz="2" w:space="0" w:color="auto"/>
              <w:right w:val="single" w:sz="2" w:space="0" w:color="auto"/>
            </w:tcBorders>
          </w:tcPr>
          <w:p w14:paraId="636F4C34" w14:textId="77777777" w:rsidR="00FF5BA6" w:rsidRPr="004E5748" w:rsidRDefault="00FF5BA6" w:rsidP="00FF0B3F">
            <w:pPr>
              <w:pStyle w:val="NormalLeft"/>
              <w:rPr>
                <w:lang w:val="en-GB"/>
              </w:rPr>
            </w:pPr>
            <w:r w:rsidRPr="004E5748">
              <w:rPr>
                <w:lang w:val="en-GB"/>
              </w:rPr>
              <w:t>Overall MCR calculation — Linear MCR</w:t>
            </w:r>
          </w:p>
        </w:tc>
        <w:tc>
          <w:tcPr>
            <w:tcW w:w="4550" w:type="dxa"/>
            <w:tcBorders>
              <w:top w:val="single" w:sz="2" w:space="0" w:color="auto"/>
              <w:left w:val="single" w:sz="2" w:space="0" w:color="auto"/>
              <w:bottom w:val="single" w:sz="2" w:space="0" w:color="auto"/>
              <w:right w:val="single" w:sz="2" w:space="0" w:color="auto"/>
            </w:tcBorders>
          </w:tcPr>
          <w:p w14:paraId="3FCB454D" w14:textId="6552807A" w:rsidR="00FF5BA6" w:rsidRPr="004E5748" w:rsidRDefault="00FF5BA6" w:rsidP="00FF0B3F">
            <w:pPr>
              <w:pStyle w:val="NormalLeft"/>
              <w:rPr>
                <w:lang w:val="en-GB"/>
              </w:rPr>
            </w:pPr>
            <w:r w:rsidRPr="004E5748">
              <w:rPr>
                <w:lang w:val="en-GB"/>
              </w:rPr>
              <w:t xml:space="preserve">The linear Minimum Capital Requirement shall equal to the sum of the MCR linear formula component for non–life insurance and reinsurance and the MCR linear formula component for life insurance and reinsurance obligations calculated in accordance with </w:t>
            </w:r>
            <w:r w:rsidR="00CE771F">
              <w:rPr>
                <w:lang w:val="en-GB"/>
              </w:rPr>
              <w:t>Article</w:t>
            </w:r>
            <w:r w:rsidRPr="004E5748">
              <w:rPr>
                <w:lang w:val="en-GB"/>
              </w:rPr>
              <w:t xml:space="preserve"> 249 of Delegated Regulation (EU) 2015/35.</w:t>
            </w:r>
          </w:p>
        </w:tc>
      </w:tr>
      <w:tr w:rsidR="00F672D2" w:rsidRPr="00846C12" w14:paraId="4714FB33" w14:textId="77777777" w:rsidTr="00FF0B3F">
        <w:tc>
          <w:tcPr>
            <w:tcW w:w="1671" w:type="dxa"/>
            <w:tcBorders>
              <w:top w:val="single" w:sz="2" w:space="0" w:color="auto"/>
              <w:left w:val="single" w:sz="2" w:space="0" w:color="auto"/>
              <w:bottom w:val="single" w:sz="2" w:space="0" w:color="auto"/>
              <w:right w:val="single" w:sz="2" w:space="0" w:color="auto"/>
            </w:tcBorders>
          </w:tcPr>
          <w:p w14:paraId="3480AA08" w14:textId="77777777" w:rsidR="00FF5BA6" w:rsidRPr="004E5748" w:rsidRDefault="00FF5BA6" w:rsidP="00FF0B3F">
            <w:pPr>
              <w:pStyle w:val="NormalLeft"/>
              <w:rPr>
                <w:lang w:val="en-GB"/>
              </w:rPr>
            </w:pPr>
            <w:r w:rsidRPr="004E5748">
              <w:rPr>
                <w:lang w:val="en-GB"/>
              </w:rPr>
              <w:t>C0070/R0310</w:t>
            </w:r>
          </w:p>
        </w:tc>
        <w:tc>
          <w:tcPr>
            <w:tcW w:w="3065" w:type="dxa"/>
            <w:tcBorders>
              <w:top w:val="single" w:sz="2" w:space="0" w:color="auto"/>
              <w:left w:val="single" w:sz="2" w:space="0" w:color="auto"/>
              <w:bottom w:val="single" w:sz="2" w:space="0" w:color="auto"/>
              <w:right w:val="single" w:sz="2" w:space="0" w:color="auto"/>
            </w:tcBorders>
          </w:tcPr>
          <w:p w14:paraId="4707B3C5" w14:textId="77777777" w:rsidR="00FF5BA6" w:rsidRPr="004E5748" w:rsidRDefault="00FF5BA6" w:rsidP="00FF0B3F">
            <w:pPr>
              <w:pStyle w:val="NormalLeft"/>
              <w:rPr>
                <w:lang w:val="en-GB"/>
              </w:rPr>
            </w:pPr>
            <w:r w:rsidRPr="004E5748">
              <w:rPr>
                <w:lang w:val="en-GB"/>
              </w:rPr>
              <w:t>Overall MCR calculation — SCR</w:t>
            </w:r>
          </w:p>
        </w:tc>
        <w:tc>
          <w:tcPr>
            <w:tcW w:w="4550" w:type="dxa"/>
            <w:tcBorders>
              <w:top w:val="single" w:sz="2" w:space="0" w:color="auto"/>
              <w:left w:val="single" w:sz="2" w:space="0" w:color="auto"/>
              <w:bottom w:val="single" w:sz="2" w:space="0" w:color="auto"/>
              <w:right w:val="single" w:sz="2" w:space="0" w:color="auto"/>
            </w:tcBorders>
          </w:tcPr>
          <w:p w14:paraId="0D88759F" w14:textId="2917A708" w:rsidR="00FF5BA6" w:rsidRPr="004E5748" w:rsidRDefault="00FF5BA6" w:rsidP="00FF0B3F">
            <w:pPr>
              <w:pStyle w:val="NormalLeft"/>
              <w:rPr>
                <w:lang w:val="en-GB"/>
              </w:rPr>
            </w:pPr>
            <w:r w:rsidRPr="004E5748">
              <w:rPr>
                <w:lang w:val="en-GB"/>
              </w:rPr>
              <w:t xml:space="preserve">This is the latest SCR to be calculated and reported in accordance with </w:t>
            </w:r>
            <w:r w:rsidR="00CE771F">
              <w:rPr>
                <w:lang w:val="en-GB"/>
              </w:rPr>
              <w:t>Article</w:t>
            </w:r>
            <w:r w:rsidRPr="004E5748">
              <w:rPr>
                <w:lang w:val="en-GB"/>
              </w:rPr>
              <w:t>s 103 to 127 of Directive 2009/138/EC, either the annual one or a more recent one in case the SCR has been recalculated (e.g. due to a change in risk profile), including capital add on. Undertakings using internal model or partial internal model to calculate the SCR should refer to the relevant SCR, except where under Article 129 (3) of Directive 2009/138/EC the national supervisory authority requires a reference to the standard formula.</w:t>
            </w:r>
          </w:p>
        </w:tc>
      </w:tr>
      <w:tr w:rsidR="00F672D2" w:rsidRPr="00846C12" w14:paraId="7B9E314A" w14:textId="77777777" w:rsidTr="00FF0B3F">
        <w:tc>
          <w:tcPr>
            <w:tcW w:w="1671" w:type="dxa"/>
            <w:tcBorders>
              <w:top w:val="single" w:sz="2" w:space="0" w:color="auto"/>
              <w:left w:val="single" w:sz="2" w:space="0" w:color="auto"/>
              <w:bottom w:val="single" w:sz="2" w:space="0" w:color="auto"/>
              <w:right w:val="single" w:sz="2" w:space="0" w:color="auto"/>
            </w:tcBorders>
          </w:tcPr>
          <w:p w14:paraId="0AF5B457" w14:textId="77777777" w:rsidR="00FF5BA6" w:rsidRPr="004E5748" w:rsidRDefault="00FF5BA6" w:rsidP="00FF0B3F">
            <w:pPr>
              <w:pStyle w:val="NormalLeft"/>
              <w:rPr>
                <w:lang w:val="en-GB"/>
              </w:rPr>
            </w:pPr>
            <w:r w:rsidRPr="004E5748">
              <w:rPr>
                <w:lang w:val="en-GB"/>
              </w:rPr>
              <w:t>C0070/R0320</w:t>
            </w:r>
          </w:p>
        </w:tc>
        <w:tc>
          <w:tcPr>
            <w:tcW w:w="3065" w:type="dxa"/>
            <w:tcBorders>
              <w:top w:val="single" w:sz="2" w:space="0" w:color="auto"/>
              <w:left w:val="single" w:sz="2" w:space="0" w:color="auto"/>
              <w:bottom w:val="single" w:sz="2" w:space="0" w:color="auto"/>
              <w:right w:val="single" w:sz="2" w:space="0" w:color="auto"/>
            </w:tcBorders>
          </w:tcPr>
          <w:p w14:paraId="0F1414CC" w14:textId="77777777" w:rsidR="00FF5BA6" w:rsidRPr="004E5748" w:rsidRDefault="00FF5BA6" w:rsidP="00FF0B3F">
            <w:pPr>
              <w:pStyle w:val="NormalLeft"/>
              <w:rPr>
                <w:lang w:val="en-GB"/>
              </w:rPr>
            </w:pPr>
            <w:r w:rsidRPr="004E5748">
              <w:rPr>
                <w:lang w:val="en-GB"/>
              </w:rPr>
              <w:t>Overall MCR calculation — MCR cap</w:t>
            </w:r>
          </w:p>
        </w:tc>
        <w:tc>
          <w:tcPr>
            <w:tcW w:w="4550" w:type="dxa"/>
            <w:tcBorders>
              <w:top w:val="single" w:sz="2" w:space="0" w:color="auto"/>
              <w:left w:val="single" w:sz="2" w:space="0" w:color="auto"/>
              <w:bottom w:val="single" w:sz="2" w:space="0" w:color="auto"/>
              <w:right w:val="single" w:sz="2" w:space="0" w:color="auto"/>
            </w:tcBorders>
          </w:tcPr>
          <w:p w14:paraId="106E8983" w14:textId="77777777" w:rsidR="00FF5BA6" w:rsidRPr="004E5748" w:rsidRDefault="00FF5BA6" w:rsidP="00FF0B3F">
            <w:pPr>
              <w:pStyle w:val="NormalLeft"/>
              <w:rPr>
                <w:lang w:val="en-GB"/>
              </w:rPr>
            </w:pPr>
            <w:r w:rsidRPr="004E5748">
              <w:rPr>
                <w:lang w:val="en-GB"/>
              </w:rPr>
              <w:t>This is calculated as 45 % of the SCR including any capital add–on in accordance with Art 129 (3) of the Directive 2009/138/EC.</w:t>
            </w:r>
          </w:p>
        </w:tc>
      </w:tr>
      <w:tr w:rsidR="00F672D2" w:rsidRPr="00846C12" w14:paraId="124C19EA" w14:textId="77777777" w:rsidTr="00FF0B3F">
        <w:tc>
          <w:tcPr>
            <w:tcW w:w="1671" w:type="dxa"/>
            <w:tcBorders>
              <w:top w:val="single" w:sz="2" w:space="0" w:color="auto"/>
              <w:left w:val="single" w:sz="2" w:space="0" w:color="auto"/>
              <w:bottom w:val="single" w:sz="2" w:space="0" w:color="auto"/>
              <w:right w:val="single" w:sz="2" w:space="0" w:color="auto"/>
            </w:tcBorders>
          </w:tcPr>
          <w:p w14:paraId="7ED5E7C1" w14:textId="77777777" w:rsidR="00FF5BA6" w:rsidRPr="004E5748" w:rsidRDefault="00FF5BA6" w:rsidP="00FF0B3F">
            <w:pPr>
              <w:pStyle w:val="NormalLeft"/>
              <w:rPr>
                <w:lang w:val="en-GB"/>
              </w:rPr>
            </w:pPr>
            <w:r w:rsidRPr="004E5748">
              <w:rPr>
                <w:lang w:val="en-GB"/>
              </w:rPr>
              <w:t>C0070/R0330</w:t>
            </w:r>
          </w:p>
        </w:tc>
        <w:tc>
          <w:tcPr>
            <w:tcW w:w="3065" w:type="dxa"/>
            <w:tcBorders>
              <w:top w:val="single" w:sz="2" w:space="0" w:color="auto"/>
              <w:left w:val="single" w:sz="2" w:space="0" w:color="auto"/>
              <w:bottom w:val="single" w:sz="2" w:space="0" w:color="auto"/>
              <w:right w:val="single" w:sz="2" w:space="0" w:color="auto"/>
            </w:tcBorders>
          </w:tcPr>
          <w:p w14:paraId="6F28CB53" w14:textId="77777777" w:rsidR="00FF5BA6" w:rsidRPr="004E5748" w:rsidRDefault="00FF5BA6" w:rsidP="00FF0B3F">
            <w:pPr>
              <w:pStyle w:val="NormalLeft"/>
              <w:rPr>
                <w:lang w:val="en-GB"/>
              </w:rPr>
            </w:pPr>
            <w:r w:rsidRPr="004E5748">
              <w:rPr>
                <w:lang w:val="en-GB"/>
              </w:rPr>
              <w:t>Overall MCR calculation — MCR floor</w:t>
            </w:r>
          </w:p>
        </w:tc>
        <w:tc>
          <w:tcPr>
            <w:tcW w:w="4550" w:type="dxa"/>
            <w:tcBorders>
              <w:top w:val="single" w:sz="2" w:space="0" w:color="auto"/>
              <w:left w:val="single" w:sz="2" w:space="0" w:color="auto"/>
              <w:bottom w:val="single" w:sz="2" w:space="0" w:color="auto"/>
              <w:right w:val="single" w:sz="2" w:space="0" w:color="auto"/>
            </w:tcBorders>
          </w:tcPr>
          <w:p w14:paraId="0B0D24DE" w14:textId="77777777" w:rsidR="00FF5BA6" w:rsidRPr="004E5748" w:rsidRDefault="00FF5BA6" w:rsidP="00FF0B3F">
            <w:pPr>
              <w:pStyle w:val="NormalLeft"/>
              <w:rPr>
                <w:lang w:val="en-GB"/>
              </w:rPr>
            </w:pPr>
            <w:r w:rsidRPr="004E5748">
              <w:rPr>
                <w:lang w:val="en-GB"/>
              </w:rPr>
              <w:t>This is calculated as 25 % of the SCR including any capital add–on in accordance with Art 129 (3) of the Directive 2009/138/EC.</w:t>
            </w:r>
          </w:p>
        </w:tc>
      </w:tr>
      <w:tr w:rsidR="00F672D2" w:rsidRPr="00846C12" w14:paraId="00E5E0B9" w14:textId="77777777" w:rsidTr="00FF0B3F">
        <w:tc>
          <w:tcPr>
            <w:tcW w:w="1671" w:type="dxa"/>
            <w:tcBorders>
              <w:top w:val="single" w:sz="2" w:space="0" w:color="auto"/>
              <w:left w:val="single" w:sz="2" w:space="0" w:color="auto"/>
              <w:bottom w:val="single" w:sz="2" w:space="0" w:color="auto"/>
              <w:right w:val="single" w:sz="2" w:space="0" w:color="auto"/>
            </w:tcBorders>
          </w:tcPr>
          <w:p w14:paraId="0C8AE181" w14:textId="77777777" w:rsidR="00FF5BA6" w:rsidRPr="004E5748" w:rsidRDefault="00FF5BA6" w:rsidP="00FF0B3F">
            <w:pPr>
              <w:pStyle w:val="NormalLeft"/>
              <w:rPr>
                <w:lang w:val="en-GB"/>
              </w:rPr>
            </w:pPr>
            <w:r w:rsidRPr="004E5748">
              <w:rPr>
                <w:lang w:val="en-GB"/>
              </w:rPr>
              <w:t>C0070/R0340</w:t>
            </w:r>
          </w:p>
        </w:tc>
        <w:tc>
          <w:tcPr>
            <w:tcW w:w="3065" w:type="dxa"/>
            <w:tcBorders>
              <w:top w:val="single" w:sz="2" w:space="0" w:color="auto"/>
              <w:left w:val="single" w:sz="2" w:space="0" w:color="auto"/>
              <w:bottom w:val="single" w:sz="2" w:space="0" w:color="auto"/>
              <w:right w:val="single" w:sz="2" w:space="0" w:color="auto"/>
            </w:tcBorders>
          </w:tcPr>
          <w:p w14:paraId="46F9CDE1" w14:textId="77777777" w:rsidR="00FF5BA6" w:rsidRPr="004E5748" w:rsidRDefault="00FF5BA6" w:rsidP="00FF0B3F">
            <w:pPr>
              <w:pStyle w:val="NormalLeft"/>
              <w:rPr>
                <w:lang w:val="en-GB"/>
              </w:rPr>
            </w:pPr>
            <w:r w:rsidRPr="004E5748">
              <w:rPr>
                <w:lang w:val="en-GB"/>
              </w:rPr>
              <w:t>Overall MCR calculation — Combined MCR</w:t>
            </w:r>
          </w:p>
        </w:tc>
        <w:tc>
          <w:tcPr>
            <w:tcW w:w="4550" w:type="dxa"/>
            <w:tcBorders>
              <w:top w:val="single" w:sz="2" w:space="0" w:color="auto"/>
              <w:left w:val="single" w:sz="2" w:space="0" w:color="auto"/>
              <w:bottom w:val="single" w:sz="2" w:space="0" w:color="auto"/>
              <w:right w:val="single" w:sz="2" w:space="0" w:color="auto"/>
            </w:tcBorders>
          </w:tcPr>
          <w:p w14:paraId="785C1D88" w14:textId="0B6FA82A" w:rsidR="00FF5BA6" w:rsidRPr="004E5748" w:rsidRDefault="00FF5BA6" w:rsidP="00FF0B3F">
            <w:pPr>
              <w:pStyle w:val="NormalLeft"/>
              <w:rPr>
                <w:lang w:val="en-GB"/>
              </w:rPr>
            </w:pPr>
            <w:r w:rsidRPr="004E5748">
              <w:rPr>
                <w:lang w:val="en-GB"/>
              </w:rPr>
              <w:t xml:space="preserve">This is the result of the formula component calculated in accordance with </w:t>
            </w:r>
            <w:r w:rsidR="00CE771F">
              <w:rPr>
                <w:lang w:val="en-GB"/>
              </w:rPr>
              <w:t>Article</w:t>
            </w:r>
            <w:r w:rsidRPr="004E5748">
              <w:rPr>
                <w:lang w:val="en-GB"/>
              </w:rPr>
              <w:t xml:space="preserve"> 248 (2) of Delegated Regulation (EU) 2015/35.</w:t>
            </w:r>
          </w:p>
        </w:tc>
      </w:tr>
      <w:tr w:rsidR="00F672D2" w:rsidRPr="00846C12" w14:paraId="39041BB4" w14:textId="77777777" w:rsidTr="00FF0B3F">
        <w:tc>
          <w:tcPr>
            <w:tcW w:w="1671" w:type="dxa"/>
            <w:tcBorders>
              <w:top w:val="single" w:sz="2" w:space="0" w:color="auto"/>
              <w:left w:val="single" w:sz="2" w:space="0" w:color="auto"/>
              <w:bottom w:val="single" w:sz="2" w:space="0" w:color="auto"/>
              <w:right w:val="single" w:sz="2" w:space="0" w:color="auto"/>
            </w:tcBorders>
          </w:tcPr>
          <w:p w14:paraId="0DEAC57E" w14:textId="77777777" w:rsidR="00FF5BA6" w:rsidRPr="004E5748" w:rsidRDefault="00FF5BA6" w:rsidP="00FF0B3F">
            <w:pPr>
              <w:pStyle w:val="NormalLeft"/>
              <w:rPr>
                <w:lang w:val="en-GB"/>
              </w:rPr>
            </w:pPr>
            <w:r w:rsidRPr="004E5748">
              <w:rPr>
                <w:lang w:val="en-GB"/>
              </w:rPr>
              <w:lastRenderedPageBreak/>
              <w:t>C0070/R0350</w:t>
            </w:r>
          </w:p>
        </w:tc>
        <w:tc>
          <w:tcPr>
            <w:tcW w:w="3065" w:type="dxa"/>
            <w:tcBorders>
              <w:top w:val="single" w:sz="2" w:space="0" w:color="auto"/>
              <w:left w:val="single" w:sz="2" w:space="0" w:color="auto"/>
              <w:bottom w:val="single" w:sz="2" w:space="0" w:color="auto"/>
              <w:right w:val="single" w:sz="2" w:space="0" w:color="auto"/>
            </w:tcBorders>
          </w:tcPr>
          <w:p w14:paraId="02A733AB" w14:textId="77777777" w:rsidR="00FF5BA6" w:rsidRPr="004E5748" w:rsidRDefault="00FF5BA6" w:rsidP="00FF0B3F">
            <w:pPr>
              <w:pStyle w:val="NormalLeft"/>
              <w:rPr>
                <w:lang w:val="en-GB"/>
              </w:rPr>
            </w:pPr>
            <w:r w:rsidRPr="004E5748">
              <w:rPr>
                <w:lang w:val="en-GB"/>
              </w:rPr>
              <w:t>Overall MCR calculation —</w:t>
            </w:r>
          </w:p>
        </w:tc>
        <w:tc>
          <w:tcPr>
            <w:tcW w:w="4550" w:type="dxa"/>
            <w:tcBorders>
              <w:top w:val="single" w:sz="2" w:space="0" w:color="auto"/>
              <w:left w:val="single" w:sz="2" w:space="0" w:color="auto"/>
              <w:bottom w:val="single" w:sz="2" w:space="0" w:color="auto"/>
              <w:right w:val="single" w:sz="2" w:space="0" w:color="auto"/>
            </w:tcBorders>
          </w:tcPr>
          <w:p w14:paraId="6375CB46" w14:textId="77777777" w:rsidR="00FF5BA6" w:rsidRPr="004E5748" w:rsidRDefault="00FF5BA6" w:rsidP="00FF0B3F">
            <w:pPr>
              <w:pStyle w:val="NormalLeft"/>
              <w:rPr>
                <w:lang w:val="en-GB"/>
              </w:rPr>
            </w:pPr>
            <w:r w:rsidRPr="004E5748">
              <w:rPr>
                <w:lang w:val="en-GB"/>
              </w:rPr>
              <w:t>This is calculated as defined in Art 129(1) d of Directive 2009/138/EC.</w:t>
            </w:r>
          </w:p>
        </w:tc>
      </w:tr>
      <w:tr w:rsidR="00FF5BA6" w:rsidRPr="00846C12" w14:paraId="4831042C" w14:textId="77777777" w:rsidTr="00FF0B3F">
        <w:tc>
          <w:tcPr>
            <w:tcW w:w="1671" w:type="dxa"/>
            <w:tcBorders>
              <w:top w:val="single" w:sz="2" w:space="0" w:color="auto"/>
              <w:left w:val="single" w:sz="2" w:space="0" w:color="auto"/>
              <w:bottom w:val="single" w:sz="2" w:space="0" w:color="auto"/>
              <w:right w:val="single" w:sz="2" w:space="0" w:color="auto"/>
            </w:tcBorders>
          </w:tcPr>
          <w:p w14:paraId="6DA7A453" w14:textId="77777777" w:rsidR="00FF5BA6" w:rsidRPr="004E5748" w:rsidRDefault="00FF5BA6" w:rsidP="00FF0B3F">
            <w:pPr>
              <w:pStyle w:val="NormalLeft"/>
              <w:rPr>
                <w:lang w:val="en-GB"/>
              </w:rPr>
            </w:pPr>
            <w:r w:rsidRPr="004E5748">
              <w:rPr>
                <w:lang w:val="en-GB"/>
              </w:rPr>
              <w:t>C0070/R0400</w:t>
            </w:r>
          </w:p>
        </w:tc>
        <w:tc>
          <w:tcPr>
            <w:tcW w:w="3065" w:type="dxa"/>
            <w:tcBorders>
              <w:top w:val="single" w:sz="2" w:space="0" w:color="auto"/>
              <w:left w:val="single" w:sz="2" w:space="0" w:color="auto"/>
              <w:bottom w:val="single" w:sz="2" w:space="0" w:color="auto"/>
              <w:right w:val="single" w:sz="2" w:space="0" w:color="auto"/>
            </w:tcBorders>
          </w:tcPr>
          <w:p w14:paraId="5357FF7C" w14:textId="77777777" w:rsidR="00FF5BA6" w:rsidRPr="004E5748" w:rsidRDefault="00FF5BA6" w:rsidP="00FF0B3F">
            <w:pPr>
              <w:pStyle w:val="NormalLeft"/>
              <w:rPr>
                <w:lang w:val="en-GB"/>
              </w:rPr>
            </w:pPr>
            <w:r w:rsidRPr="004E5748">
              <w:rPr>
                <w:lang w:val="en-GB"/>
              </w:rPr>
              <w:t>Minimum Capital Requirement</w:t>
            </w:r>
          </w:p>
        </w:tc>
        <w:tc>
          <w:tcPr>
            <w:tcW w:w="4550" w:type="dxa"/>
            <w:tcBorders>
              <w:top w:val="single" w:sz="2" w:space="0" w:color="auto"/>
              <w:left w:val="single" w:sz="2" w:space="0" w:color="auto"/>
              <w:bottom w:val="single" w:sz="2" w:space="0" w:color="auto"/>
              <w:right w:val="single" w:sz="2" w:space="0" w:color="auto"/>
            </w:tcBorders>
          </w:tcPr>
          <w:p w14:paraId="71F11149" w14:textId="559306F5" w:rsidR="00FF5BA6" w:rsidRPr="004E5748" w:rsidRDefault="00FF5BA6" w:rsidP="00FF0B3F">
            <w:pPr>
              <w:pStyle w:val="NormalLeft"/>
              <w:rPr>
                <w:lang w:val="en-GB"/>
              </w:rPr>
            </w:pPr>
            <w:r w:rsidRPr="004E5748">
              <w:rPr>
                <w:lang w:val="en-GB"/>
              </w:rPr>
              <w:t xml:space="preserve">This is the result of the formula component calculated in accordance with </w:t>
            </w:r>
            <w:r w:rsidR="00CE771F">
              <w:rPr>
                <w:lang w:val="en-GB"/>
              </w:rPr>
              <w:t>Article</w:t>
            </w:r>
            <w:r w:rsidRPr="004E5748">
              <w:rPr>
                <w:lang w:val="en-GB"/>
              </w:rPr>
              <w:t xml:space="preserve"> 248 (1) of Delegated Regulation (EU) 2015/35.</w:t>
            </w:r>
          </w:p>
        </w:tc>
      </w:tr>
    </w:tbl>
    <w:p w14:paraId="1B79E022" w14:textId="77777777" w:rsidR="00FF5BA6" w:rsidRPr="004E5748" w:rsidRDefault="00FF5BA6" w:rsidP="00FF5BA6">
      <w:pPr>
        <w:rPr>
          <w:lang w:val="en-GB"/>
        </w:rPr>
      </w:pPr>
    </w:p>
    <w:p w14:paraId="2D982B28" w14:textId="641C85D6" w:rsidR="00FF5BA6" w:rsidRPr="004E5748" w:rsidRDefault="00FF5BA6" w:rsidP="00FF5BA6">
      <w:pPr>
        <w:pStyle w:val="ManualHeading2"/>
        <w:numPr>
          <w:ilvl w:val="0"/>
          <w:numId w:val="0"/>
        </w:numPr>
        <w:ind w:left="851" w:hanging="851"/>
        <w:rPr>
          <w:lang w:val="en-GB"/>
        </w:rPr>
      </w:pPr>
      <w:r w:rsidRPr="004E5748">
        <w:rPr>
          <w:i/>
          <w:iCs/>
          <w:lang w:val="en-GB"/>
        </w:rPr>
        <w:t>S.28.02 — Minimum Capital Requirement — Both life and non–life insurance activity</w:t>
      </w:r>
    </w:p>
    <w:p w14:paraId="41BC56DA" w14:textId="77777777" w:rsidR="00FF5BA6" w:rsidRPr="004E5748" w:rsidRDefault="00FF5BA6" w:rsidP="00FF5BA6">
      <w:pPr>
        <w:rPr>
          <w:lang w:val="en-GB"/>
        </w:rPr>
      </w:pPr>
      <w:r w:rsidRPr="004E5748">
        <w:rPr>
          <w:i/>
          <w:iCs/>
          <w:lang w:val="en-GB"/>
        </w:rPr>
        <w:t>General comments:</w:t>
      </w:r>
    </w:p>
    <w:p w14:paraId="715CC14F" w14:textId="41B98551" w:rsidR="00FF5BA6" w:rsidRPr="004E5748" w:rsidRDefault="00FF5BA6" w:rsidP="00FF5BA6">
      <w:pPr>
        <w:rPr>
          <w:lang w:val="en-GB"/>
        </w:rPr>
      </w:pPr>
      <w:r w:rsidRPr="004E5748">
        <w:rPr>
          <w:lang w:val="en-GB"/>
        </w:rPr>
        <w:t xml:space="preserve">This section relates to </w:t>
      </w:r>
      <w:r w:rsidR="00292265">
        <w:rPr>
          <w:lang w:val="en-GB"/>
        </w:rPr>
        <w:t xml:space="preserve">the </w:t>
      </w:r>
      <w:r w:rsidRPr="004E5748">
        <w:rPr>
          <w:lang w:val="en-GB"/>
        </w:rPr>
        <w:t>annual disclosure of information for individual entities.</w:t>
      </w:r>
    </w:p>
    <w:p w14:paraId="0E70E4EB" w14:textId="77777777" w:rsidR="00FF5BA6" w:rsidRPr="004E5748" w:rsidRDefault="00FF5BA6" w:rsidP="00FF5BA6">
      <w:pPr>
        <w:rPr>
          <w:lang w:val="en-GB"/>
        </w:rPr>
      </w:pPr>
      <w:proofErr w:type="gramStart"/>
      <w:r w:rsidRPr="004E5748">
        <w:rPr>
          <w:lang w:val="en-GB"/>
        </w:rPr>
        <w:t>In particular, S.</w:t>
      </w:r>
      <w:proofErr w:type="gramEnd"/>
      <w:r w:rsidRPr="004E5748">
        <w:rPr>
          <w:lang w:val="en-GB"/>
        </w:rPr>
        <w:t>28.02 is to be submitted by insurance undertakings engaged in both life and non–life insurance activity. Insurance and reinsurance undertakings other than insurance undertakings engaged in both life and non–life insurance activity shall submit S.28.01 instead.</w:t>
      </w:r>
    </w:p>
    <w:p w14:paraId="1C0AD088" w14:textId="047ECB96" w:rsidR="00FF5BA6" w:rsidRPr="004E5748" w:rsidRDefault="00FF5BA6" w:rsidP="00FF5BA6">
      <w:pPr>
        <w:rPr>
          <w:lang w:val="en-GB"/>
        </w:rPr>
      </w:pPr>
      <w:r w:rsidRPr="004E5748">
        <w:rPr>
          <w:lang w:val="en-GB"/>
        </w:rPr>
        <w:t xml:space="preserve">This template shall be completed </w:t>
      </w:r>
      <w:proofErr w:type="gramStart"/>
      <w:r w:rsidRPr="004E5748">
        <w:rPr>
          <w:lang w:val="en-GB"/>
        </w:rPr>
        <w:t>on the basis of</w:t>
      </w:r>
      <w:proofErr w:type="gramEnd"/>
      <w:r w:rsidRPr="004E5748">
        <w:rPr>
          <w:lang w:val="en-GB"/>
        </w:rPr>
        <w:t xml:space="preserve"> Solvency II valuation, i.e. written premiums are defined as the premiums due to be received by the undertaking in the period (as defined in </w:t>
      </w:r>
      <w:r w:rsidR="00CE771F">
        <w:rPr>
          <w:lang w:val="en-GB"/>
        </w:rPr>
        <w:t>Article</w:t>
      </w:r>
      <w:r w:rsidRPr="004E5748">
        <w:rPr>
          <w:lang w:val="en-GB"/>
        </w:rPr>
        <w:t xml:space="preserve"> 1(11) of Delegated Regulation (EU) 2015/35).</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p w14:paraId="65EEBDFB" w14:textId="77777777" w:rsidR="00FF5BA6" w:rsidRPr="004E5748" w:rsidRDefault="00FF5BA6" w:rsidP="00FF5BA6">
      <w:pPr>
        <w:rPr>
          <w:lang w:val="en-GB"/>
        </w:rPr>
      </w:pPr>
      <w:r w:rsidRPr="004E5748">
        <w:rPr>
          <w:lang w:val="en-GB"/>
        </w:rPr>
        <w:t xml:space="preserve">All references to technical provisions address technical provisions after application of </w:t>
      </w:r>
      <w:proofErr w:type="gramStart"/>
      <w:r w:rsidRPr="004E5748">
        <w:rPr>
          <w:lang w:val="en-GB"/>
        </w:rPr>
        <w:t>Long Term</w:t>
      </w:r>
      <w:proofErr w:type="gramEnd"/>
      <w:r w:rsidRPr="004E5748">
        <w:rPr>
          <w:lang w:val="en-GB"/>
        </w:rPr>
        <w:t xml:space="preserve"> Guarantee measures and </w:t>
      </w:r>
      <w:proofErr w:type="spellStart"/>
      <w:r w:rsidRPr="004E5748">
        <w:rPr>
          <w:lang w:val="en-GB"/>
        </w:rPr>
        <w:t>transitionals</w:t>
      </w:r>
      <w:proofErr w:type="spellEnd"/>
      <w:r w:rsidRPr="004E5748">
        <w:rPr>
          <w:lang w:val="en-GB"/>
        </w:rPr>
        <w:t>.</w:t>
      </w:r>
    </w:p>
    <w:p w14:paraId="12FB3874" w14:textId="0F37840A" w:rsidR="00FF5BA6" w:rsidRPr="004E5748" w:rsidRDefault="00FF5BA6" w:rsidP="00FF5BA6">
      <w:pPr>
        <w:rPr>
          <w:lang w:val="en-GB"/>
        </w:rPr>
      </w:pPr>
      <w:r w:rsidRPr="004E5748">
        <w:rPr>
          <w:lang w:val="en-GB"/>
        </w:rPr>
        <w:t>The calculation of MCR combines a linear formula with a floor of 25 % and a cap of 45 % of the SCR. The MCR is subject to an absolute floor depending on the nature of the undertaking (as defin</w:t>
      </w:r>
      <w:r w:rsidR="00714F4A">
        <w:rPr>
          <w:lang w:val="en-GB"/>
        </w:rPr>
        <w:t>ed in Article 129 (1) (d) of</w:t>
      </w:r>
      <w:r w:rsidRPr="004E5748">
        <w:rPr>
          <w:lang w:val="en-GB"/>
        </w:rPr>
        <w:t xml:space="preserve"> Directive 2009/138/EC).</w:t>
      </w:r>
    </w:p>
    <w:tbl>
      <w:tblPr>
        <w:tblW w:w="0" w:type="auto"/>
        <w:tblLayout w:type="fixed"/>
        <w:tblLook w:val="0000" w:firstRow="0" w:lastRow="0" w:firstColumn="0" w:lastColumn="0" w:noHBand="0" w:noVBand="0"/>
      </w:tblPr>
      <w:tblGrid>
        <w:gridCol w:w="1671"/>
        <w:gridCol w:w="2879"/>
        <w:gridCol w:w="4736"/>
      </w:tblGrid>
      <w:tr w:rsidR="00F672D2" w:rsidRPr="004E5748" w14:paraId="2DCE1FE4" w14:textId="77777777" w:rsidTr="00FF0B3F">
        <w:tc>
          <w:tcPr>
            <w:tcW w:w="1671" w:type="dxa"/>
            <w:tcBorders>
              <w:top w:val="single" w:sz="2" w:space="0" w:color="auto"/>
              <w:left w:val="single" w:sz="2" w:space="0" w:color="auto"/>
              <w:bottom w:val="single" w:sz="2" w:space="0" w:color="auto"/>
              <w:right w:val="single" w:sz="2" w:space="0" w:color="auto"/>
            </w:tcBorders>
          </w:tcPr>
          <w:p w14:paraId="4AB16DB1" w14:textId="77777777" w:rsidR="00FF5BA6" w:rsidRPr="004E5748" w:rsidRDefault="00FF5BA6" w:rsidP="00FF0B3F">
            <w:pPr>
              <w:adjustRightInd w:val="0"/>
              <w:spacing w:before="0" w:after="0"/>
              <w:jc w:val="left"/>
              <w:rPr>
                <w:lang w:val="en-GB"/>
              </w:rPr>
            </w:pPr>
          </w:p>
        </w:tc>
        <w:tc>
          <w:tcPr>
            <w:tcW w:w="2879" w:type="dxa"/>
            <w:tcBorders>
              <w:top w:val="single" w:sz="2" w:space="0" w:color="auto"/>
              <w:left w:val="single" w:sz="2" w:space="0" w:color="auto"/>
              <w:bottom w:val="single" w:sz="2" w:space="0" w:color="auto"/>
              <w:right w:val="single" w:sz="2" w:space="0" w:color="auto"/>
            </w:tcBorders>
          </w:tcPr>
          <w:p w14:paraId="13C9F7F2" w14:textId="77777777" w:rsidR="00FF5BA6" w:rsidRPr="004E5748" w:rsidRDefault="00FF5BA6" w:rsidP="00FF0B3F">
            <w:pPr>
              <w:pStyle w:val="NormalCentered"/>
              <w:rPr>
                <w:lang w:val="en-GB"/>
              </w:rPr>
            </w:pPr>
            <w:r w:rsidRPr="004E5748">
              <w:rPr>
                <w:i/>
                <w:iCs/>
                <w:lang w:val="en-GB"/>
              </w:rPr>
              <w:t>ITEM</w:t>
            </w:r>
          </w:p>
        </w:tc>
        <w:tc>
          <w:tcPr>
            <w:tcW w:w="4736" w:type="dxa"/>
            <w:tcBorders>
              <w:top w:val="single" w:sz="2" w:space="0" w:color="auto"/>
              <w:left w:val="single" w:sz="2" w:space="0" w:color="auto"/>
              <w:bottom w:val="single" w:sz="2" w:space="0" w:color="auto"/>
              <w:right w:val="single" w:sz="2" w:space="0" w:color="auto"/>
            </w:tcBorders>
          </w:tcPr>
          <w:p w14:paraId="4639ADD2" w14:textId="77777777" w:rsidR="00FF5BA6" w:rsidRPr="004E5748" w:rsidRDefault="00FF5BA6" w:rsidP="00FF0B3F">
            <w:pPr>
              <w:pStyle w:val="NormalCentered"/>
              <w:rPr>
                <w:lang w:val="en-GB"/>
              </w:rPr>
            </w:pPr>
            <w:r w:rsidRPr="004E5748">
              <w:rPr>
                <w:i/>
                <w:iCs/>
                <w:lang w:val="en-GB"/>
              </w:rPr>
              <w:t>INSTRUCTIONS</w:t>
            </w:r>
          </w:p>
        </w:tc>
      </w:tr>
      <w:tr w:rsidR="00F672D2" w:rsidRPr="00846C12" w14:paraId="23619A4B" w14:textId="77777777" w:rsidTr="00FF0B3F">
        <w:tc>
          <w:tcPr>
            <w:tcW w:w="1671" w:type="dxa"/>
            <w:tcBorders>
              <w:top w:val="single" w:sz="2" w:space="0" w:color="auto"/>
              <w:left w:val="single" w:sz="2" w:space="0" w:color="auto"/>
              <w:bottom w:val="single" w:sz="2" w:space="0" w:color="auto"/>
              <w:right w:val="single" w:sz="2" w:space="0" w:color="auto"/>
            </w:tcBorders>
          </w:tcPr>
          <w:p w14:paraId="57AA360F" w14:textId="77777777" w:rsidR="00FF5BA6" w:rsidRPr="004E5748" w:rsidRDefault="00FF5BA6" w:rsidP="00FF0B3F">
            <w:pPr>
              <w:pStyle w:val="NormalLeft"/>
              <w:rPr>
                <w:lang w:val="en-GB"/>
              </w:rPr>
            </w:pPr>
            <w:r w:rsidRPr="004E5748">
              <w:rPr>
                <w:lang w:val="en-GB"/>
              </w:rPr>
              <w:t>C0010/R0010</w:t>
            </w:r>
          </w:p>
        </w:tc>
        <w:tc>
          <w:tcPr>
            <w:tcW w:w="2879" w:type="dxa"/>
            <w:tcBorders>
              <w:top w:val="single" w:sz="2" w:space="0" w:color="auto"/>
              <w:left w:val="single" w:sz="2" w:space="0" w:color="auto"/>
              <w:bottom w:val="single" w:sz="2" w:space="0" w:color="auto"/>
              <w:right w:val="single" w:sz="2" w:space="0" w:color="auto"/>
            </w:tcBorders>
          </w:tcPr>
          <w:p w14:paraId="37E8BB2F" w14:textId="77777777" w:rsidR="00FF5BA6" w:rsidRPr="004E5748" w:rsidRDefault="00FF5BA6" w:rsidP="00FF0B3F">
            <w:pPr>
              <w:pStyle w:val="NormalLeft"/>
              <w:rPr>
                <w:lang w:val="en-GB"/>
              </w:rPr>
            </w:pPr>
            <w:r w:rsidRPr="004E5748">
              <w:rPr>
                <w:lang w:val="en-GB"/>
              </w:rPr>
              <w:t>Linear Formula component for non–life insurance and reinsurance obligations –MCR</w:t>
            </w:r>
            <w:r w:rsidRPr="004E5748">
              <w:rPr>
                <w:vertAlign w:val="subscript"/>
                <w:lang w:val="en-GB"/>
              </w:rPr>
              <w:t>(</w:t>
            </w:r>
            <w:proofErr w:type="gramStart"/>
            <w:r w:rsidRPr="004E5748">
              <w:rPr>
                <w:vertAlign w:val="subscript"/>
                <w:lang w:val="en-GB"/>
              </w:rPr>
              <w:t>NL,NL</w:t>
            </w:r>
            <w:proofErr w:type="gramEnd"/>
            <w:r w:rsidRPr="004E5748">
              <w:rPr>
                <w:vertAlign w:val="subscript"/>
                <w:lang w:val="en-GB"/>
              </w:rPr>
              <w:t>)</w:t>
            </w:r>
            <w:r w:rsidRPr="004E5748">
              <w:rPr>
                <w:lang w:val="en-GB"/>
              </w:rPr>
              <w:t xml:space="preserve"> result — non–life activities</w:t>
            </w:r>
          </w:p>
        </w:tc>
        <w:tc>
          <w:tcPr>
            <w:tcW w:w="4736" w:type="dxa"/>
            <w:tcBorders>
              <w:top w:val="single" w:sz="2" w:space="0" w:color="auto"/>
              <w:left w:val="single" w:sz="2" w:space="0" w:color="auto"/>
              <w:bottom w:val="single" w:sz="2" w:space="0" w:color="auto"/>
              <w:right w:val="single" w:sz="2" w:space="0" w:color="auto"/>
            </w:tcBorders>
          </w:tcPr>
          <w:p w14:paraId="7661DCD4" w14:textId="0F54E029" w:rsidR="00FF5BA6" w:rsidRPr="004E5748" w:rsidRDefault="00FF5BA6" w:rsidP="00FF0B3F">
            <w:pPr>
              <w:pStyle w:val="NormalLeft"/>
              <w:rPr>
                <w:lang w:val="en-GB"/>
              </w:rPr>
            </w:pPr>
            <w:r w:rsidRPr="004E5748">
              <w:rPr>
                <w:lang w:val="en-GB"/>
              </w:rPr>
              <w:t xml:space="preserve">This is the linear formula component for non–life insurance and reinsurance obligations relating to non–life insurance or reinsurance activities calculated in accordance with </w:t>
            </w:r>
            <w:r w:rsidR="00CE771F">
              <w:rPr>
                <w:lang w:val="en-GB"/>
              </w:rPr>
              <w:t>Article</w:t>
            </w:r>
            <w:r w:rsidRPr="004E5748">
              <w:rPr>
                <w:lang w:val="en-GB"/>
              </w:rPr>
              <w:t xml:space="preserve"> 252 (4) and (5) of Delegated Regulation (EU) 2015/35.</w:t>
            </w:r>
          </w:p>
        </w:tc>
      </w:tr>
      <w:tr w:rsidR="00F672D2" w:rsidRPr="00846C12" w14:paraId="6B6E66B4" w14:textId="77777777" w:rsidTr="00FF0B3F">
        <w:tc>
          <w:tcPr>
            <w:tcW w:w="1671" w:type="dxa"/>
            <w:tcBorders>
              <w:top w:val="single" w:sz="2" w:space="0" w:color="auto"/>
              <w:left w:val="single" w:sz="2" w:space="0" w:color="auto"/>
              <w:bottom w:val="single" w:sz="2" w:space="0" w:color="auto"/>
              <w:right w:val="single" w:sz="2" w:space="0" w:color="auto"/>
            </w:tcBorders>
          </w:tcPr>
          <w:p w14:paraId="7268EAA9" w14:textId="77777777" w:rsidR="00FF5BA6" w:rsidRPr="004E5748" w:rsidRDefault="00FF5BA6" w:rsidP="00FF0B3F">
            <w:pPr>
              <w:pStyle w:val="NormalLeft"/>
              <w:rPr>
                <w:lang w:val="en-GB"/>
              </w:rPr>
            </w:pPr>
            <w:r w:rsidRPr="004E5748">
              <w:rPr>
                <w:lang w:val="en-GB"/>
              </w:rPr>
              <w:t>C0020/R0010</w:t>
            </w:r>
          </w:p>
        </w:tc>
        <w:tc>
          <w:tcPr>
            <w:tcW w:w="2879" w:type="dxa"/>
            <w:tcBorders>
              <w:top w:val="single" w:sz="2" w:space="0" w:color="auto"/>
              <w:left w:val="single" w:sz="2" w:space="0" w:color="auto"/>
              <w:bottom w:val="single" w:sz="2" w:space="0" w:color="auto"/>
              <w:right w:val="single" w:sz="2" w:space="0" w:color="auto"/>
            </w:tcBorders>
          </w:tcPr>
          <w:p w14:paraId="3DFF572C" w14:textId="77777777" w:rsidR="00FF5BA6" w:rsidRPr="004E5748" w:rsidRDefault="00FF5BA6" w:rsidP="00FF0B3F">
            <w:pPr>
              <w:pStyle w:val="NormalLeft"/>
              <w:rPr>
                <w:lang w:val="en-GB"/>
              </w:rPr>
            </w:pPr>
            <w:r w:rsidRPr="004E5748">
              <w:rPr>
                <w:lang w:val="en-GB"/>
              </w:rPr>
              <w:t>Linear Formula component for non–life insurance and reinsurance obligations –MCR</w:t>
            </w:r>
            <w:r w:rsidRPr="004E5748">
              <w:rPr>
                <w:vertAlign w:val="subscript"/>
                <w:lang w:val="en-GB"/>
              </w:rPr>
              <w:t>(</w:t>
            </w:r>
            <w:proofErr w:type="gramStart"/>
            <w:r w:rsidRPr="004E5748">
              <w:rPr>
                <w:vertAlign w:val="subscript"/>
                <w:lang w:val="en-GB"/>
              </w:rPr>
              <w:t>NL,L</w:t>
            </w:r>
            <w:proofErr w:type="gramEnd"/>
            <w:r w:rsidRPr="004E5748">
              <w:rPr>
                <w:vertAlign w:val="subscript"/>
                <w:lang w:val="en-GB"/>
              </w:rPr>
              <w:t>)</w:t>
            </w:r>
            <w:r w:rsidRPr="004E5748">
              <w:rPr>
                <w:lang w:val="en-GB"/>
              </w:rPr>
              <w:t xml:space="preserve"> result — life activities</w:t>
            </w:r>
          </w:p>
        </w:tc>
        <w:tc>
          <w:tcPr>
            <w:tcW w:w="4736" w:type="dxa"/>
            <w:tcBorders>
              <w:top w:val="single" w:sz="2" w:space="0" w:color="auto"/>
              <w:left w:val="single" w:sz="2" w:space="0" w:color="auto"/>
              <w:bottom w:val="single" w:sz="2" w:space="0" w:color="auto"/>
              <w:right w:val="single" w:sz="2" w:space="0" w:color="auto"/>
            </w:tcBorders>
          </w:tcPr>
          <w:p w14:paraId="07BFFD8B" w14:textId="46282DE1" w:rsidR="00FF5BA6" w:rsidRPr="004E5748" w:rsidRDefault="00FF5BA6" w:rsidP="00FF0B3F">
            <w:pPr>
              <w:pStyle w:val="NormalLeft"/>
              <w:rPr>
                <w:lang w:val="en-GB"/>
              </w:rPr>
            </w:pPr>
            <w:r w:rsidRPr="004E5748">
              <w:rPr>
                <w:lang w:val="en-GB"/>
              </w:rPr>
              <w:t xml:space="preserve">This is the linear formula component for non–life insurance and reinsurance obligations relating to life insurance or reinsurance activities calculated in accordance with </w:t>
            </w:r>
            <w:r w:rsidR="00CE771F">
              <w:rPr>
                <w:lang w:val="en-GB"/>
              </w:rPr>
              <w:t>Article</w:t>
            </w:r>
            <w:r w:rsidRPr="004E5748">
              <w:rPr>
                <w:lang w:val="en-GB"/>
              </w:rPr>
              <w:t xml:space="preserve"> 252 (9) and (10) of Delegated Regulation (EU) 2015/35.</w:t>
            </w:r>
          </w:p>
        </w:tc>
      </w:tr>
      <w:tr w:rsidR="00F672D2" w:rsidRPr="00846C12" w14:paraId="1AC5E153" w14:textId="77777777" w:rsidTr="00FF0B3F">
        <w:tc>
          <w:tcPr>
            <w:tcW w:w="1671" w:type="dxa"/>
            <w:tcBorders>
              <w:top w:val="single" w:sz="2" w:space="0" w:color="auto"/>
              <w:left w:val="single" w:sz="2" w:space="0" w:color="auto"/>
              <w:bottom w:val="single" w:sz="2" w:space="0" w:color="auto"/>
              <w:right w:val="single" w:sz="2" w:space="0" w:color="auto"/>
            </w:tcBorders>
          </w:tcPr>
          <w:p w14:paraId="056703DA" w14:textId="77777777" w:rsidR="00FF5BA6" w:rsidRPr="004E5748" w:rsidRDefault="00FF5BA6" w:rsidP="00FF0B3F">
            <w:pPr>
              <w:pStyle w:val="NormalLeft"/>
              <w:rPr>
                <w:lang w:val="en-GB"/>
              </w:rPr>
            </w:pPr>
            <w:r w:rsidRPr="004E5748">
              <w:rPr>
                <w:lang w:val="en-GB"/>
              </w:rPr>
              <w:t>C0030/R0020</w:t>
            </w:r>
          </w:p>
        </w:tc>
        <w:tc>
          <w:tcPr>
            <w:tcW w:w="2879" w:type="dxa"/>
            <w:tcBorders>
              <w:top w:val="single" w:sz="2" w:space="0" w:color="auto"/>
              <w:left w:val="single" w:sz="2" w:space="0" w:color="auto"/>
              <w:bottom w:val="single" w:sz="2" w:space="0" w:color="auto"/>
              <w:right w:val="single" w:sz="2" w:space="0" w:color="auto"/>
            </w:tcBorders>
          </w:tcPr>
          <w:p w14:paraId="5C0B6A6E" w14:textId="77777777" w:rsidR="00FF5BA6" w:rsidRPr="004E5748" w:rsidRDefault="00FF5BA6" w:rsidP="00FF0B3F">
            <w:pPr>
              <w:pStyle w:val="NormalLeft"/>
              <w:rPr>
                <w:lang w:val="en-GB"/>
              </w:rPr>
            </w:pPr>
            <w:r w:rsidRPr="004E5748">
              <w:rPr>
                <w:lang w:val="en-GB"/>
              </w:rPr>
              <w:t xml:space="preserve">Medical expense insurance and proportional reinsurance — Net (of reinsurance/ SPV) best estimate and TP calculated </w:t>
            </w:r>
            <w:r w:rsidRPr="004E5748">
              <w:rPr>
                <w:lang w:val="en-GB"/>
              </w:rPr>
              <w:lastRenderedPageBreak/>
              <w:t>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3CFEEC8E" w14:textId="77777777" w:rsidR="00FF5BA6" w:rsidRPr="004E5748" w:rsidRDefault="00FF5BA6" w:rsidP="00FF0B3F">
            <w:pPr>
              <w:pStyle w:val="NormalLeft"/>
              <w:rPr>
                <w:lang w:val="en-GB"/>
              </w:rPr>
            </w:pPr>
            <w:r w:rsidRPr="004E5748">
              <w:rPr>
                <w:lang w:val="en-GB"/>
              </w:rPr>
              <w:lastRenderedPageBreak/>
              <w:t xml:space="preserve">These are the technical provisions for medical expense insurance and proportional reinsurance, without risk margin after deduction of the amounts recoverable from </w:t>
            </w:r>
            <w:r w:rsidRPr="004E5748">
              <w:rPr>
                <w:lang w:val="en-GB"/>
              </w:rPr>
              <w:lastRenderedPageBreak/>
              <w:t>reinsurance contracts and SPVs, with a floor equal to zero, relating to non–life activities.</w:t>
            </w:r>
          </w:p>
        </w:tc>
      </w:tr>
      <w:tr w:rsidR="00F672D2" w:rsidRPr="00846C12" w14:paraId="0CC0AEE1" w14:textId="77777777" w:rsidTr="00FF0B3F">
        <w:tc>
          <w:tcPr>
            <w:tcW w:w="1671" w:type="dxa"/>
            <w:tcBorders>
              <w:top w:val="single" w:sz="2" w:space="0" w:color="auto"/>
              <w:left w:val="single" w:sz="2" w:space="0" w:color="auto"/>
              <w:bottom w:val="single" w:sz="2" w:space="0" w:color="auto"/>
              <w:right w:val="single" w:sz="2" w:space="0" w:color="auto"/>
            </w:tcBorders>
          </w:tcPr>
          <w:p w14:paraId="3461E98C" w14:textId="77777777" w:rsidR="00FF5BA6" w:rsidRPr="004E5748" w:rsidRDefault="00FF5BA6" w:rsidP="00FF0B3F">
            <w:pPr>
              <w:pStyle w:val="NormalLeft"/>
              <w:rPr>
                <w:lang w:val="en-GB"/>
              </w:rPr>
            </w:pPr>
            <w:r w:rsidRPr="004E5748">
              <w:rPr>
                <w:lang w:val="en-GB"/>
              </w:rPr>
              <w:lastRenderedPageBreak/>
              <w:t>C0040/R0020</w:t>
            </w:r>
          </w:p>
        </w:tc>
        <w:tc>
          <w:tcPr>
            <w:tcW w:w="2879" w:type="dxa"/>
            <w:tcBorders>
              <w:top w:val="single" w:sz="2" w:space="0" w:color="auto"/>
              <w:left w:val="single" w:sz="2" w:space="0" w:color="auto"/>
              <w:bottom w:val="single" w:sz="2" w:space="0" w:color="auto"/>
              <w:right w:val="single" w:sz="2" w:space="0" w:color="auto"/>
            </w:tcBorders>
          </w:tcPr>
          <w:p w14:paraId="2B4962C6" w14:textId="77777777" w:rsidR="00FF5BA6" w:rsidRPr="004E5748" w:rsidRDefault="00FF5BA6" w:rsidP="00FF0B3F">
            <w:pPr>
              <w:pStyle w:val="NormalLeft"/>
              <w:rPr>
                <w:lang w:val="en-GB"/>
              </w:rPr>
            </w:pPr>
            <w:r w:rsidRPr="004E5748">
              <w:rPr>
                <w:lang w:val="en-GB"/>
              </w:rPr>
              <w:t>Medical expense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395F0146" w14:textId="141114F2" w:rsidR="00FF5BA6" w:rsidRPr="004E5748" w:rsidRDefault="00FF5BA6" w:rsidP="00FF0B3F">
            <w:pPr>
              <w:pStyle w:val="NormalLeft"/>
              <w:rPr>
                <w:lang w:val="en-GB"/>
              </w:rPr>
            </w:pPr>
            <w:r w:rsidRPr="004E5748">
              <w:rPr>
                <w:lang w:val="en-GB"/>
              </w:rPr>
              <w:t>These are the premiums written for medical expense insurance and proportional reinsurance during the (rolling) last 12 months, after deduction of premiums for reinsurance contracts, with a floor equal to zero, relating to non–life activities.</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5812AB76" w14:textId="77777777" w:rsidTr="00FF0B3F">
        <w:tc>
          <w:tcPr>
            <w:tcW w:w="1671" w:type="dxa"/>
            <w:tcBorders>
              <w:top w:val="single" w:sz="2" w:space="0" w:color="auto"/>
              <w:left w:val="single" w:sz="2" w:space="0" w:color="auto"/>
              <w:bottom w:val="single" w:sz="2" w:space="0" w:color="auto"/>
              <w:right w:val="single" w:sz="2" w:space="0" w:color="auto"/>
            </w:tcBorders>
          </w:tcPr>
          <w:p w14:paraId="5701960C" w14:textId="77777777" w:rsidR="00FF5BA6" w:rsidRPr="004E5748" w:rsidRDefault="00FF5BA6" w:rsidP="00FF0B3F">
            <w:pPr>
              <w:pStyle w:val="NormalLeft"/>
              <w:rPr>
                <w:lang w:val="en-GB"/>
              </w:rPr>
            </w:pPr>
            <w:r w:rsidRPr="004E5748">
              <w:rPr>
                <w:lang w:val="en-GB"/>
              </w:rPr>
              <w:t>C0050/R0020</w:t>
            </w:r>
          </w:p>
        </w:tc>
        <w:tc>
          <w:tcPr>
            <w:tcW w:w="2879" w:type="dxa"/>
            <w:tcBorders>
              <w:top w:val="single" w:sz="2" w:space="0" w:color="auto"/>
              <w:left w:val="single" w:sz="2" w:space="0" w:color="auto"/>
              <w:bottom w:val="single" w:sz="2" w:space="0" w:color="auto"/>
              <w:right w:val="single" w:sz="2" w:space="0" w:color="auto"/>
            </w:tcBorders>
          </w:tcPr>
          <w:p w14:paraId="72E63FEB" w14:textId="77777777" w:rsidR="00FF5BA6" w:rsidRPr="004E5748" w:rsidRDefault="00FF5BA6" w:rsidP="00FF0B3F">
            <w:pPr>
              <w:pStyle w:val="NormalLeft"/>
              <w:rPr>
                <w:lang w:val="en-GB"/>
              </w:rPr>
            </w:pPr>
            <w:r w:rsidRPr="004E5748">
              <w:rPr>
                <w:lang w:val="en-GB"/>
              </w:rPr>
              <w:t>Medical expense insurance and proportional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062F1A5A" w14:textId="77777777" w:rsidR="00FF5BA6" w:rsidRPr="004E5748" w:rsidRDefault="00FF5BA6" w:rsidP="00FF0B3F">
            <w:pPr>
              <w:pStyle w:val="NormalLeft"/>
              <w:rPr>
                <w:lang w:val="en-GB"/>
              </w:rPr>
            </w:pPr>
            <w:r w:rsidRPr="004E5748">
              <w:rPr>
                <w:lang w:val="en-GB"/>
              </w:rPr>
              <w:t>These are the technical provisions for medical expense insurance and proportional reinsurance, without risk margin after deduction of the amounts recoverable from reinsurance contracts and SPVs, with a floor equal to zero, relating to life activities.</w:t>
            </w:r>
          </w:p>
        </w:tc>
      </w:tr>
      <w:tr w:rsidR="00F672D2" w:rsidRPr="00846C12" w14:paraId="3832BA61" w14:textId="77777777" w:rsidTr="00FF0B3F">
        <w:tc>
          <w:tcPr>
            <w:tcW w:w="1671" w:type="dxa"/>
            <w:tcBorders>
              <w:top w:val="single" w:sz="2" w:space="0" w:color="auto"/>
              <w:left w:val="single" w:sz="2" w:space="0" w:color="auto"/>
              <w:bottom w:val="single" w:sz="2" w:space="0" w:color="auto"/>
              <w:right w:val="single" w:sz="2" w:space="0" w:color="auto"/>
            </w:tcBorders>
          </w:tcPr>
          <w:p w14:paraId="5F48B39E" w14:textId="77777777" w:rsidR="00FF5BA6" w:rsidRPr="004E5748" w:rsidRDefault="00FF5BA6" w:rsidP="00FF0B3F">
            <w:pPr>
              <w:pStyle w:val="NormalLeft"/>
              <w:rPr>
                <w:lang w:val="en-GB"/>
              </w:rPr>
            </w:pPr>
            <w:r w:rsidRPr="004E5748">
              <w:rPr>
                <w:lang w:val="en-GB"/>
              </w:rPr>
              <w:t>C0060/R0020</w:t>
            </w:r>
          </w:p>
        </w:tc>
        <w:tc>
          <w:tcPr>
            <w:tcW w:w="2879" w:type="dxa"/>
            <w:tcBorders>
              <w:top w:val="single" w:sz="2" w:space="0" w:color="auto"/>
              <w:left w:val="single" w:sz="2" w:space="0" w:color="auto"/>
              <w:bottom w:val="single" w:sz="2" w:space="0" w:color="auto"/>
              <w:right w:val="single" w:sz="2" w:space="0" w:color="auto"/>
            </w:tcBorders>
          </w:tcPr>
          <w:p w14:paraId="031FA7DE" w14:textId="77777777" w:rsidR="00FF5BA6" w:rsidRPr="004E5748" w:rsidRDefault="00FF5BA6" w:rsidP="00FF0B3F">
            <w:pPr>
              <w:pStyle w:val="NormalLeft"/>
              <w:rPr>
                <w:lang w:val="en-GB"/>
              </w:rPr>
            </w:pPr>
            <w:r w:rsidRPr="004E5748">
              <w:rPr>
                <w:lang w:val="en-GB"/>
              </w:rPr>
              <w:t>Medical expense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70779F9A" w14:textId="3244952E" w:rsidR="00FF5BA6" w:rsidRPr="004E5748" w:rsidRDefault="00FF5BA6" w:rsidP="00FF0B3F">
            <w:pPr>
              <w:pStyle w:val="NormalLeft"/>
              <w:rPr>
                <w:lang w:val="en-GB"/>
              </w:rPr>
            </w:pPr>
            <w:r w:rsidRPr="004E5748">
              <w:rPr>
                <w:lang w:val="en-GB"/>
              </w:rPr>
              <w:t>These are the premiums written for medical expense insurance and proportional reinsurance during the (rolling) last 12 months, after deduction of premiums for reinsurance contracts, with a floor equal to zero, relating to life activities.</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01675F48" w14:textId="77777777" w:rsidTr="00FF0B3F">
        <w:tc>
          <w:tcPr>
            <w:tcW w:w="1671" w:type="dxa"/>
            <w:tcBorders>
              <w:top w:val="single" w:sz="2" w:space="0" w:color="auto"/>
              <w:left w:val="single" w:sz="2" w:space="0" w:color="auto"/>
              <w:bottom w:val="single" w:sz="2" w:space="0" w:color="auto"/>
              <w:right w:val="single" w:sz="2" w:space="0" w:color="auto"/>
            </w:tcBorders>
          </w:tcPr>
          <w:p w14:paraId="0D24E725" w14:textId="77777777" w:rsidR="00FF5BA6" w:rsidRPr="004E5748" w:rsidRDefault="00FF5BA6" w:rsidP="00FF0B3F">
            <w:pPr>
              <w:pStyle w:val="NormalLeft"/>
              <w:rPr>
                <w:lang w:val="en-GB"/>
              </w:rPr>
            </w:pPr>
            <w:r w:rsidRPr="004E5748">
              <w:rPr>
                <w:lang w:val="en-GB"/>
              </w:rPr>
              <w:t>C0030/R0030</w:t>
            </w:r>
          </w:p>
        </w:tc>
        <w:tc>
          <w:tcPr>
            <w:tcW w:w="2879" w:type="dxa"/>
            <w:tcBorders>
              <w:top w:val="single" w:sz="2" w:space="0" w:color="auto"/>
              <w:left w:val="single" w:sz="2" w:space="0" w:color="auto"/>
              <w:bottom w:val="single" w:sz="2" w:space="0" w:color="auto"/>
              <w:right w:val="single" w:sz="2" w:space="0" w:color="auto"/>
            </w:tcBorders>
          </w:tcPr>
          <w:p w14:paraId="5BC429FE" w14:textId="77777777" w:rsidR="00FF5BA6" w:rsidRPr="004E5748" w:rsidRDefault="00FF5BA6" w:rsidP="00FF0B3F">
            <w:pPr>
              <w:pStyle w:val="NormalLeft"/>
              <w:rPr>
                <w:lang w:val="en-GB"/>
              </w:rPr>
            </w:pPr>
            <w:r w:rsidRPr="004E5748">
              <w:rPr>
                <w:lang w:val="en-GB"/>
              </w:rPr>
              <w:t>Income protection insurance and proportional reinsurance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0F8BCDEB" w14:textId="77777777" w:rsidR="00FF5BA6" w:rsidRPr="004E5748" w:rsidRDefault="00FF5BA6" w:rsidP="00FF0B3F">
            <w:pPr>
              <w:pStyle w:val="NormalLeft"/>
              <w:rPr>
                <w:lang w:val="en-GB"/>
              </w:rPr>
            </w:pPr>
            <w:r w:rsidRPr="004E5748">
              <w:rPr>
                <w:lang w:val="en-GB"/>
              </w:rPr>
              <w:t>These are the technical provisions for income protection insurance and proportional reinsurance, without risk margin after deduction of the amounts recoverable from reinsurance contracts and SPVs, with a floor equal to zero, relating to non–life activities.</w:t>
            </w:r>
          </w:p>
        </w:tc>
      </w:tr>
      <w:tr w:rsidR="00F672D2" w:rsidRPr="00846C12" w14:paraId="0BF07C70" w14:textId="77777777" w:rsidTr="00FF0B3F">
        <w:tc>
          <w:tcPr>
            <w:tcW w:w="1671" w:type="dxa"/>
            <w:tcBorders>
              <w:top w:val="single" w:sz="2" w:space="0" w:color="auto"/>
              <w:left w:val="single" w:sz="2" w:space="0" w:color="auto"/>
              <w:bottom w:val="single" w:sz="2" w:space="0" w:color="auto"/>
              <w:right w:val="single" w:sz="2" w:space="0" w:color="auto"/>
            </w:tcBorders>
          </w:tcPr>
          <w:p w14:paraId="75BEF564" w14:textId="77777777" w:rsidR="00FF5BA6" w:rsidRPr="004E5748" w:rsidRDefault="00FF5BA6" w:rsidP="00FF0B3F">
            <w:pPr>
              <w:pStyle w:val="NormalLeft"/>
              <w:rPr>
                <w:lang w:val="en-GB"/>
              </w:rPr>
            </w:pPr>
            <w:r w:rsidRPr="004E5748">
              <w:rPr>
                <w:lang w:val="en-GB"/>
              </w:rPr>
              <w:t>C0040/R0030</w:t>
            </w:r>
          </w:p>
        </w:tc>
        <w:tc>
          <w:tcPr>
            <w:tcW w:w="2879" w:type="dxa"/>
            <w:tcBorders>
              <w:top w:val="single" w:sz="2" w:space="0" w:color="auto"/>
              <w:left w:val="single" w:sz="2" w:space="0" w:color="auto"/>
              <w:bottom w:val="single" w:sz="2" w:space="0" w:color="auto"/>
              <w:right w:val="single" w:sz="2" w:space="0" w:color="auto"/>
            </w:tcBorders>
          </w:tcPr>
          <w:p w14:paraId="39D8EBED" w14:textId="77777777" w:rsidR="00FF5BA6" w:rsidRPr="004E5748" w:rsidRDefault="00FF5BA6" w:rsidP="00FF0B3F">
            <w:pPr>
              <w:pStyle w:val="NormalLeft"/>
              <w:rPr>
                <w:lang w:val="en-GB"/>
              </w:rPr>
            </w:pPr>
            <w:r w:rsidRPr="004E5748">
              <w:rPr>
                <w:lang w:val="en-GB"/>
              </w:rPr>
              <w:t>Income protection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51DFA602" w14:textId="0F0F6DEB" w:rsidR="00FF5BA6" w:rsidRPr="004E5748" w:rsidRDefault="00FF5BA6" w:rsidP="00FF0B3F">
            <w:pPr>
              <w:pStyle w:val="NormalLeft"/>
              <w:rPr>
                <w:lang w:val="en-GB"/>
              </w:rPr>
            </w:pPr>
            <w:r w:rsidRPr="004E5748">
              <w:rPr>
                <w:lang w:val="en-GB"/>
              </w:rPr>
              <w:t>These are the premiums written for income protections insurance and proportional reinsurance during the (rolling) last 12 months, after deduction of premiums for reinsurance contracts, with a floor equal to zero, relating to non–life activities.</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492225D2" w14:textId="77777777" w:rsidTr="00FF0B3F">
        <w:tc>
          <w:tcPr>
            <w:tcW w:w="1671" w:type="dxa"/>
            <w:tcBorders>
              <w:top w:val="single" w:sz="2" w:space="0" w:color="auto"/>
              <w:left w:val="single" w:sz="2" w:space="0" w:color="auto"/>
              <w:bottom w:val="single" w:sz="2" w:space="0" w:color="auto"/>
              <w:right w:val="single" w:sz="2" w:space="0" w:color="auto"/>
            </w:tcBorders>
          </w:tcPr>
          <w:p w14:paraId="23E282C5" w14:textId="77777777" w:rsidR="00FF5BA6" w:rsidRPr="004E5748" w:rsidRDefault="00FF5BA6" w:rsidP="00FF0B3F">
            <w:pPr>
              <w:pStyle w:val="NormalLeft"/>
              <w:rPr>
                <w:lang w:val="en-GB"/>
              </w:rPr>
            </w:pPr>
            <w:r w:rsidRPr="004E5748">
              <w:rPr>
                <w:lang w:val="en-GB"/>
              </w:rPr>
              <w:t>C0050/R0030</w:t>
            </w:r>
          </w:p>
        </w:tc>
        <w:tc>
          <w:tcPr>
            <w:tcW w:w="2879" w:type="dxa"/>
            <w:tcBorders>
              <w:top w:val="single" w:sz="2" w:space="0" w:color="auto"/>
              <w:left w:val="single" w:sz="2" w:space="0" w:color="auto"/>
              <w:bottom w:val="single" w:sz="2" w:space="0" w:color="auto"/>
              <w:right w:val="single" w:sz="2" w:space="0" w:color="auto"/>
            </w:tcBorders>
          </w:tcPr>
          <w:p w14:paraId="43BF8E3E" w14:textId="77777777" w:rsidR="00FF5BA6" w:rsidRPr="004E5748" w:rsidRDefault="00FF5BA6" w:rsidP="00FF0B3F">
            <w:pPr>
              <w:pStyle w:val="NormalLeft"/>
              <w:rPr>
                <w:lang w:val="en-GB"/>
              </w:rPr>
            </w:pPr>
            <w:r w:rsidRPr="004E5748">
              <w:rPr>
                <w:lang w:val="en-GB"/>
              </w:rPr>
              <w:t xml:space="preserve">Income protection insurance and proportional reinsurance — Net (of reinsurance/ SPV) best </w:t>
            </w:r>
            <w:r w:rsidRPr="004E5748">
              <w:rPr>
                <w:lang w:val="en-GB"/>
              </w:rPr>
              <w:lastRenderedPageBreak/>
              <w:t>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26C0AFB9" w14:textId="77777777" w:rsidR="00FF5BA6" w:rsidRPr="004E5748" w:rsidRDefault="00FF5BA6" w:rsidP="00FF0B3F">
            <w:pPr>
              <w:pStyle w:val="NormalLeft"/>
              <w:rPr>
                <w:lang w:val="en-GB"/>
              </w:rPr>
            </w:pPr>
            <w:r w:rsidRPr="004E5748">
              <w:rPr>
                <w:lang w:val="en-GB"/>
              </w:rPr>
              <w:lastRenderedPageBreak/>
              <w:t xml:space="preserve">These are the technical provisions for income protection insurance and proportional reinsurance, without risk margin after deduction of the amounts recoverable from </w:t>
            </w:r>
            <w:r w:rsidRPr="004E5748">
              <w:rPr>
                <w:lang w:val="en-GB"/>
              </w:rPr>
              <w:lastRenderedPageBreak/>
              <w:t>reinsurance contracts and SPVs, with a floor equal to zero, relating to life activities.</w:t>
            </w:r>
          </w:p>
        </w:tc>
      </w:tr>
      <w:tr w:rsidR="00F672D2" w:rsidRPr="00846C12" w14:paraId="6621AC63" w14:textId="77777777" w:rsidTr="00FF0B3F">
        <w:tc>
          <w:tcPr>
            <w:tcW w:w="1671" w:type="dxa"/>
            <w:tcBorders>
              <w:top w:val="single" w:sz="2" w:space="0" w:color="auto"/>
              <w:left w:val="single" w:sz="2" w:space="0" w:color="auto"/>
              <w:bottom w:val="single" w:sz="2" w:space="0" w:color="auto"/>
              <w:right w:val="single" w:sz="2" w:space="0" w:color="auto"/>
            </w:tcBorders>
          </w:tcPr>
          <w:p w14:paraId="3E11CC6B" w14:textId="77777777" w:rsidR="00FF5BA6" w:rsidRPr="004E5748" w:rsidRDefault="00FF5BA6" w:rsidP="00FF0B3F">
            <w:pPr>
              <w:pStyle w:val="NormalLeft"/>
              <w:rPr>
                <w:lang w:val="en-GB"/>
              </w:rPr>
            </w:pPr>
            <w:r w:rsidRPr="004E5748">
              <w:rPr>
                <w:lang w:val="en-GB"/>
              </w:rPr>
              <w:lastRenderedPageBreak/>
              <w:t>C0060/R0030</w:t>
            </w:r>
          </w:p>
        </w:tc>
        <w:tc>
          <w:tcPr>
            <w:tcW w:w="2879" w:type="dxa"/>
            <w:tcBorders>
              <w:top w:val="single" w:sz="2" w:space="0" w:color="auto"/>
              <w:left w:val="single" w:sz="2" w:space="0" w:color="auto"/>
              <w:bottom w:val="single" w:sz="2" w:space="0" w:color="auto"/>
              <w:right w:val="single" w:sz="2" w:space="0" w:color="auto"/>
            </w:tcBorders>
          </w:tcPr>
          <w:p w14:paraId="4BDC0AA0" w14:textId="77777777" w:rsidR="00FF5BA6" w:rsidRPr="004E5748" w:rsidRDefault="00FF5BA6" w:rsidP="00FF0B3F">
            <w:pPr>
              <w:pStyle w:val="NormalLeft"/>
              <w:rPr>
                <w:lang w:val="en-GB"/>
              </w:rPr>
            </w:pPr>
            <w:r w:rsidRPr="004E5748">
              <w:rPr>
                <w:lang w:val="en-GB"/>
              </w:rPr>
              <w:t>Income protection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5390693A" w14:textId="56BBE025" w:rsidR="00FF5BA6" w:rsidRPr="004E5748" w:rsidRDefault="00FF5BA6" w:rsidP="00FF0B3F">
            <w:pPr>
              <w:pStyle w:val="NormalLeft"/>
              <w:rPr>
                <w:lang w:val="en-GB"/>
              </w:rPr>
            </w:pPr>
            <w:r w:rsidRPr="004E5748">
              <w:rPr>
                <w:lang w:val="en-GB"/>
              </w:rPr>
              <w:t>These are the premiums written for income protections insurance and proportional reinsurance during the (rolling) last 12 months, after deduction of premiums for reinsurance contracts, with a floor equal to zero, relating to life activities.</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21B420A8" w14:textId="77777777" w:rsidTr="00FF0B3F">
        <w:tc>
          <w:tcPr>
            <w:tcW w:w="1671" w:type="dxa"/>
            <w:tcBorders>
              <w:top w:val="single" w:sz="2" w:space="0" w:color="auto"/>
              <w:left w:val="single" w:sz="2" w:space="0" w:color="auto"/>
              <w:bottom w:val="single" w:sz="2" w:space="0" w:color="auto"/>
              <w:right w:val="single" w:sz="2" w:space="0" w:color="auto"/>
            </w:tcBorders>
          </w:tcPr>
          <w:p w14:paraId="34DF3565" w14:textId="77777777" w:rsidR="00FF5BA6" w:rsidRPr="004E5748" w:rsidRDefault="00FF5BA6" w:rsidP="00FF0B3F">
            <w:pPr>
              <w:pStyle w:val="NormalLeft"/>
              <w:rPr>
                <w:lang w:val="en-GB"/>
              </w:rPr>
            </w:pPr>
            <w:r w:rsidRPr="004E5748">
              <w:rPr>
                <w:lang w:val="en-GB"/>
              </w:rPr>
              <w:t>C0030/R0040</w:t>
            </w:r>
          </w:p>
        </w:tc>
        <w:tc>
          <w:tcPr>
            <w:tcW w:w="2879" w:type="dxa"/>
            <w:tcBorders>
              <w:top w:val="single" w:sz="2" w:space="0" w:color="auto"/>
              <w:left w:val="single" w:sz="2" w:space="0" w:color="auto"/>
              <w:bottom w:val="single" w:sz="2" w:space="0" w:color="auto"/>
              <w:right w:val="single" w:sz="2" w:space="0" w:color="auto"/>
            </w:tcBorders>
          </w:tcPr>
          <w:p w14:paraId="72103EF4" w14:textId="77777777" w:rsidR="00FF5BA6" w:rsidRPr="004E5748" w:rsidRDefault="00FF5BA6" w:rsidP="00FF0B3F">
            <w:pPr>
              <w:pStyle w:val="NormalLeft"/>
              <w:rPr>
                <w:lang w:val="en-GB"/>
              </w:rPr>
            </w:pPr>
            <w:r w:rsidRPr="004E5748">
              <w:rPr>
                <w:lang w:val="en-GB"/>
              </w:rPr>
              <w:t>Workers' compensation insurance and proportional reinsurance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744BF99E" w14:textId="77777777" w:rsidR="00FF5BA6" w:rsidRPr="004E5748" w:rsidRDefault="00FF5BA6" w:rsidP="00FF0B3F">
            <w:pPr>
              <w:pStyle w:val="NormalLeft"/>
              <w:rPr>
                <w:lang w:val="en-GB"/>
              </w:rPr>
            </w:pPr>
            <w:r w:rsidRPr="004E5748">
              <w:rPr>
                <w:lang w:val="en-GB"/>
              </w:rPr>
              <w:t>These are the technical provisions for workers' compensation insurance and proportional reinsurance, without risk margin after deduction of the amounts recoverable from reinsurance contracts and SPVs, with a floor equal to zero, relating to non–life activities.</w:t>
            </w:r>
          </w:p>
        </w:tc>
      </w:tr>
      <w:tr w:rsidR="00F672D2" w:rsidRPr="00846C12" w14:paraId="0586F50A" w14:textId="77777777" w:rsidTr="00FF0B3F">
        <w:tc>
          <w:tcPr>
            <w:tcW w:w="1671" w:type="dxa"/>
            <w:tcBorders>
              <w:top w:val="single" w:sz="2" w:space="0" w:color="auto"/>
              <w:left w:val="single" w:sz="2" w:space="0" w:color="auto"/>
              <w:bottom w:val="single" w:sz="2" w:space="0" w:color="auto"/>
              <w:right w:val="single" w:sz="2" w:space="0" w:color="auto"/>
            </w:tcBorders>
          </w:tcPr>
          <w:p w14:paraId="1655830F" w14:textId="77777777" w:rsidR="00FF5BA6" w:rsidRPr="004E5748" w:rsidRDefault="00FF5BA6" w:rsidP="00FF0B3F">
            <w:pPr>
              <w:pStyle w:val="NormalLeft"/>
              <w:rPr>
                <w:lang w:val="en-GB"/>
              </w:rPr>
            </w:pPr>
            <w:r w:rsidRPr="004E5748">
              <w:rPr>
                <w:lang w:val="en-GB"/>
              </w:rPr>
              <w:t>C0040/R0040</w:t>
            </w:r>
          </w:p>
        </w:tc>
        <w:tc>
          <w:tcPr>
            <w:tcW w:w="2879" w:type="dxa"/>
            <w:tcBorders>
              <w:top w:val="single" w:sz="2" w:space="0" w:color="auto"/>
              <w:left w:val="single" w:sz="2" w:space="0" w:color="auto"/>
              <w:bottom w:val="single" w:sz="2" w:space="0" w:color="auto"/>
              <w:right w:val="single" w:sz="2" w:space="0" w:color="auto"/>
            </w:tcBorders>
          </w:tcPr>
          <w:p w14:paraId="69918880" w14:textId="77777777" w:rsidR="00FF5BA6" w:rsidRPr="004E5748" w:rsidRDefault="00FF5BA6" w:rsidP="00FF0B3F">
            <w:pPr>
              <w:pStyle w:val="NormalLeft"/>
              <w:rPr>
                <w:lang w:val="en-GB"/>
              </w:rPr>
            </w:pPr>
            <w:r w:rsidRPr="004E5748">
              <w:rPr>
                <w:lang w:val="en-GB"/>
              </w:rPr>
              <w:t>Workers' compensation insurance and proportional reinsurance–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0F2E7D3B" w14:textId="45557300" w:rsidR="00FF5BA6" w:rsidRPr="004E5748" w:rsidRDefault="00FF5BA6" w:rsidP="00FF0B3F">
            <w:pPr>
              <w:pStyle w:val="NormalLeft"/>
              <w:rPr>
                <w:lang w:val="en-GB"/>
              </w:rPr>
            </w:pPr>
            <w:r w:rsidRPr="004E5748">
              <w:rPr>
                <w:lang w:val="en-GB"/>
              </w:rPr>
              <w:t>These are the premiums written for workers' compensations insurance and proportional reinsurance during the (rolling) last 12 months, after deduction of premiums for reinsurance contracts, with a floor equal to zero, relating to non–life activities.</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1CB0CD75" w14:textId="77777777" w:rsidTr="00FF0B3F">
        <w:tc>
          <w:tcPr>
            <w:tcW w:w="1671" w:type="dxa"/>
            <w:tcBorders>
              <w:top w:val="single" w:sz="2" w:space="0" w:color="auto"/>
              <w:left w:val="single" w:sz="2" w:space="0" w:color="auto"/>
              <w:bottom w:val="single" w:sz="2" w:space="0" w:color="auto"/>
              <w:right w:val="single" w:sz="2" w:space="0" w:color="auto"/>
            </w:tcBorders>
          </w:tcPr>
          <w:p w14:paraId="25732161" w14:textId="77777777" w:rsidR="00FF5BA6" w:rsidRPr="004E5748" w:rsidRDefault="00FF5BA6" w:rsidP="00FF0B3F">
            <w:pPr>
              <w:pStyle w:val="NormalLeft"/>
              <w:rPr>
                <w:lang w:val="en-GB"/>
              </w:rPr>
            </w:pPr>
            <w:r w:rsidRPr="004E5748">
              <w:rPr>
                <w:lang w:val="en-GB"/>
              </w:rPr>
              <w:t>C0050/R0040</w:t>
            </w:r>
          </w:p>
        </w:tc>
        <w:tc>
          <w:tcPr>
            <w:tcW w:w="2879" w:type="dxa"/>
            <w:tcBorders>
              <w:top w:val="single" w:sz="2" w:space="0" w:color="auto"/>
              <w:left w:val="single" w:sz="2" w:space="0" w:color="auto"/>
              <w:bottom w:val="single" w:sz="2" w:space="0" w:color="auto"/>
              <w:right w:val="single" w:sz="2" w:space="0" w:color="auto"/>
            </w:tcBorders>
          </w:tcPr>
          <w:p w14:paraId="4CD4482D" w14:textId="77777777" w:rsidR="00FF5BA6" w:rsidRPr="004E5748" w:rsidRDefault="00FF5BA6" w:rsidP="00FF0B3F">
            <w:pPr>
              <w:pStyle w:val="NormalLeft"/>
              <w:rPr>
                <w:lang w:val="en-GB"/>
              </w:rPr>
            </w:pPr>
            <w:r w:rsidRPr="004E5748">
              <w:rPr>
                <w:lang w:val="en-GB"/>
              </w:rPr>
              <w:t>Workers' compensation insurance and proportional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06E1BA32" w14:textId="77777777" w:rsidR="00FF5BA6" w:rsidRPr="004E5748" w:rsidRDefault="00FF5BA6" w:rsidP="00FF0B3F">
            <w:pPr>
              <w:pStyle w:val="NormalLeft"/>
              <w:rPr>
                <w:lang w:val="en-GB"/>
              </w:rPr>
            </w:pPr>
            <w:r w:rsidRPr="004E5748">
              <w:rPr>
                <w:lang w:val="en-GB"/>
              </w:rPr>
              <w:t>These are the technical provisions for workers' compensation insurance and proportional reinsurance, without risk margin after deduction of the amounts recoverable from reinsurance contracts and SPVs, with a floor equal to zero, relating to life activities.</w:t>
            </w:r>
          </w:p>
        </w:tc>
      </w:tr>
      <w:tr w:rsidR="00F672D2" w:rsidRPr="00846C12" w14:paraId="36293901" w14:textId="77777777" w:rsidTr="00FF0B3F">
        <w:tc>
          <w:tcPr>
            <w:tcW w:w="1671" w:type="dxa"/>
            <w:tcBorders>
              <w:top w:val="single" w:sz="2" w:space="0" w:color="auto"/>
              <w:left w:val="single" w:sz="2" w:space="0" w:color="auto"/>
              <w:bottom w:val="single" w:sz="2" w:space="0" w:color="auto"/>
              <w:right w:val="single" w:sz="2" w:space="0" w:color="auto"/>
            </w:tcBorders>
          </w:tcPr>
          <w:p w14:paraId="45C6CB4F" w14:textId="77777777" w:rsidR="00FF5BA6" w:rsidRPr="004E5748" w:rsidRDefault="00FF5BA6" w:rsidP="00FF0B3F">
            <w:pPr>
              <w:pStyle w:val="NormalLeft"/>
              <w:rPr>
                <w:lang w:val="en-GB"/>
              </w:rPr>
            </w:pPr>
            <w:r w:rsidRPr="004E5748">
              <w:rPr>
                <w:lang w:val="en-GB"/>
              </w:rPr>
              <w:t>C0060/R0040</w:t>
            </w:r>
          </w:p>
        </w:tc>
        <w:tc>
          <w:tcPr>
            <w:tcW w:w="2879" w:type="dxa"/>
            <w:tcBorders>
              <w:top w:val="single" w:sz="2" w:space="0" w:color="auto"/>
              <w:left w:val="single" w:sz="2" w:space="0" w:color="auto"/>
              <w:bottom w:val="single" w:sz="2" w:space="0" w:color="auto"/>
              <w:right w:val="single" w:sz="2" w:space="0" w:color="auto"/>
            </w:tcBorders>
          </w:tcPr>
          <w:p w14:paraId="76726C50" w14:textId="77777777" w:rsidR="00FF5BA6" w:rsidRPr="004E5748" w:rsidRDefault="00FF5BA6" w:rsidP="00FF0B3F">
            <w:pPr>
              <w:pStyle w:val="NormalLeft"/>
              <w:rPr>
                <w:lang w:val="en-GB"/>
              </w:rPr>
            </w:pPr>
            <w:r w:rsidRPr="004E5748">
              <w:rPr>
                <w:lang w:val="en-GB"/>
              </w:rPr>
              <w:t>Workers' compensation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1EB2385E" w14:textId="21C07C36" w:rsidR="00FF5BA6" w:rsidRPr="004E5748" w:rsidRDefault="00FF5BA6" w:rsidP="00FF0B3F">
            <w:pPr>
              <w:pStyle w:val="NormalLeft"/>
              <w:rPr>
                <w:lang w:val="en-GB"/>
              </w:rPr>
            </w:pPr>
            <w:r w:rsidRPr="004E5748">
              <w:rPr>
                <w:lang w:val="en-GB"/>
              </w:rPr>
              <w:t>These are the premiums written for workers' compensations insurance and proportional reinsurance during the (rolling) last 12 months, after deduction of premiums for reinsurance contracts, with a floor equal to zero, relating to life activities.</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7C769D72" w14:textId="77777777" w:rsidTr="00FF0B3F">
        <w:tc>
          <w:tcPr>
            <w:tcW w:w="1671" w:type="dxa"/>
            <w:tcBorders>
              <w:top w:val="single" w:sz="2" w:space="0" w:color="auto"/>
              <w:left w:val="single" w:sz="2" w:space="0" w:color="auto"/>
              <w:bottom w:val="single" w:sz="2" w:space="0" w:color="auto"/>
              <w:right w:val="single" w:sz="2" w:space="0" w:color="auto"/>
            </w:tcBorders>
          </w:tcPr>
          <w:p w14:paraId="667CA072" w14:textId="77777777" w:rsidR="00FF5BA6" w:rsidRPr="004E5748" w:rsidRDefault="00FF5BA6" w:rsidP="00FF0B3F">
            <w:pPr>
              <w:pStyle w:val="NormalLeft"/>
              <w:rPr>
                <w:lang w:val="en-GB"/>
              </w:rPr>
            </w:pPr>
            <w:r w:rsidRPr="004E5748">
              <w:rPr>
                <w:lang w:val="en-GB"/>
              </w:rPr>
              <w:t>C0030/R0050</w:t>
            </w:r>
          </w:p>
        </w:tc>
        <w:tc>
          <w:tcPr>
            <w:tcW w:w="2879" w:type="dxa"/>
            <w:tcBorders>
              <w:top w:val="single" w:sz="2" w:space="0" w:color="auto"/>
              <w:left w:val="single" w:sz="2" w:space="0" w:color="auto"/>
              <w:bottom w:val="single" w:sz="2" w:space="0" w:color="auto"/>
              <w:right w:val="single" w:sz="2" w:space="0" w:color="auto"/>
            </w:tcBorders>
          </w:tcPr>
          <w:p w14:paraId="56242162" w14:textId="77777777" w:rsidR="00FF5BA6" w:rsidRPr="004E5748" w:rsidRDefault="00FF5BA6" w:rsidP="00FF0B3F">
            <w:pPr>
              <w:pStyle w:val="NormalLeft"/>
              <w:rPr>
                <w:lang w:val="en-GB"/>
              </w:rPr>
            </w:pPr>
            <w:r w:rsidRPr="004E5748">
              <w:rPr>
                <w:lang w:val="en-GB"/>
              </w:rPr>
              <w:t xml:space="preserve">Motor vehicle liability insurance and proportional reinsurance– Net (of reinsurance/ SPV) best </w:t>
            </w:r>
            <w:r w:rsidRPr="004E5748">
              <w:rPr>
                <w:lang w:val="en-GB"/>
              </w:rPr>
              <w:lastRenderedPageBreak/>
              <w:t>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4321A2FD" w14:textId="77777777" w:rsidR="00FF5BA6" w:rsidRPr="004E5748" w:rsidRDefault="00FF5BA6" w:rsidP="00FF0B3F">
            <w:pPr>
              <w:pStyle w:val="NormalLeft"/>
              <w:rPr>
                <w:lang w:val="en-GB"/>
              </w:rPr>
            </w:pPr>
            <w:r w:rsidRPr="004E5748">
              <w:rPr>
                <w:lang w:val="en-GB"/>
              </w:rPr>
              <w:lastRenderedPageBreak/>
              <w:t xml:space="preserve">These are the technical provisions for motor vehicle liability insurance and proportional reinsurance, without risk margin after deduction of the amounts recoverable from </w:t>
            </w:r>
            <w:r w:rsidRPr="004E5748">
              <w:rPr>
                <w:lang w:val="en-GB"/>
              </w:rPr>
              <w:lastRenderedPageBreak/>
              <w:t>reinsurance contracts and SPVs, with a floor equal to zero, relating to non–life activities.</w:t>
            </w:r>
          </w:p>
        </w:tc>
      </w:tr>
      <w:tr w:rsidR="00F672D2" w:rsidRPr="00846C12" w14:paraId="50AFAEA0" w14:textId="77777777" w:rsidTr="00FF0B3F">
        <w:tc>
          <w:tcPr>
            <w:tcW w:w="1671" w:type="dxa"/>
            <w:tcBorders>
              <w:top w:val="single" w:sz="2" w:space="0" w:color="auto"/>
              <w:left w:val="single" w:sz="2" w:space="0" w:color="auto"/>
              <w:bottom w:val="single" w:sz="2" w:space="0" w:color="auto"/>
              <w:right w:val="single" w:sz="2" w:space="0" w:color="auto"/>
            </w:tcBorders>
          </w:tcPr>
          <w:p w14:paraId="6D8320F0" w14:textId="77777777" w:rsidR="00FF5BA6" w:rsidRPr="004E5748" w:rsidRDefault="00FF5BA6" w:rsidP="00FF0B3F">
            <w:pPr>
              <w:pStyle w:val="NormalLeft"/>
              <w:rPr>
                <w:lang w:val="en-GB"/>
              </w:rPr>
            </w:pPr>
            <w:r w:rsidRPr="004E5748">
              <w:rPr>
                <w:lang w:val="en-GB"/>
              </w:rPr>
              <w:lastRenderedPageBreak/>
              <w:t>C0040/R0050</w:t>
            </w:r>
          </w:p>
        </w:tc>
        <w:tc>
          <w:tcPr>
            <w:tcW w:w="2879" w:type="dxa"/>
            <w:tcBorders>
              <w:top w:val="single" w:sz="2" w:space="0" w:color="auto"/>
              <w:left w:val="single" w:sz="2" w:space="0" w:color="auto"/>
              <w:bottom w:val="single" w:sz="2" w:space="0" w:color="auto"/>
              <w:right w:val="single" w:sz="2" w:space="0" w:color="auto"/>
            </w:tcBorders>
          </w:tcPr>
          <w:p w14:paraId="5A938136" w14:textId="77777777" w:rsidR="00FF5BA6" w:rsidRPr="004E5748" w:rsidRDefault="00FF5BA6" w:rsidP="00FF0B3F">
            <w:pPr>
              <w:pStyle w:val="NormalLeft"/>
              <w:rPr>
                <w:lang w:val="en-GB"/>
              </w:rPr>
            </w:pPr>
            <w:r w:rsidRPr="004E5748">
              <w:rPr>
                <w:lang w:val="en-GB"/>
              </w:rPr>
              <w:t>Motor vehicle liability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67D0CF5A" w14:textId="4CF57D8C" w:rsidR="00FF5BA6" w:rsidRPr="004E5748" w:rsidRDefault="00FF5BA6" w:rsidP="00FF0B3F">
            <w:pPr>
              <w:pStyle w:val="NormalLeft"/>
              <w:rPr>
                <w:lang w:val="en-GB"/>
              </w:rPr>
            </w:pPr>
            <w:r w:rsidRPr="004E5748">
              <w:rPr>
                <w:lang w:val="en-GB"/>
              </w:rPr>
              <w:t>These are the premiums written for motor vehicle liability insurance and proportional reinsurance during the (rolling) last 12 months, after deduction of premiums for reinsurance contracts, with a floor equal to zero, relating to non–life activities.</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3E9A2633" w14:textId="77777777" w:rsidTr="00FF0B3F">
        <w:tc>
          <w:tcPr>
            <w:tcW w:w="1671" w:type="dxa"/>
            <w:tcBorders>
              <w:top w:val="single" w:sz="2" w:space="0" w:color="auto"/>
              <w:left w:val="single" w:sz="2" w:space="0" w:color="auto"/>
              <w:bottom w:val="single" w:sz="2" w:space="0" w:color="auto"/>
              <w:right w:val="single" w:sz="2" w:space="0" w:color="auto"/>
            </w:tcBorders>
          </w:tcPr>
          <w:p w14:paraId="7ECAFE6C" w14:textId="77777777" w:rsidR="00FF5BA6" w:rsidRPr="004E5748" w:rsidRDefault="00FF5BA6" w:rsidP="00FF0B3F">
            <w:pPr>
              <w:pStyle w:val="NormalLeft"/>
              <w:rPr>
                <w:lang w:val="en-GB"/>
              </w:rPr>
            </w:pPr>
            <w:r w:rsidRPr="004E5748">
              <w:rPr>
                <w:lang w:val="en-GB"/>
              </w:rPr>
              <w:t>C0050/R0050</w:t>
            </w:r>
          </w:p>
        </w:tc>
        <w:tc>
          <w:tcPr>
            <w:tcW w:w="2879" w:type="dxa"/>
            <w:tcBorders>
              <w:top w:val="single" w:sz="2" w:space="0" w:color="auto"/>
              <w:left w:val="single" w:sz="2" w:space="0" w:color="auto"/>
              <w:bottom w:val="single" w:sz="2" w:space="0" w:color="auto"/>
              <w:right w:val="single" w:sz="2" w:space="0" w:color="auto"/>
            </w:tcBorders>
          </w:tcPr>
          <w:p w14:paraId="4C8F6E51" w14:textId="77777777" w:rsidR="00FF5BA6" w:rsidRPr="004E5748" w:rsidRDefault="00FF5BA6" w:rsidP="00FF0B3F">
            <w:pPr>
              <w:pStyle w:val="NormalLeft"/>
              <w:rPr>
                <w:lang w:val="en-GB"/>
              </w:rPr>
            </w:pPr>
            <w:r w:rsidRPr="004E5748">
              <w:rPr>
                <w:lang w:val="en-GB"/>
              </w:rPr>
              <w:t>Motor vehicle liability insurance and proportional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358807A5" w14:textId="77777777" w:rsidR="00FF5BA6" w:rsidRPr="004E5748" w:rsidRDefault="00FF5BA6" w:rsidP="00FF0B3F">
            <w:pPr>
              <w:pStyle w:val="NormalLeft"/>
              <w:rPr>
                <w:lang w:val="en-GB"/>
              </w:rPr>
            </w:pPr>
            <w:r w:rsidRPr="004E5748">
              <w:rPr>
                <w:lang w:val="en-GB"/>
              </w:rPr>
              <w:t>These are the technical provisions for motor vehicle liability insurance and proportional reinsurance, without risk margin after deduction of the amounts recoverable from reinsurance contracts and SPVs, with a floor equal to zero, relating to life activities.</w:t>
            </w:r>
          </w:p>
        </w:tc>
      </w:tr>
      <w:tr w:rsidR="00F672D2" w:rsidRPr="00846C12" w14:paraId="4BBD3182" w14:textId="77777777" w:rsidTr="00FF0B3F">
        <w:tc>
          <w:tcPr>
            <w:tcW w:w="1671" w:type="dxa"/>
            <w:tcBorders>
              <w:top w:val="single" w:sz="2" w:space="0" w:color="auto"/>
              <w:left w:val="single" w:sz="2" w:space="0" w:color="auto"/>
              <w:bottom w:val="single" w:sz="2" w:space="0" w:color="auto"/>
              <w:right w:val="single" w:sz="2" w:space="0" w:color="auto"/>
            </w:tcBorders>
          </w:tcPr>
          <w:p w14:paraId="3AB84387" w14:textId="77777777" w:rsidR="00FF5BA6" w:rsidRPr="004E5748" w:rsidRDefault="00FF5BA6" w:rsidP="00FF0B3F">
            <w:pPr>
              <w:pStyle w:val="NormalLeft"/>
              <w:rPr>
                <w:lang w:val="en-GB"/>
              </w:rPr>
            </w:pPr>
            <w:r w:rsidRPr="004E5748">
              <w:rPr>
                <w:lang w:val="en-GB"/>
              </w:rPr>
              <w:t>C0060/R0050</w:t>
            </w:r>
          </w:p>
        </w:tc>
        <w:tc>
          <w:tcPr>
            <w:tcW w:w="2879" w:type="dxa"/>
            <w:tcBorders>
              <w:top w:val="single" w:sz="2" w:space="0" w:color="auto"/>
              <w:left w:val="single" w:sz="2" w:space="0" w:color="auto"/>
              <w:bottom w:val="single" w:sz="2" w:space="0" w:color="auto"/>
              <w:right w:val="single" w:sz="2" w:space="0" w:color="auto"/>
            </w:tcBorders>
          </w:tcPr>
          <w:p w14:paraId="4A035315" w14:textId="77777777" w:rsidR="00FF5BA6" w:rsidRPr="004E5748" w:rsidRDefault="00FF5BA6" w:rsidP="00FF0B3F">
            <w:pPr>
              <w:pStyle w:val="NormalLeft"/>
              <w:rPr>
                <w:lang w:val="en-GB"/>
              </w:rPr>
            </w:pPr>
            <w:r w:rsidRPr="004E5748">
              <w:rPr>
                <w:lang w:val="en-GB"/>
              </w:rPr>
              <w:t>Motor vehicle liability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7C971994" w14:textId="064CF8F2" w:rsidR="00FF5BA6" w:rsidRPr="004E5748" w:rsidRDefault="00FF5BA6" w:rsidP="00FF0B3F">
            <w:pPr>
              <w:pStyle w:val="NormalLeft"/>
              <w:rPr>
                <w:lang w:val="en-GB"/>
              </w:rPr>
            </w:pPr>
            <w:r w:rsidRPr="004E5748">
              <w:rPr>
                <w:lang w:val="en-GB"/>
              </w:rPr>
              <w:t>These are the premiums written for motor vehicle liability insurance and proportional reinsurance during the (rolling) last 12 months, after deduction of premiums for reinsurance contracts, with a floor equal to zero, relating to life activities.</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34FE5EAC" w14:textId="77777777" w:rsidTr="00FF0B3F">
        <w:tc>
          <w:tcPr>
            <w:tcW w:w="1671" w:type="dxa"/>
            <w:tcBorders>
              <w:top w:val="single" w:sz="2" w:space="0" w:color="auto"/>
              <w:left w:val="single" w:sz="2" w:space="0" w:color="auto"/>
              <w:bottom w:val="single" w:sz="2" w:space="0" w:color="auto"/>
              <w:right w:val="single" w:sz="2" w:space="0" w:color="auto"/>
            </w:tcBorders>
          </w:tcPr>
          <w:p w14:paraId="3421340D" w14:textId="77777777" w:rsidR="00FF5BA6" w:rsidRPr="004E5748" w:rsidRDefault="00FF5BA6" w:rsidP="00FF0B3F">
            <w:pPr>
              <w:pStyle w:val="NormalLeft"/>
              <w:rPr>
                <w:lang w:val="en-GB"/>
              </w:rPr>
            </w:pPr>
            <w:r w:rsidRPr="004E5748">
              <w:rPr>
                <w:lang w:val="en-GB"/>
              </w:rPr>
              <w:t>C0030/R0060</w:t>
            </w:r>
          </w:p>
        </w:tc>
        <w:tc>
          <w:tcPr>
            <w:tcW w:w="2879" w:type="dxa"/>
            <w:tcBorders>
              <w:top w:val="single" w:sz="2" w:space="0" w:color="auto"/>
              <w:left w:val="single" w:sz="2" w:space="0" w:color="auto"/>
              <w:bottom w:val="single" w:sz="2" w:space="0" w:color="auto"/>
              <w:right w:val="single" w:sz="2" w:space="0" w:color="auto"/>
            </w:tcBorders>
          </w:tcPr>
          <w:p w14:paraId="78D698CE" w14:textId="77777777" w:rsidR="00FF5BA6" w:rsidRPr="004E5748" w:rsidRDefault="00FF5BA6" w:rsidP="00FF0B3F">
            <w:pPr>
              <w:pStyle w:val="NormalLeft"/>
              <w:rPr>
                <w:lang w:val="en-GB"/>
              </w:rPr>
            </w:pPr>
            <w:r w:rsidRPr="004E5748">
              <w:rPr>
                <w:lang w:val="en-GB"/>
              </w:rPr>
              <w:t>Other motor insurance and proportional reinsurance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5BB11EFB" w14:textId="77777777" w:rsidR="00FF5BA6" w:rsidRPr="004E5748" w:rsidRDefault="00FF5BA6" w:rsidP="00FF0B3F">
            <w:pPr>
              <w:pStyle w:val="NormalLeft"/>
              <w:rPr>
                <w:lang w:val="en-GB"/>
              </w:rPr>
            </w:pPr>
            <w:r w:rsidRPr="004E5748">
              <w:rPr>
                <w:lang w:val="en-GB"/>
              </w:rPr>
              <w:t>These are the technical provisions for other motor insurance and proportional reinsurance, without risk margin after deduction of the amounts recoverable from reinsurance contracts and SPVs, with a floor equal to zero, relating to non–life activities.</w:t>
            </w:r>
          </w:p>
        </w:tc>
      </w:tr>
      <w:tr w:rsidR="00F672D2" w:rsidRPr="00846C12" w14:paraId="00FE2CB8" w14:textId="77777777" w:rsidTr="00FF0B3F">
        <w:tc>
          <w:tcPr>
            <w:tcW w:w="1671" w:type="dxa"/>
            <w:tcBorders>
              <w:top w:val="single" w:sz="2" w:space="0" w:color="auto"/>
              <w:left w:val="single" w:sz="2" w:space="0" w:color="auto"/>
              <w:bottom w:val="single" w:sz="2" w:space="0" w:color="auto"/>
              <w:right w:val="single" w:sz="2" w:space="0" w:color="auto"/>
            </w:tcBorders>
          </w:tcPr>
          <w:p w14:paraId="1D82BE02" w14:textId="77777777" w:rsidR="00FF5BA6" w:rsidRPr="004E5748" w:rsidRDefault="00FF5BA6" w:rsidP="00FF0B3F">
            <w:pPr>
              <w:pStyle w:val="NormalLeft"/>
              <w:rPr>
                <w:lang w:val="en-GB"/>
              </w:rPr>
            </w:pPr>
            <w:r w:rsidRPr="004E5748">
              <w:rPr>
                <w:lang w:val="en-GB"/>
              </w:rPr>
              <w:t>C0040/R0060</w:t>
            </w:r>
          </w:p>
        </w:tc>
        <w:tc>
          <w:tcPr>
            <w:tcW w:w="2879" w:type="dxa"/>
            <w:tcBorders>
              <w:top w:val="single" w:sz="2" w:space="0" w:color="auto"/>
              <w:left w:val="single" w:sz="2" w:space="0" w:color="auto"/>
              <w:bottom w:val="single" w:sz="2" w:space="0" w:color="auto"/>
              <w:right w:val="single" w:sz="2" w:space="0" w:color="auto"/>
            </w:tcBorders>
          </w:tcPr>
          <w:p w14:paraId="3BC01E2E" w14:textId="77777777" w:rsidR="00FF5BA6" w:rsidRPr="004E5748" w:rsidRDefault="00FF5BA6" w:rsidP="00FF0B3F">
            <w:pPr>
              <w:pStyle w:val="NormalLeft"/>
              <w:rPr>
                <w:lang w:val="en-GB"/>
              </w:rPr>
            </w:pPr>
            <w:r w:rsidRPr="004E5748">
              <w:rPr>
                <w:lang w:val="en-GB"/>
              </w:rPr>
              <w:t>Other motor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5452A12D" w14:textId="7B092F48" w:rsidR="00FF5BA6" w:rsidRPr="004E5748" w:rsidRDefault="00FF5BA6" w:rsidP="00FF0B3F">
            <w:pPr>
              <w:pStyle w:val="NormalLeft"/>
              <w:rPr>
                <w:lang w:val="en-GB"/>
              </w:rPr>
            </w:pPr>
            <w:r w:rsidRPr="004E5748">
              <w:rPr>
                <w:lang w:val="en-GB"/>
              </w:rPr>
              <w:t>These are the premiums written for other motor insurance and proportional reinsurance during the (rolling) last 12 months, after deduction of premiums for reinsurance contracts, with a floor equal to zero, relating to non–life activities.</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0B4B50E7" w14:textId="77777777" w:rsidTr="00FF0B3F">
        <w:tc>
          <w:tcPr>
            <w:tcW w:w="1671" w:type="dxa"/>
            <w:tcBorders>
              <w:top w:val="single" w:sz="2" w:space="0" w:color="auto"/>
              <w:left w:val="single" w:sz="2" w:space="0" w:color="auto"/>
              <w:bottom w:val="single" w:sz="2" w:space="0" w:color="auto"/>
              <w:right w:val="single" w:sz="2" w:space="0" w:color="auto"/>
            </w:tcBorders>
          </w:tcPr>
          <w:p w14:paraId="32063B81" w14:textId="77777777" w:rsidR="00FF5BA6" w:rsidRPr="004E5748" w:rsidRDefault="00FF5BA6" w:rsidP="00FF0B3F">
            <w:pPr>
              <w:pStyle w:val="NormalLeft"/>
              <w:rPr>
                <w:lang w:val="en-GB"/>
              </w:rPr>
            </w:pPr>
            <w:r w:rsidRPr="004E5748">
              <w:rPr>
                <w:lang w:val="en-GB"/>
              </w:rPr>
              <w:t>C0050/R0060</w:t>
            </w:r>
          </w:p>
        </w:tc>
        <w:tc>
          <w:tcPr>
            <w:tcW w:w="2879" w:type="dxa"/>
            <w:tcBorders>
              <w:top w:val="single" w:sz="2" w:space="0" w:color="auto"/>
              <w:left w:val="single" w:sz="2" w:space="0" w:color="auto"/>
              <w:bottom w:val="single" w:sz="2" w:space="0" w:color="auto"/>
              <w:right w:val="single" w:sz="2" w:space="0" w:color="auto"/>
            </w:tcBorders>
          </w:tcPr>
          <w:p w14:paraId="3425813B" w14:textId="77777777" w:rsidR="00FF5BA6" w:rsidRPr="004E5748" w:rsidRDefault="00FF5BA6" w:rsidP="00FF0B3F">
            <w:pPr>
              <w:pStyle w:val="NormalLeft"/>
              <w:rPr>
                <w:lang w:val="en-GB"/>
              </w:rPr>
            </w:pPr>
            <w:r w:rsidRPr="004E5748">
              <w:rPr>
                <w:lang w:val="en-GB"/>
              </w:rPr>
              <w:t xml:space="preserve">Other motor insurance and proportional reinsurance — Net (of reinsurance/ SPV) best estimate and TP </w:t>
            </w:r>
            <w:r w:rsidRPr="004E5748">
              <w:rPr>
                <w:lang w:val="en-GB"/>
              </w:rPr>
              <w:lastRenderedPageBreak/>
              <w:t>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1DDB90B6" w14:textId="77777777" w:rsidR="00FF5BA6" w:rsidRPr="004E5748" w:rsidRDefault="00FF5BA6" w:rsidP="00FF0B3F">
            <w:pPr>
              <w:pStyle w:val="NormalLeft"/>
              <w:rPr>
                <w:lang w:val="en-GB"/>
              </w:rPr>
            </w:pPr>
            <w:r w:rsidRPr="004E5748">
              <w:rPr>
                <w:lang w:val="en-GB"/>
              </w:rPr>
              <w:lastRenderedPageBreak/>
              <w:t xml:space="preserve">These are the technical provisions for other motor insurance and proportional reinsurance, without risk margin after deduction of the amounts recoverable from reinsurance </w:t>
            </w:r>
            <w:r w:rsidRPr="004E5748">
              <w:rPr>
                <w:lang w:val="en-GB"/>
              </w:rPr>
              <w:lastRenderedPageBreak/>
              <w:t>contracts and SPVs, with a floor equal to zero, relating to life activities.</w:t>
            </w:r>
          </w:p>
        </w:tc>
      </w:tr>
      <w:tr w:rsidR="00F672D2" w:rsidRPr="00846C12" w14:paraId="68AB0234" w14:textId="77777777" w:rsidTr="00FF0B3F">
        <w:tc>
          <w:tcPr>
            <w:tcW w:w="1671" w:type="dxa"/>
            <w:tcBorders>
              <w:top w:val="single" w:sz="2" w:space="0" w:color="auto"/>
              <w:left w:val="single" w:sz="2" w:space="0" w:color="auto"/>
              <w:bottom w:val="single" w:sz="2" w:space="0" w:color="auto"/>
              <w:right w:val="single" w:sz="2" w:space="0" w:color="auto"/>
            </w:tcBorders>
          </w:tcPr>
          <w:p w14:paraId="636B6148" w14:textId="77777777" w:rsidR="00FF5BA6" w:rsidRPr="004E5748" w:rsidRDefault="00FF5BA6" w:rsidP="00FF0B3F">
            <w:pPr>
              <w:pStyle w:val="NormalLeft"/>
              <w:rPr>
                <w:lang w:val="en-GB"/>
              </w:rPr>
            </w:pPr>
            <w:r w:rsidRPr="004E5748">
              <w:rPr>
                <w:lang w:val="en-GB"/>
              </w:rPr>
              <w:lastRenderedPageBreak/>
              <w:t>C0060/R0060</w:t>
            </w:r>
          </w:p>
        </w:tc>
        <w:tc>
          <w:tcPr>
            <w:tcW w:w="2879" w:type="dxa"/>
            <w:tcBorders>
              <w:top w:val="single" w:sz="2" w:space="0" w:color="auto"/>
              <w:left w:val="single" w:sz="2" w:space="0" w:color="auto"/>
              <w:bottom w:val="single" w:sz="2" w:space="0" w:color="auto"/>
              <w:right w:val="single" w:sz="2" w:space="0" w:color="auto"/>
            </w:tcBorders>
          </w:tcPr>
          <w:p w14:paraId="297FE18F" w14:textId="77777777" w:rsidR="00FF5BA6" w:rsidRPr="004E5748" w:rsidRDefault="00FF5BA6" w:rsidP="00FF0B3F">
            <w:pPr>
              <w:pStyle w:val="NormalLeft"/>
              <w:rPr>
                <w:lang w:val="en-GB"/>
              </w:rPr>
            </w:pPr>
            <w:r w:rsidRPr="004E5748">
              <w:rPr>
                <w:lang w:val="en-GB"/>
              </w:rPr>
              <w:t>Other motor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29FCF761" w14:textId="11F1674A" w:rsidR="00FF5BA6" w:rsidRPr="004E5748" w:rsidRDefault="00FF5BA6" w:rsidP="00FF0B3F">
            <w:pPr>
              <w:pStyle w:val="NormalLeft"/>
              <w:rPr>
                <w:lang w:val="en-GB"/>
              </w:rPr>
            </w:pPr>
            <w:r w:rsidRPr="004E5748">
              <w:rPr>
                <w:lang w:val="en-GB"/>
              </w:rPr>
              <w:t>These are the premiums written for other motor insurance and proportional reinsurance during the (rolling) last 12 months, after deduction of premiums for reinsurance contracts, with a floor equal to zero, relating to life activities.</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77E8F3C2" w14:textId="77777777" w:rsidTr="00FF0B3F">
        <w:tc>
          <w:tcPr>
            <w:tcW w:w="1671" w:type="dxa"/>
            <w:tcBorders>
              <w:top w:val="single" w:sz="2" w:space="0" w:color="auto"/>
              <w:left w:val="single" w:sz="2" w:space="0" w:color="auto"/>
              <w:bottom w:val="single" w:sz="2" w:space="0" w:color="auto"/>
              <w:right w:val="single" w:sz="2" w:space="0" w:color="auto"/>
            </w:tcBorders>
          </w:tcPr>
          <w:p w14:paraId="0380670D" w14:textId="77777777" w:rsidR="00FF5BA6" w:rsidRPr="004E5748" w:rsidRDefault="00FF5BA6" w:rsidP="00FF0B3F">
            <w:pPr>
              <w:pStyle w:val="NormalLeft"/>
              <w:rPr>
                <w:lang w:val="en-GB"/>
              </w:rPr>
            </w:pPr>
            <w:r w:rsidRPr="004E5748">
              <w:rPr>
                <w:lang w:val="en-GB"/>
              </w:rPr>
              <w:t>C0030/R0070</w:t>
            </w:r>
          </w:p>
        </w:tc>
        <w:tc>
          <w:tcPr>
            <w:tcW w:w="2879" w:type="dxa"/>
            <w:tcBorders>
              <w:top w:val="single" w:sz="2" w:space="0" w:color="auto"/>
              <w:left w:val="single" w:sz="2" w:space="0" w:color="auto"/>
              <w:bottom w:val="single" w:sz="2" w:space="0" w:color="auto"/>
              <w:right w:val="single" w:sz="2" w:space="0" w:color="auto"/>
            </w:tcBorders>
          </w:tcPr>
          <w:p w14:paraId="6FFE0F3F" w14:textId="77777777" w:rsidR="00FF5BA6" w:rsidRPr="004E5748" w:rsidRDefault="00FF5BA6" w:rsidP="00FF0B3F">
            <w:pPr>
              <w:pStyle w:val="NormalLeft"/>
              <w:rPr>
                <w:lang w:val="en-GB"/>
              </w:rPr>
            </w:pPr>
            <w:r w:rsidRPr="004E5748">
              <w:rPr>
                <w:lang w:val="en-GB"/>
              </w:rPr>
              <w:t>Marine, aviation and transport insurance and proportional reinsurance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009BE691" w14:textId="77777777" w:rsidR="00FF5BA6" w:rsidRPr="004E5748" w:rsidRDefault="00FF5BA6" w:rsidP="00FF0B3F">
            <w:pPr>
              <w:pStyle w:val="NormalLeft"/>
              <w:rPr>
                <w:lang w:val="en-GB"/>
              </w:rPr>
            </w:pPr>
            <w:r w:rsidRPr="004E5748">
              <w:rPr>
                <w:lang w:val="en-GB"/>
              </w:rPr>
              <w:t>These are the technical provisions for marine, aviation and transport insurance and proportional reinsurance, without risk margin after deduction of the amounts recoverable from reinsurance contracts and SPVs, with a floor equal to zero, relating to non–life activities.</w:t>
            </w:r>
          </w:p>
        </w:tc>
      </w:tr>
      <w:tr w:rsidR="00F672D2" w:rsidRPr="00846C12" w14:paraId="735B555F" w14:textId="77777777" w:rsidTr="00FF0B3F">
        <w:tc>
          <w:tcPr>
            <w:tcW w:w="1671" w:type="dxa"/>
            <w:tcBorders>
              <w:top w:val="single" w:sz="2" w:space="0" w:color="auto"/>
              <w:left w:val="single" w:sz="2" w:space="0" w:color="auto"/>
              <w:bottom w:val="single" w:sz="2" w:space="0" w:color="auto"/>
              <w:right w:val="single" w:sz="2" w:space="0" w:color="auto"/>
            </w:tcBorders>
          </w:tcPr>
          <w:p w14:paraId="3EDC4453" w14:textId="77777777" w:rsidR="00FF5BA6" w:rsidRPr="004E5748" w:rsidRDefault="00FF5BA6" w:rsidP="00FF0B3F">
            <w:pPr>
              <w:pStyle w:val="NormalLeft"/>
              <w:rPr>
                <w:lang w:val="en-GB"/>
              </w:rPr>
            </w:pPr>
            <w:r w:rsidRPr="004E5748">
              <w:rPr>
                <w:lang w:val="en-GB"/>
              </w:rPr>
              <w:t>C0040/R0070</w:t>
            </w:r>
          </w:p>
        </w:tc>
        <w:tc>
          <w:tcPr>
            <w:tcW w:w="2879" w:type="dxa"/>
            <w:tcBorders>
              <w:top w:val="single" w:sz="2" w:space="0" w:color="auto"/>
              <w:left w:val="single" w:sz="2" w:space="0" w:color="auto"/>
              <w:bottom w:val="single" w:sz="2" w:space="0" w:color="auto"/>
              <w:right w:val="single" w:sz="2" w:space="0" w:color="auto"/>
            </w:tcBorders>
          </w:tcPr>
          <w:p w14:paraId="23360A48" w14:textId="77777777" w:rsidR="00FF5BA6" w:rsidRPr="004E5748" w:rsidRDefault="00FF5BA6" w:rsidP="00FF0B3F">
            <w:pPr>
              <w:pStyle w:val="NormalLeft"/>
              <w:rPr>
                <w:lang w:val="en-GB"/>
              </w:rPr>
            </w:pPr>
            <w:r w:rsidRPr="004E5748">
              <w:rPr>
                <w:lang w:val="en-GB"/>
              </w:rPr>
              <w:t>Marine, aviation and transport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6B3535BC" w14:textId="09110EF0" w:rsidR="00FF5BA6" w:rsidRPr="004E5748" w:rsidRDefault="00FF5BA6" w:rsidP="00FF0B3F">
            <w:pPr>
              <w:pStyle w:val="NormalLeft"/>
              <w:rPr>
                <w:lang w:val="en-GB"/>
              </w:rPr>
            </w:pPr>
            <w:r w:rsidRPr="004E5748">
              <w:rPr>
                <w:lang w:val="en-GB"/>
              </w:rPr>
              <w:t>These are the premiums written for marine, aviation and transport insurance and proportional reinsurance during the (rolling) last 12 months, after deduction of premiums for reinsurance contracts, with a floor equal to zero, relating to non–life activities.</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224B097A" w14:textId="77777777" w:rsidTr="00FF0B3F">
        <w:tc>
          <w:tcPr>
            <w:tcW w:w="1671" w:type="dxa"/>
            <w:tcBorders>
              <w:top w:val="single" w:sz="2" w:space="0" w:color="auto"/>
              <w:left w:val="single" w:sz="2" w:space="0" w:color="auto"/>
              <w:bottom w:val="single" w:sz="2" w:space="0" w:color="auto"/>
              <w:right w:val="single" w:sz="2" w:space="0" w:color="auto"/>
            </w:tcBorders>
          </w:tcPr>
          <w:p w14:paraId="11E702E5" w14:textId="77777777" w:rsidR="00FF5BA6" w:rsidRPr="004E5748" w:rsidRDefault="00FF5BA6" w:rsidP="00FF0B3F">
            <w:pPr>
              <w:pStyle w:val="NormalLeft"/>
              <w:rPr>
                <w:lang w:val="en-GB"/>
              </w:rPr>
            </w:pPr>
            <w:r w:rsidRPr="004E5748">
              <w:rPr>
                <w:lang w:val="en-GB"/>
              </w:rPr>
              <w:t>C0050/R0070</w:t>
            </w:r>
          </w:p>
        </w:tc>
        <w:tc>
          <w:tcPr>
            <w:tcW w:w="2879" w:type="dxa"/>
            <w:tcBorders>
              <w:top w:val="single" w:sz="2" w:space="0" w:color="auto"/>
              <w:left w:val="single" w:sz="2" w:space="0" w:color="auto"/>
              <w:bottom w:val="single" w:sz="2" w:space="0" w:color="auto"/>
              <w:right w:val="single" w:sz="2" w:space="0" w:color="auto"/>
            </w:tcBorders>
          </w:tcPr>
          <w:p w14:paraId="6666B586" w14:textId="77777777" w:rsidR="00FF5BA6" w:rsidRPr="004E5748" w:rsidRDefault="00FF5BA6" w:rsidP="00FF0B3F">
            <w:pPr>
              <w:pStyle w:val="NormalLeft"/>
              <w:rPr>
                <w:lang w:val="en-GB"/>
              </w:rPr>
            </w:pPr>
            <w:r w:rsidRPr="004E5748">
              <w:rPr>
                <w:lang w:val="en-GB"/>
              </w:rPr>
              <w:t>Marine, aviation and transport insurance and proportional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0D4EC793" w14:textId="77777777" w:rsidR="00FF5BA6" w:rsidRPr="004E5748" w:rsidRDefault="00FF5BA6" w:rsidP="00FF0B3F">
            <w:pPr>
              <w:pStyle w:val="NormalLeft"/>
              <w:rPr>
                <w:lang w:val="en-GB"/>
              </w:rPr>
            </w:pPr>
            <w:r w:rsidRPr="004E5748">
              <w:rPr>
                <w:lang w:val="en-GB"/>
              </w:rPr>
              <w:t>These are the technical provisions for marine, aviation and transport insurance and proportional reinsurance, without risk margin after deduction of the amounts recoverable from reinsurance contracts and SPVs, with a floor equal to zero, relating to life activities.</w:t>
            </w:r>
          </w:p>
        </w:tc>
      </w:tr>
      <w:tr w:rsidR="00F672D2" w:rsidRPr="00846C12" w14:paraId="51BA041A" w14:textId="77777777" w:rsidTr="00FF0B3F">
        <w:tc>
          <w:tcPr>
            <w:tcW w:w="1671" w:type="dxa"/>
            <w:tcBorders>
              <w:top w:val="single" w:sz="2" w:space="0" w:color="auto"/>
              <w:left w:val="single" w:sz="2" w:space="0" w:color="auto"/>
              <w:bottom w:val="single" w:sz="2" w:space="0" w:color="auto"/>
              <w:right w:val="single" w:sz="2" w:space="0" w:color="auto"/>
            </w:tcBorders>
          </w:tcPr>
          <w:p w14:paraId="33B75434" w14:textId="77777777" w:rsidR="00FF5BA6" w:rsidRPr="004E5748" w:rsidRDefault="00FF5BA6" w:rsidP="00FF0B3F">
            <w:pPr>
              <w:pStyle w:val="NormalLeft"/>
              <w:rPr>
                <w:lang w:val="en-GB"/>
              </w:rPr>
            </w:pPr>
            <w:r w:rsidRPr="004E5748">
              <w:rPr>
                <w:lang w:val="en-GB"/>
              </w:rPr>
              <w:t>C0060/R0070</w:t>
            </w:r>
          </w:p>
        </w:tc>
        <w:tc>
          <w:tcPr>
            <w:tcW w:w="2879" w:type="dxa"/>
            <w:tcBorders>
              <w:top w:val="single" w:sz="2" w:space="0" w:color="auto"/>
              <w:left w:val="single" w:sz="2" w:space="0" w:color="auto"/>
              <w:bottom w:val="single" w:sz="2" w:space="0" w:color="auto"/>
              <w:right w:val="single" w:sz="2" w:space="0" w:color="auto"/>
            </w:tcBorders>
          </w:tcPr>
          <w:p w14:paraId="1B26224A" w14:textId="77777777" w:rsidR="00FF5BA6" w:rsidRPr="004E5748" w:rsidRDefault="00FF5BA6" w:rsidP="00FF0B3F">
            <w:pPr>
              <w:pStyle w:val="NormalLeft"/>
              <w:rPr>
                <w:lang w:val="en-GB"/>
              </w:rPr>
            </w:pPr>
            <w:r w:rsidRPr="004E5748">
              <w:rPr>
                <w:lang w:val="en-GB"/>
              </w:rPr>
              <w:t>Marine, aviation and transport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20FE2ABB" w14:textId="1F8ACF15" w:rsidR="00FF5BA6" w:rsidRPr="004E5748" w:rsidRDefault="00FF5BA6" w:rsidP="00FF0B3F">
            <w:pPr>
              <w:pStyle w:val="NormalLeft"/>
              <w:rPr>
                <w:lang w:val="en-GB"/>
              </w:rPr>
            </w:pPr>
            <w:r w:rsidRPr="004E5748">
              <w:rPr>
                <w:lang w:val="en-GB"/>
              </w:rPr>
              <w:t>These are the premiums written for marine, aviation and transport insurance and proportional reinsurance during the (rolling) last 12 months, after deduction of premiums for reinsurance contracts, with a floor equal to zero, relating to life activities.</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27D3653A" w14:textId="77777777" w:rsidTr="00FF0B3F">
        <w:tc>
          <w:tcPr>
            <w:tcW w:w="1671" w:type="dxa"/>
            <w:tcBorders>
              <w:top w:val="single" w:sz="2" w:space="0" w:color="auto"/>
              <w:left w:val="single" w:sz="2" w:space="0" w:color="auto"/>
              <w:bottom w:val="single" w:sz="2" w:space="0" w:color="auto"/>
              <w:right w:val="single" w:sz="2" w:space="0" w:color="auto"/>
            </w:tcBorders>
          </w:tcPr>
          <w:p w14:paraId="683C2DD0" w14:textId="77777777" w:rsidR="00FF5BA6" w:rsidRPr="004E5748" w:rsidRDefault="00FF5BA6" w:rsidP="00FF0B3F">
            <w:pPr>
              <w:pStyle w:val="NormalLeft"/>
              <w:rPr>
                <w:lang w:val="en-GB"/>
              </w:rPr>
            </w:pPr>
            <w:r w:rsidRPr="004E5748">
              <w:rPr>
                <w:lang w:val="en-GB"/>
              </w:rPr>
              <w:t>C0030/R0080</w:t>
            </w:r>
          </w:p>
        </w:tc>
        <w:tc>
          <w:tcPr>
            <w:tcW w:w="2879" w:type="dxa"/>
            <w:tcBorders>
              <w:top w:val="single" w:sz="2" w:space="0" w:color="auto"/>
              <w:left w:val="single" w:sz="2" w:space="0" w:color="auto"/>
              <w:bottom w:val="single" w:sz="2" w:space="0" w:color="auto"/>
              <w:right w:val="single" w:sz="2" w:space="0" w:color="auto"/>
            </w:tcBorders>
          </w:tcPr>
          <w:p w14:paraId="67B672A1" w14:textId="77777777" w:rsidR="00FF5BA6" w:rsidRPr="004E5748" w:rsidRDefault="00FF5BA6" w:rsidP="00FF0B3F">
            <w:pPr>
              <w:pStyle w:val="NormalLeft"/>
              <w:rPr>
                <w:lang w:val="en-GB"/>
              </w:rPr>
            </w:pPr>
            <w:r w:rsidRPr="004E5748">
              <w:rPr>
                <w:lang w:val="en-GB"/>
              </w:rPr>
              <w:t xml:space="preserve">Fire and other damage to property insurance and proportional reinsurance — </w:t>
            </w:r>
            <w:r w:rsidRPr="004E5748">
              <w:rPr>
                <w:lang w:val="en-GB"/>
              </w:rPr>
              <w:lastRenderedPageBreak/>
              <w:t>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5D58842C" w14:textId="77777777" w:rsidR="00FF5BA6" w:rsidRPr="004E5748" w:rsidRDefault="00FF5BA6" w:rsidP="00FF0B3F">
            <w:pPr>
              <w:pStyle w:val="NormalLeft"/>
              <w:rPr>
                <w:lang w:val="en-GB"/>
              </w:rPr>
            </w:pPr>
            <w:r w:rsidRPr="004E5748">
              <w:rPr>
                <w:lang w:val="en-GB"/>
              </w:rPr>
              <w:lastRenderedPageBreak/>
              <w:t xml:space="preserve">These are the technical provisions for fire and other damage to property insurance and proportional reinsurance, without risk margin </w:t>
            </w:r>
            <w:r w:rsidRPr="004E5748">
              <w:rPr>
                <w:lang w:val="en-GB"/>
              </w:rPr>
              <w:lastRenderedPageBreak/>
              <w:t>after deduction of the amounts recoverable from reinsurance contracts and SPVs, with a floor equal to zero, relating to non–life activities.</w:t>
            </w:r>
          </w:p>
        </w:tc>
      </w:tr>
      <w:tr w:rsidR="00F672D2" w:rsidRPr="00846C12" w14:paraId="68BE79E0" w14:textId="77777777" w:rsidTr="00FF0B3F">
        <w:tc>
          <w:tcPr>
            <w:tcW w:w="1671" w:type="dxa"/>
            <w:tcBorders>
              <w:top w:val="single" w:sz="2" w:space="0" w:color="auto"/>
              <w:left w:val="single" w:sz="2" w:space="0" w:color="auto"/>
              <w:bottom w:val="single" w:sz="2" w:space="0" w:color="auto"/>
              <w:right w:val="single" w:sz="2" w:space="0" w:color="auto"/>
            </w:tcBorders>
          </w:tcPr>
          <w:p w14:paraId="73DF225B" w14:textId="77777777" w:rsidR="00FF5BA6" w:rsidRPr="004E5748" w:rsidRDefault="00FF5BA6" w:rsidP="00FF0B3F">
            <w:pPr>
              <w:pStyle w:val="NormalLeft"/>
              <w:rPr>
                <w:lang w:val="en-GB"/>
              </w:rPr>
            </w:pPr>
            <w:r w:rsidRPr="004E5748">
              <w:rPr>
                <w:lang w:val="en-GB"/>
              </w:rPr>
              <w:lastRenderedPageBreak/>
              <w:t>C0040/R0080</w:t>
            </w:r>
          </w:p>
        </w:tc>
        <w:tc>
          <w:tcPr>
            <w:tcW w:w="2879" w:type="dxa"/>
            <w:tcBorders>
              <w:top w:val="single" w:sz="2" w:space="0" w:color="auto"/>
              <w:left w:val="single" w:sz="2" w:space="0" w:color="auto"/>
              <w:bottom w:val="single" w:sz="2" w:space="0" w:color="auto"/>
              <w:right w:val="single" w:sz="2" w:space="0" w:color="auto"/>
            </w:tcBorders>
          </w:tcPr>
          <w:p w14:paraId="5235F76A" w14:textId="77777777" w:rsidR="00FF5BA6" w:rsidRPr="004E5748" w:rsidRDefault="00FF5BA6" w:rsidP="00FF0B3F">
            <w:pPr>
              <w:pStyle w:val="NormalLeft"/>
              <w:rPr>
                <w:lang w:val="en-GB"/>
              </w:rPr>
            </w:pPr>
            <w:r w:rsidRPr="004E5748">
              <w:rPr>
                <w:lang w:val="en-GB"/>
              </w:rPr>
              <w:t>Fire and other damage to property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7B618F2C" w14:textId="1C48EE23" w:rsidR="00FF5BA6" w:rsidRPr="004E5748" w:rsidRDefault="00FF5BA6" w:rsidP="00FF0B3F">
            <w:pPr>
              <w:pStyle w:val="NormalLeft"/>
              <w:rPr>
                <w:lang w:val="en-GB"/>
              </w:rPr>
            </w:pPr>
            <w:r w:rsidRPr="004E5748">
              <w:rPr>
                <w:lang w:val="en-GB"/>
              </w:rPr>
              <w:t>These are the premiums written for fire and other damage to property insurance and proportional reinsurance during the (rolling) last 12 months, after deduction of premiums for reinsurance contracts, with a floor equal to zero, relating to non–life activities.</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50C7AA63" w14:textId="77777777" w:rsidTr="00FF0B3F">
        <w:tc>
          <w:tcPr>
            <w:tcW w:w="1671" w:type="dxa"/>
            <w:tcBorders>
              <w:top w:val="single" w:sz="2" w:space="0" w:color="auto"/>
              <w:left w:val="single" w:sz="2" w:space="0" w:color="auto"/>
              <w:bottom w:val="single" w:sz="2" w:space="0" w:color="auto"/>
              <w:right w:val="single" w:sz="2" w:space="0" w:color="auto"/>
            </w:tcBorders>
          </w:tcPr>
          <w:p w14:paraId="6E567FFB" w14:textId="77777777" w:rsidR="00FF5BA6" w:rsidRPr="004E5748" w:rsidRDefault="00FF5BA6" w:rsidP="00FF0B3F">
            <w:pPr>
              <w:pStyle w:val="NormalLeft"/>
              <w:rPr>
                <w:lang w:val="en-GB"/>
              </w:rPr>
            </w:pPr>
            <w:r w:rsidRPr="004E5748">
              <w:rPr>
                <w:lang w:val="en-GB"/>
              </w:rPr>
              <w:t>C0050/R0080</w:t>
            </w:r>
          </w:p>
        </w:tc>
        <w:tc>
          <w:tcPr>
            <w:tcW w:w="2879" w:type="dxa"/>
            <w:tcBorders>
              <w:top w:val="single" w:sz="2" w:space="0" w:color="auto"/>
              <w:left w:val="single" w:sz="2" w:space="0" w:color="auto"/>
              <w:bottom w:val="single" w:sz="2" w:space="0" w:color="auto"/>
              <w:right w:val="single" w:sz="2" w:space="0" w:color="auto"/>
            </w:tcBorders>
          </w:tcPr>
          <w:p w14:paraId="0778B8D2" w14:textId="77777777" w:rsidR="00FF5BA6" w:rsidRPr="004E5748" w:rsidRDefault="00FF5BA6" w:rsidP="00FF0B3F">
            <w:pPr>
              <w:pStyle w:val="NormalLeft"/>
              <w:rPr>
                <w:lang w:val="en-GB"/>
              </w:rPr>
            </w:pPr>
            <w:r w:rsidRPr="004E5748">
              <w:rPr>
                <w:lang w:val="en-GB"/>
              </w:rPr>
              <w:t>Fire and other damage to property insurance and proportional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3D5714D9" w14:textId="77777777" w:rsidR="00FF5BA6" w:rsidRPr="004E5748" w:rsidRDefault="00FF5BA6" w:rsidP="00FF0B3F">
            <w:pPr>
              <w:pStyle w:val="NormalLeft"/>
              <w:rPr>
                <w:lang w:val="en-GB"/>
              </w:rPr>
            </w:pPr>
            <w:r w:rsidRPr="004E5748">
              <w:rPr>
                <w:lang w:val="en-GB"/>
              </w:rPr>
              <w:t>These are the technical provisions for fire and other damage to property insurance and proportional reinsurance, without risk margin after deduction of the amounts recoverable from reinsurance contracts and SPVs, with a floor equal to zero, relating to life activities.</w:t>
            </w:r>
          </w:p>
        </w:tc>
      </w:tr>
      <w:tr w:rsidR="00F672D2" w:rsidRPr="00846C12" w14:paraId="5BF9F820" w14:textId="77777777" w:rsidTr="00FF0B3F">
        <w:tc>
          <w:tcPr>
            <w:tcW w:w="1671" w:type="dxa"/>
            <w:tcBorders>
              <w:top w:val="single" w:sz="2" w:space="0" w:color="auto"/>
              <w:left w:val="single" w:sz="2" w:space="0" w:color="auto"/>
              <w:bottom w:val="single" w:sz="2" w:space="0" w:color="auto"/>
              <w:right w:val="single" w:sz="2" w:space="0" w:color="auto"/>
            </w:tcBorders>
          </w:tcPr>
          <w:p w14:paraId="16E084D7" w14:textId="77777777" w:rsidR="00FF5BA6" w:rsidRPr="004E5748" w:rsidRDefault="00FF5BA6" w:rsidP="00FF0B3F">
            <w:pPr>
              <w:pStyle w:val="NormalLeft"/>
              <w:rPr>
                <w:lang w:val="en-GB"/>
              </w:rPr>
            </w:pPr>
            <w:r w:rsidRPr="004E5748">
              <w:rPr>
                <w:lang w:val="en-GB"/>
              </w:rPr>
              <w:t>C0060/R0080</w:t>
            </w:r>
          </w:p>
        </w:tc>
        <w:tc>
          <w:tcPr>
            <w:tcW w:w="2879" w:type="dxa"/>
            <w:tcBorders>
              <w:top w:val="single" w:sz="2" w:space="0" w:color="auto"/>
              <w:left w:val="single" w:sz="2" w:space="0" w:color="auto"/>
              <w:bottom w:val="single" w:sz="2" w:space="0" w:color="auto"/>
              <w:right w:val="single" w:sz="2" w:space="0" w:color="auto"/>
            </w:tcBorders>
          </w:tcPr>
          <w:p w14:paraId="3E54DCA9" w14:textId="77777777" w:rsidR="00FF5BA6" w:rsidRPr="004E5748" w:rsidRDefault="00FF5BA6" w:rsidP="00FF0B3F">
            <w:pPr>
              <w:pStyle w:val="NormalLeft"/>
              <w:rPr>
                <w:lang w:val="en-GB"/>
              </w:rPr>
            </w:pPr>
            <w:r w:rsidRPr="004E5748">
              <w:rPr>
                <w:lang w:val="en-GB"/>
              </w:rPr>
              <w:t>Fire and other damage to property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58A20DD8" w14:textId="388653C2" w:rsidR="00FF5BA6" w:rsidRPr="004E5748" w:rsidRDefault="00FF5BA6" w:rsidP="00FF0B3F">
            <w:pPr>
              <w:pStyle w:val="NormalLeft"/>
              <w:rPr>
                <w:lang w:val="en-GB"/>
              </w:rPr>
            </w:pPr>
            <w:r w:rsidRPr="004E5748">
              <w:rPr>
                <w:lang w:val="en-GB"/>
              </w:rPr>
              <w:t>These are the premiums written for fire and other damage to property insurance and proportional reinsurance during the (rolling) last 12 months, after deduction of premiums for reinsurance contracts, with a floor equal to zero, relating to life activities.</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5C05A7C5" w14:textId="77777777" w:rsidTr="00FF0B3F">
        <w:tc>
          <w:tcPr>
            <w:tcW w:w="1671" w:type="dxa"/>
            <w:tcBorders>
              <w:top w:val="single" w:sz="2" w:space="0" w:color="auto"/>
              <w:left w:val="single" w:sz="2" w:space="0" w:color="auto"/>
              <w:bottom w:val="single" w:sz="2" w:space="0" w:color="auto"/>
              <w:right w:val="single" w:sz="2" w:space="0" w:color="auto"/>
            </w:tcBorders>
          </w:tcPr>
          <w:p w14:paraId="1FB0C99B" w14:textId="77777777" w:rsidR="00FF5BA6" w:rsidRPr="004E5748" w:rsidRDefault="00FF5BA6" w:rsidP="00FF0B3F">
            <w:pPr>
              <w:pStyle w:val="NormalLeft"/>
              <w:rPr>
                <w:lang w:val="en-GB"/>
              </w:rPr>
            </w:pPr>
            <w:r w:rsidRPr="004E5748">
              <w:rPr>
                <w:lang w:val="en-GB"/>
              </w:rPr>
              <w:t>C0030/R0090</w:t>
            </w:r>
          </w:p>
        </w:tc>
        <w:tc>
          <w:tcPr>
            <w:tcW w:w="2879" w:type="dxa"/>
            <w:tcBorders>
              <w:top w:val="single" w:sz="2" w:space="0" w:color="auto"/>
              <w:left w:val="single" w:sz="2" w:space="0" w:color="auto"/>
              <w:bottom w:val="single" w:sz="2" w:space="0" w:color="auto"/>
              <w:right w:val="single" w:sz="2" w:space="0" w:color="auto"/>
            </w:tcBorders>
          </w:tcPr>
          <w:p w14:paraId="5C32FAF3" w14:textId="77777777" w:rsidR="00FF5BA6" w:rsidRPr="004E5748" w:rsidRDefault="00FF5BA6" w:rsidP="00FF0B3F">
            <w:pPr>
              <w:pStyle w:val="NormalLeft"/>
              <w:rPr>
                <w:lang w:val="en-GB"/>
              </w:rPr>
            </w:pPr>
            <w:r w:rsidRPr="004E5748">
              <w:rPr>
                <w:lang w:val="en-GB"/>
              </w:rPr>
              <w:t>General liability insurance and proportional reinsurance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2AD22C99" w14:textId="77777777" w:rsidR="00FF5BA6" w:rsidRPr="004E5748" w:rsidRDefault="00FF5BA6" w:rsidP="00FF0B3F">
            <w:pPr>
              <w:pStyle w:val="NormalLeft"/>
              <w:rPr>
                <w:lang w:val="en-GB"/>
              </w:rPr>
            </w:pPr>
            <w:r w:rsidRPr="004E5748">
              <w:rPr>
                <w:lang w:val="en-GB"/>
              </w:rPr>
              <w:t>These are the technical provisions for general liability insurance and proportional reinsurance, without risk margin after deduction of the amounts recoverable from reinsurance contracts and SPVs, with a floor equal to zero, relating to non–life activities.</w:t>
            </w:r>
          </w:p>
        </w:tc>
      </w:tr>
      <w:tr w:rsidR="00F672D2" w:rsidRPr="00846C12" w14:paraId="4852DEB6" w14:textId="77777777" w:rsidTr="00FF0B3F">
        <w:tc>
          <w:tcPr>
            <w:tcW w:w="1671" w:type="dxa"/>
            <w:tcBorders>
              <w:top w:val="single" w:sz="2" w:space="0" w:color="auto"/>
              <w:left w:val="single" w:sz="2" w:space="0" w:color="auto"/>
              <w:bottom w:val="single" w:sz="2" w:space="0" w:color="auto"/>
              <w:right w:val="single" w:sz="2" w:space="0" w:color="auto"/>
            </w:tcBorders>
          </w:tcPr>
          <w:p w14:paraId="600227A0" w14:textId="77777777" w:rsidR="00FF5BA6" w:rsidRPr="004E5748" w:rsidRDefault="00FF5BA6" w:rsidP="00FF0B3F">
            <w:pPr>
              <w:pStyle w:val="NormalLeft"/>
              <w:rPr>
                <w:lang w:val="en-GB"/>
              </w:rPr>
            </w:pPr>
            <w:r w:rsidRPr="004E5748">
              <w:rPr>
                <w:lang w:val="en-GB"/>
              </w:rPr>
              <w:t>C0040/R0090</w:t>
            </w:r>
          </w:p>
        </w:tc>
        <w:tc>
          <w:tcPr>
            <w:tcW w:w="2879" w:type="dxa"/>
            <w:tcBorders>
              <w:top w:val="single" w:sz="2" w:space="0" w:color="auto"/>
              <w:left w:val="single" w:sz="2" w:space="0" w:color="auto"/>
              <w:bottom w:val="single" w:sz="2" w:space="0" w:color="auto"/>
              <w:right w:val="single" w:sz="2" w:space="0" w:color="auto"/>
            </w:tcBorders>
          </w:tcPr>
          <w:p w14:paraId="4DB71704" w14:textId="77777777" w:rsidR="00FF5BA6" w:rsidRPr="004E5748" w:rsidRDefault="00FF5BA6" w:rsidP="00FF0B3F">
            <w:pPr>
              <w:pStyle w:val="NormalLeft"/>
              <w:rPr>
                <w:lang w:val="en-GB"/>
              </w:rPr>
            </w:pPr>
            <w:r w:rsidRPr="004E5748">
              <w:rPr>
                <w:lang w:val="en-GB"/>
              </w:rPr>
              <w:t>General liability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03FAD1E5" w14:textId="277C8AAB" w:rsidR="00FF5BA6" w:rsidRPr="004E5748" w:rsidRDefault="00FF5BA6" w:rsidP="00FF0B3F">
            <w:pPr>
              <w:pStyle w:val="NormalLeft"/>
              <w:rPr>
                <w:lang w:val="en-GB"/>
              </w:rPr>
            </w:pPr>
            <w:r w:rsidRPr="004E5748">
              <w:rPr>
                <w:lang w:val="en-GB"/>
              </w:rPr>
              <w:t>These are the premiums written for general liability insurance and proportional reinsurance during the (rolling) last 12 months, after deduction of premiums for reinsurance contracts, with a floor equal to zero, relating to non–life activities.</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11328FF3" w14:textId="77777777" w:rsidTr="00FF0B3F">
        <w:tc>
          <w:tcPr>
            <w:tcW w:w="1671" w:type="dxa"/>
            <w:tcBorders>
              <w:top w:val="single" w:sz="2" w:space="0" w:color="auto"/>
              <w:left w:val="single" w:sz="2" w:space="0" w:color="auto"/>
              <w:bottom w:val="single" w:sz="2" w:space="0" w:color="auto"/>
              <w:right w:val="single" w:sz="2" w:space="0" w:color="auto"/>
            </w:tcBorders>
          </w:tcPr>
          <w:p w14:paraId="2E36BF84" w14:textId="77777777" w:rsidR="00FF5BA6" w:rsidRPr="004E5748" w:rsidRDefault="00FF5BA6" w:rsidP="00FF0B3F">
            <w:pPr>
              <w:pStyle w:val="NormalLeft"/>
              <w:rPr>
                <w:lang w:val="en-GB"/>
              </w:rPr>
            </w:pPr>
            <w:r w:rsidRPr="004E5748">
              <w:rPr>
                <w:lang w:val="en-GB"/>
              </w:rPr>
              <w:lastRenderedPageBreak/>
              <w:t>C0050/R0090</w:t>
            </w:r>
          </w:p>
        </w:tc>
        <w:tc>
          <w:tcPr>
            <w:tcW w:w="2879" w:type="dxa"/>
            <w:tcBorders>
              <w:top w:val="single" w:sz="2" w:space="0" w:color="auto"/>
              <w:left w:val="single" w:sz="2" w:space="0" w:color="auto"/>
              <w:bottom w:val="single" w:sz="2" w:space="0" w:color="auto"/>
              <w:right w:val="single" w:sz="2" w:space="0" w:color="auto"/>
            </w:tcBorders>
          </w:tcPr>
          <w:p w14:paraId="055DE4CD" w14:textId="77777777" w:rsidR="00FF5BA6" w:rsidRPr="004E5748" w:rsidRDefault="00FF5BA6" w:rsidP="00FF0B3F">
            <w:pPr>
              <w:pStyle w:val="NormalLeft"/>
              <w:rPr>
                <w:lang w:val="en-GB"/>
              </w:rPr>
            </w:pPr>
            <w:r w:rsidRPr="004E5748">
              <w:rPr>
                <w:lang w:val="en-GB"/>
              </w:rPr>
              <w:t>General liability insurance and proportional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7E1F48A3" w14:textId="77777777" w:rsidR="00FF5BA6" w:rsidRPr="004E5748" w:rsidRDefault="00FF5BA6" w:rsidP="00FF0B3F">
            <w:pPr>
              <w:pStyle w:val="NormalLeft"/>
              <w:rPr>
                <w:lang w:val="en-GB"/>
              </w:rPr>
            </w:pPr>
            <w:r w:rsidRPr="004E5748">
              <w:rPr>
                <w:lang w:val="en-GB"/>
              </w:rPr>
              <w:t>These are the technical provisions for general liability insurance and proportional reinsurance, without risk margin after deduction of the amounts recoverable from reinsurance contracts and SPVs, with a floor equal to zero, relating to life activities.</w:t>
            </w:r>
          </w:p>
        </w:tc>
      </w:tr>
      <w:tr w:rsidR="00F672D2" w:rsidRPr="00846C12" w14:paraId="12598E86" w14:textId="77777777" w:rsidTr="00FF0B3F">
        <w:tc>
          <w:tcPr>
            <w:tcW w:w="1671" w:type="dxa"/>
            <w:tcBorders>
              <w:top w:val="single" w:sz="2" w:space="0" w:color="auto"/>
              <w:left w:val="single" w:sz="2" w:space="0" w:color="auto"/>
              <w:bottom w:val="single" w:sz="2" w:space="0" w:color="auto"/>
              <w:right w:val="single" w:sz="2" w:space="0" w:color="auto"/>
            </w:tcBorders>
          </w:tcPr>
          <w:p w14:paraId="5BC92522" w14:textId="77777777" w:rsidR="00FF5BA6" w:rsidRPr="004E5748" w:rsidRDefault="00FF5BA6" w:rsidP="00FF0B3F">
            <w:pPr>
              <w:pStyle w:val="NormalLeft"/>
              <w:rPr>
                <w:lang w:val="en-GB"/>
              </w:rPr>
            </w:pPr>
            <w:r w:rsidRPr="004E5748">
              <w:rPr>
                <w:lang w:val="en-GB"/>
              </w:rPr>
              <w:t>C0060/R0090</w:t>
            </w:r>
          </w:p>
        </w:tc>
        <w:tc>
          <w:tcPr>
            <w:tcW w:w="2879" w:type="dxa"/>
            <w:tcBorders>
              <w:top w:val="single" w:sz="2" w:space="0" w:color="auto"/>
              <w:left w:val="single" w:sz="2" w:space="0" w:color="auto"/>
              <w:bottom w:val="single" w:sz="2" w:space="0" w:color="auto"/>
              <w:right w:val="single" w:sz="2" w:space="0" w:color="auto"/>
            </w:tcBorders>
          </w:tcPr>
          <w:p w14:paraId="4EA26A9C" w14:textId="77777777" w:rsidR="00FF5BA6" w:rsidRPr="004E5748" w:rsidRDefault="00FF5BA6" w:rsidP="00FF0B3F">
            <w:pPr>
              <w:pStyle w:val="NormalLeft"/>
              <w:rPr>
                <w:lang w:val="en-GB"/>
              </w:rPr>
            </w:pPr>
            <w:r w:rsidRPr="004E5748">
              <w:rPr>
                <w:lang w:val="en-GB"/>
              </w:rPr>
              <w:t>General liability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47E0B3AB" w14:textId="0EF9C579" w:rsidR="00FF5BA6" w:rsidRPr="004E5748" w:rsidRDefault="00FF5BA6" w:rsidP="00FF0B3F">
            <w:pPr>
              <w:pStyle w:val="NormalLeft"/>
              <w:rPr>
                <w:lang w:val="en-GB"/>
              </w:rPr>
            </w:pPr>
            <w:r w:rsidRPr="004E5748">
              <w:rPr>
                <w:lang w:val="en-GB"/>
              </w:rPr>
              <w:t>These are the premiums written for general liability insurance and proportional reinsurance during the (rolling) last 12 months, after deduction of premiums for reinsurance contracts, with a floor equal to zero, relating to life activities.</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77C1D752" w14:textId="77777777" w:rsidTr="00FF0B3F">
        <w:tc>
          <w:tcPr>
            <w:tcW w:w="1671" w:type="dxa"/>
            <w:tcBorders>
              <w:top w:val="single" w:sz="2" w:space="0" w:color="auto"/>
              <w:left w:val="single" w:sz="2" w:space="0" w:color="auto"/>
              <w:bottom w:val="single" w:sz="2" w:space="0" w:color="auto"/>
              <w:right w:val="single" w:sz="2" w:space="0" w:color="auto"/>
            </w:tcBorders>
          </w:tcPr>
          <w:p w14:paraId="10BD77A2" w14:textId="77777777" w:rsidR="00FF5BA6" w:rsidRPr="004E5748" w:rsidRDefault="00FF5BA6" w:rsidP="00FF0B3F">
            <w:pPr>
              <w:pStyle w:val="NormalLeft"/>
              <w:rPr>
                <w:lang w:val="en-GB"/>
              </w:rPr>
            </w:pPr>
            <w:r w:rsidRPr="004E5748">
              <w:rPr>
                <w:lang w:val="en-GB"/>
              </w:rPr>
              <w:t>C0030/R0100</w:t>
            </w:r>
          </w:p>
        </w:tc>
        <w:tc>
          <w:tcPr>
            <w:tcW w:w="2879" w:type="dxa"/>
            <w:tcBorders>
              <w:top w:val="single" w:sz="2" w:space="0" w:color="auto"/>
              <w:left w:val="single" w:sz="2" w:space="0" w:color="auto"/>
              <w:bottom w:val="single" w:sz="2" w:space="0" w:color="auto"/>
              <w:right w:val="single" w:sz="2" w:space="0" w:color="auto"/>
            </w:tcBorders>
          </w:tcPr>
          <w:p w14:paraId="4FA34A3B" w14:textId="77777777" w:rsidR="00FF5BA6" w:rsidRPr="004E5748" w:rsidRDefault="00FF5BA6" w:rsidP="00FF0B3F">
            <w:pPr>
              <w:pStyle w:val="NormalLeft"/>
              <w:rPr>
                <w:lang w:val="en-GB"/>
              </w:rPr>
            </w:pPr>
            <w:r w:rsidRPr="004E5748">
              <w:rPr>
                <w:lang w:val="en-GB"/>
              </w:rPr>
              <w:t>Credit and suretyship insurance and proportional reinsurance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4663A51B" w14:textId="77777777" w:rsidR="00FF5BA6" w:rsidRPr="004E5748" w:rsidRDefault="00FF5BA6" w:rsidP="00FF0B3F">
            <w:pPr>
              <w:pStyle w:val="NormalLeft"/>
              <w:rPr>
                <w:lang w:val="en-GB"/>
              </w:rPr>
            </w:pPr>
            <w:r w:rsidRPr="004E5748">
              <w:rPr>
                <w:lang w:val="en-GB"/>
              </w:rPr>
              <w:t>These are the technical provisions for credit and suretyship insurance and proportional reinsurance, without risk margin after deduction of the amounts recoverable from reinsurance contracts and SPVs, with a floor equal to zero, relating to non–life activities.</w:t>
            </w:r>
          </w:p>
        </w:tc>
      </w:tr>
      <w:tr w:rsidR="00F672D2" w:rsidRPr="00846C12" w14:paraId="449F526F" w14:textId="77777777" w:rsidTr="00FF0B3F">
        <w:tc>
          <w:tcPr>
            <w:tcW w:w="1671" w:type="dxa"/>
            <w:tcBorders>
              <w:top w:val="single" w:sz="2" w:space="0" w:color="auto"/>
              <w:left w:val="single" w:sz="2" w:space="0" w:color="auto"/>
              <w:bottom w:val="single" w:sz="2" w:space="0" w:color="auto"/>
              <w:right w:val="single" w:sz="2" w:space="0" w:color="auto"/>
            </w:tcBorders>
          </w:tcPr>
          <w:p w14:paraId="626E4ED0" w14:textId="77777777" w:rsidR="00FF5BA6" w:rsidRPr="004E5748" w:rsidRDefault="00FF5BA6" w:rsidP="00FF0B3F">
            <w:pPr>
              <w:pStyle w:val="NormalLeft"/>
              <w:rPr>
                <w:lang w:val="en-GB"/>
              </w:rPr>
            </w:pPr>
            <w:r w:rsidRPr="004E5748">
              <w:rPr>
                <w:lang w:val="en-GB"/>
              </w:rPr>
              <w:t>C0040/R0100</w:t>
            </w:r>
          </w:p>
        </w:tc>
        <w:tc>
          <w:tcPr>
            <w:tcW w:w="2879" w:type="dxa"/>
            <w:tcBorders>
              <w:top w:val="single" w:sz="2" w:space="0" w:color="auto"/>
              <w:left w:val="single" w:sz="2" w:space="0" w:color="auto"/>
              <w:bottom w:val="single" w:sz="2" w:space="0" w:color="auto"/>
              <w:right w:val="single" w:sz="2" w:space="0" w:color="auto"/>
            </w:tcBorders>
          </w:tcPr>
          <w:p w14:paraId="3CD25C4D" w14:textId="77777777" w:rsidR="00FF5BA6" w:rsidRPr="004E5748" w:rsidRDefault="00FF5BA6" w:rsidP="00FF0B3F">
            <w:pPr>
              <w:pStyle w:val="NormalLeft"/>
              <w:rPr>
                <w:lang w:val="en-GB"/>
              </w:rPr>
            </w:pPr>
            <w:r w:rsidRPr="004E5748">
              <w:rPr>
                <w:lang w:val="en-GB"/>
              </w:rPr>
              <w:t>Credit and suretyship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6D2BCE89" w14:textId="06E42AE4" w:rsidR="00FF5BA6" w:rsidRPr="004E5748" w:rsidRDefault="00FF5BA6" w:rsidP="00FF0B3F">
            <w:pPr>
              <w:pStyle w:val="NormalLeft"/>
              <w:rPr>
                <w:lang w:val="en-GB"/>
              </w:rPr>
            </w:pPr>
            <w:r w:rsidRPr="004E5748">
              <w:rPr>
                <w:lang w:val="en-GB"/>
              </w:rPr>
              <w:t>These are the premiums written for credit and suretyship insurance and proportional reinsurance during the (rolling) last 12 months, after deduction of premiums for reinsurance contracts, with a floor equal to zero, relating to non–life activities.</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5F69F75C" w14:textId="77777777" w:rsidTr="00FF0B3F">
        <w:tc>
          <w:tcPr>
            <w:tcW w:w="1671" w:type="dxa"/>
            <w:tcBorders>
              <w:top w:val="single" w:sz="2" w:space="0" w:color="auto"/>
              <w:left w:val="single" w:sz="2" w:space="0" w:color="auto"/>
              <w:bottom w:val="single" w:sz="2" w:space="0" w:color="auto"/>
              <w:right w:val="single" w:sz="2" w:space="0" w:color="auto"/>
            </w:tcBorders>
          </w:tcPr>
          <w:p w14:paraId="2F2A3F1F" w14:textId="77777777" w:rsidR="00FF5BA6" w:rsidRPr="004E5748" w:rsidRDefault="00FF5BA6" w:rsidP="00FF0B3F">
            <w:pPr>
              <w:pStyle w:val="NormalLeft"/>
              <w:rPr>
                <w:lang w:val="en-GB"/>
              </w:rPr>
            </w:pPr>
            <w:r w:rsidRPr="004E5748">
              <w:rPr>
                <w:lang w:val="en-GB"/>
              </w:rPr>
              <w:t>C0050/R0100</w:t>
            </w:r>
          </w:p>
        </w:tc>
        <w:tc>
          <w:tcPr>
            <w:tcW w:w="2879" w:type="dxa"/>
            <w:tcBorders>
              <w:top w:val="single" w:sz="2" w:space="0" w:color="auto"/>
              <w:left w:val="single" w:sz="2" w:space="0" w:color="auto"/>
              <w:bottom w:val="single" w:sz="2" w:space="0" w:color="auto"/>
              <w:right w:val="single" w:sz="2" w:space="0" w:color="auto"/>
            </w:tcBorders>
          </w:tcPr>
          <w:p w14:paraId="02C45717" w14:textId="77777777" w:rsidR="00FF5BA6" w:rsidRPr="004E5748" w:rsidRDefault="00FF5BA6" w:rsidP="00FF0B3F">
            <w:pPr>
              <w:pStyle w:val="NormalLeft"/>
              <w:rPr>
                <w:lang w:val="en-GB"/>
              </w:rPr>
            </w:pPr>
            <w:r w:rsidRPr="004E5748">
              <w:rPr>
                <w:lang w:val="en-GB"/>
              </w:rPr>
              <w:t>Credit and suretyship insurance and proportional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414DC421" w14:textId="77777777" w:rsidR="00FF5BA6" w:rsidRPr="004E5748" w:rsidRDefault="00FF5BA6" w:rsidP="00FF0B3F">
            <w:pPr>
              <w:pStyle w:val="NormalLeft"/>
              <w:rPr>
                <w:lang w:val="en-GB"/>
              </w:rPr>
            </w:pPr>
            <w:r w:rsidRPr="004E5748">
              <w:rPr>
                <w:lang w:val="en-GB"/>
              </w:rPr>
              <w:t>These are the technical provisions for credit and suretyship insurance and proportional reinsurance, without risk margin after deduction of the amounts recoverable from reinsurance contracts and SPVs, with a floor equal to zero, relating to life activities.</w:t>
            </w:r>
          </w:p>
        </w:tc>
      </w:tr>
      <w:tr w:rsidR="00F672D2" w:rsidRPr="00846C12" w14:paraId="77D47432" w14:textId="77777777" w:rsidTr="00FF0B3F">
        <w:tc>
          <w:tcPr>
            <w:tcW w:w="1671" w:type="dxa"/>
            <w:tcBorders>
              <w:top w:val="single" w:sz="2" w:space="0" w:color="auto"/>
              <w:left w:val="single" w:sz="2" w:space="0" w:color="auto"/>
              <w:bottom w:val="single" w:sz="2" w:space="0" w:color="auto"/>
              <w:right w:val="single" w:sz="2" w:space="0" w:color="auto"/>
            </w:tcBorders>
          </w:tcPr>
          <w:p w14:paraId="7F437F4D" w14:textId="77777777" w:rsidR="00FF5BA6" w:rsidRPr="004E5748" w:rsidRDefault="00FF5BA6" w:rsidP="00FF0B3F">
            <w:pPr>
              <w:pStyle w:val="NormalLeft"/>
              <w:rPr>
                <w:lang w:val="en-GB"/>
              </w:rPr>
            </w:pPr>
            <w:r w:rsidRPr="004E5748">
              <w:rPr>
                <w:lang w:val="en-GB"/>
              </w:rPr>
              <w:t>C0060/R0100</w:t>
            </w:r>
          </w:p>
        </w:tc>
        <w:tc>
          <w:tcPr>
            <w:tcW w:w="2879" w:type="dxa"/>
            <w:tcBorders>
              <w:top w:val="single" w:sz="2" w:space="0" w:color="auto"/>
              <w:left w:val="single" w:sz="2" w:space="0" w:color="auto"/>
              <w:bottom w:val="single" w:sz="2" w:space="0" w:color="auto"/>
              <w:right w:val="single" w:sz="2" w:space="0" w:color="auto"/>
            </w:tcBorders>
          </w:tcPr>
          <w:p w14:paraId="5B77A8FA" w14:textId="77777777" w:rsidR="00FF5BA6" w:rsidRPr="004E5748" w:rsidRDefault="00FF5BA6" w:rsidP="00FF0B3F">
            <w:pPr>
              <w:pStyle w:val="NormalLeft"/>
              <w:rPr>
                <w:lang w:val="en-GB"/>
              </w:rPr>
            </w:pPr>
            <w:r w:rsidRPr="004E5748">
              <w:rPr>
                <w:lang w:val="en-GB"/>
              </w:rPr>
              <w:t>Credit and suretyship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189A7057" w14:textId="67742CFE" w:rsidR="00FF5BA6" w:rsidRPr="004E5748" w:rsidRDefault="00FF5BA6" w:rsidP="00FF0B3F">
            <w:pPr>
              <w:pStyle w:val="NormalLeft"/>
              <w:rPr>
                <w:lang w:val="en-GB"/>
              </w:rPr>
            </w:pPr>
            <w:r w:rsidRPr="004E5748">
              <w:rPr>
                <w:lang w:val="en-GB"/>
              </w:rPr>
              <w:t>These are the premiums written for credit and suretyship insurance and proportional reinsurance during the (rolling) last 12 months, after deduction of premiums for reinsurance contracts, with a floor equal to zero, relating to life activities.</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75BB25C9" w14:textId="77777777" w:rsidTr="00FF0B3F">
        <w:tc>
          <w:tcPr>
            <w:tcW w:w="1671" w:type="dxa"/>
            <w:tcBorders>
              <w:top w:val="single" w:sz="2" w:space="0" w:color="auto"/>
              <w:left w:val="single" w:sz="2" w:space="0" w:color="auto"/>
              <w:bottom w:val="single" w:sz="2" w:space="0" w:color="auto"/>
              <w:right w:val="single" w:sz="2" w:space="0" w:color="auto"/>
            </w:tcBorders>
          </w:tcPr>
          <w:p w14:paraId="2C7AA404" w14:textId="77777777" w:rsidR="00FF5BA6" w:rsidRPr="004E5748" w:rsidRDefault="00FF5BA6" w:rsidP="00FF0B3F">
            <w:pPr>
              <w:pStyle w:val="NormalLeft"/>
              <w:rPr>
                <w:lang w:val="en-GB"/>
              </w:rPr>
            </w:pPr>
            <w:r w:rsidRPr="004E5748">
              <w:rPr>
                <w:lang w:val="en-GB"/>
              </w:rPr>
              <w:lastRenderedPageBreak/>
              <w:t>C0030/R0110</w:t>
            </w:r>
          </w:p>
        </w:tc>
        <w:tc>
          <w:tcPr>
            <w:tcW w:w="2879" w:type="dxa"/>
            <w:tcBorders>
              <w:top w:val="single" w:sz="2" w:space="0" w:color="auto"/>
              <w:left w:val="single" w:sz="2" w:space="0" w:color="auto"/>
              <w:bottom w:val="single" w:sz="2" w:space="0" w:color="auto"/>
              <w:right w:val="single" w:sz="2" w:space="0" w:color="auto"/>
            </w:tcBorders>
          </w:tcPr>
          <w:p w14:paraId="77F2FF0C" w14:textId="77777777" w:rsidR="00FF5BA6" w:rsidRPr="004E5748" w:rsidRDefault="00FF5BA6" w:rsidP="00FF0B3F">
            <w:pPr>
              <w:pStyle w:val="NormalLeft"/>
              <w:rPr>
                <w:lang w:val="en-GB"/>
              </w:rPr>
            </w:pPr>
            <w:r w:rsidRPr="004E5748">
              <w:rPr>
                <w:lang w:val="en-GB"/>
              </w:rPr>
              <w:t>Legal expenses insurance and proportional reinsurance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402F6825" w14:textId="77777777" w:rsidR="00FF5BA6" w:rsidRPr="004E5748" w:rsidRDefault="00FF5BA6" w:rsidP="00FF0B3F">
            <w:pPr>
              <w:pStyle w:val="NormalLeft"/>
              <w:rPr>
                <w:lang w:val="en-GB"/>
              </w:rPr>
            </w:pPr>
            <w:r w:rsidRPr="004E5748">
              <w:rPr>
                <w:lang w:val="en-GB"/>
              </w:rPr>
              <w:t>These are the technical provisions for legal expenses insurance and proportional reinsurance, without risk margin after deduction of the amounts recoverable from reinsurance contracts and SPVs, with a floor equal to zero, relating to non–life activities.</w:t>
            </w:r>
          </w:p>
        </w:tc>
      </w:tr>
      <w:tr w:rsidR="00F672D2" w:rsidRPr="00846C12" w14:paraId="6014F15C" w14:textId="77777777" w:rsidTr="00FF0B3F">
        <w:tc>
          <w:tcPr>
            <w:tcW w:w="1671" w:type="dxa"/>
            <w:tcBorders>
              <w:top w:val="single" w:sz="2" w:space="0" w:color="auto"/>
              <w:left w:val="single" w:sz="2" w:space="0" w:color="auto"/>
              <w:bottom w:val="single" w:sz="2" w:space="0" w:color="auto"/>
              <w:right w:val="single" w:sz="2" w:space="0" w:color="auto"/>
            </w:tcBorders>
          </w:tcPr>
          <w:p w14:paraId="27A581C3" w14:textId="77777777" w:rsidR="00FF5BA6" w:rsidRPr="004E5748" w:rsidRDefault="00FF5BA6" w:rsidP="00FF0B3F">
            <w:pPr>
              <w:pStyle w:val="NormalLeft"/>
              <w:rPr>
                <w:lang w:val="en-GB"/>
              </w:rPr>
            </w:pPr>
            <w:r w:rsidRPr="004E5748">
              <w:rPr>
                <w:lang w:val="en-GB"/>
              </w:rPr>
              <w:t>C0040/R0110</w:t>
            </w:r>
          </w:p>
        </w:tc>
        <w:tc>
          <w:tcPr>
            <w:tcW w:w="2879" w:type="dxa"/>
            <w:tcBorders>
              <w:top w:val="single" w:sz="2" w:space="0" w:color="auto"/>
              <w:left w:val="single" w:sz="2" w:space="0" w:color="auto"/>
              <w:bottom w:val="single" w:sz="2" w:space="0" w:color="auto"/>
              <w:right w:val="single" w:sz="2" w:space="0" w:color="auto"/>
            </w:tcBorders>
          </w:tcPr>
          <w:p w14:paraId="136FE57E" w14:textId="77777777" w:rsidR="00FF5BA6" w:rsidRPr="004E5748" w:rsidRDefault="00FF5BA6" w:rsidP="00FF0B3F">
            <w:pPr>
              <w:pStyle w:val="NormalLeft"/>
              <w:rPr>
                <w:lang w:val="en-GB"/>
              </w:rPr>
            </w:pPr>
            <w:r w:rsidRPr="004E5748">
              <w:rPr>
                <w:lang w:val="en-GB"/>
              </w:rPr>
              <w:t>Legal expenses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46C3C979" w14:textId="1D09ED7F" w:rsidR="00FF5BA6" w:rsidRPr="004E5748" w:rsidRDefault="00FF5BA6" w:rsidP="00FF0B3F">
            <w:pPr>
              <w:pStyle w:val="NormalLeft"/>
              <w:rPr>
                <w:lang w:val="en-GB"/>
              </w:rPr>
            </w:pPr>
            <w:r w:rsidRPr="004E5748">
              <w:rPr>
                <w:lang w:val="en-GB"/>
              </w:rPr>
              <w:t>These are the premiums written for legal expenses insurance and proportional reinsurance during the (rolling) last 12 months, after deduction of premiums for reinsurance contracts, with a floor equal to zero, relating to non–life activities.</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4EDEBB3B" w14:textId="77777777" w:rsidTr="00FF0B3F">
        <w:tc>
          <w:tcPr>
            <w:tcW w:w="1671" w:type="dxa"/>
            <w:tcBorders>
              <w:top w:val="single" w:sz="2" w:space="0" w:color="auto"/>
              <w:left w:val="single" w:sz="2" w:space="0" w:color="auto"/>
              <w:bottom w:val="single" w:sz="2" w:space="0" w:color="auto"/>
              <w:right w:val="single" w:sz="2" w:space="0" w:color="auto"/>
            </w:tcBorders>
          </w:tcPr>
          <w:p w14:paraId="1E7C3E6D" w14:textId="77777777" w:rsidR="00FF5BA6" w:rsidRPr="004E5748" w:rsidRDefault="00FF5BA6" w:rsidP="00FF0B3F">
            <w:pPr>
              <w:pStyle w:val="NormalLeft"/>
              <w:rPr>
                <w:lang w:val="en-GB"/>
              </w:rPr>
            </w:pPr>
            <w:r w:rsidRPr="004E5748">
              <w:rPr>
                <w:lang w:val="en-GB"/>
              </w:rPr>
              <w:t>C0050/R0110</w:t>
            </w:r>
          </w:p>
        </w:tc>
        <w:tc>
          <w:tcPr>
            <w:tcW w:w="2879" w:type="dxa"/>
            <w:tcBorders>
              <w:top w:val="single" w:sz="2" w:space="0" w:color="auto"/>
              <w:left w:val="single" w:sz="2" w:space="0" w:color="auto"/>
              <w:bottom w:val="single" w:sz="2" w:space="0" w:color="auto"/>
              <w:right w:val="single" w:sz="2" w:space="0" w:color="auto"/>
            </w:tcBorders>
          </w:tcPr>
          <w:p w14:paraId="1F739392" w14:textId="77777777" w:rsidR="00FF5BA6" w:rsidRPr="004E5748" w:rsidRDefault="00FF5BA6" w:rsidP="00FF0B3F">
            <w:pPr>
              <w:pStyle w:val="NormalLeft"/>
              <w:rPr>
                <w:lang w:val="en-GB"/>
              </w:rPr>
            </w:pPr>
            <w:r w:rsidRPr="004E5748">
              <w:rPr>
                <w:lang w:val="en-GB"/>
              </w:rPr>
              <w:t>Legal expenses insurance and proportional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2FF115D1" w14:textId="77777777" w:rsidR="00FF5BA6" w:rsidRPr="004E5748" w:rsidRDefault="00FF5BA6" w:rsidP="00FF0B3F">
            <w:pPr>
              <w:pStyle w:val="NormalLeft"/>
              <w:rPr>
                <w:lang w:val="en-GB"/>
              </w:rPr>
            </w:pPr>
            <w:r w:rsidRPr="004E5748">
              <w:rPr>
                <w:lang w:val="en-GB"/>
              </w:rPr>
              <w:t>These are the technical provisions for legal expenses insurance and proportional reinsurance, without risk margin after deduction of the amounts recoverable from reinsurance contracts and SPVs, with a floor equal to zero, relating to life activities.</w:t>
            </w:r>
          </w:p>
        </w:tc>
      </w:tr>
      <w:tr w:rsidR="00F672D2" w:rsidRPr="00846C12" w14:paraId="74177A5E" w14:textId="77777777" w:rsidTr="00FF0B3F">
        <w:tc>
          <w:tcPr>
            <w:tcW w:w="1671" w:type="dxa"/>
            <w:tcBorders>
              <w:top w:val="single" w:sz="2" w:space="0" w:color="auto"/>
              <w:left w:val="single" w:sz="2" w:space="0" w:color="auto"/>
              <w:bottom w:val="single" w:sz="2" w:space="0" w:color="auto"/>
              <w:right w:val="single" w:sz="2" w:space="0" w:color="auto"/>
            </w:tcBorders>
          </w:tcPr>
          <w:p w14:paraId="51C1AB23" w14:textId="77777777" w:rsidR="00FF5BA6" w:rsidRPr="004E5748" w:rsidRDefault="00FF5BA6" w:rsidP="00FF0B3F">
            <w:pPr>
              <w:pStyle w:val="NormalLeft"/>
              <w:rPr>
                <w:lang w:val="en-GB"/>
              </w:rPr>
            </w:pPr>
            <w:r w:rsidRPr="004E5748">
              <w:rPr>
                <w:lang w:val="en-GB"/>
              </w:rPr>
              <w:t>C0060/R0110</w:t>
            </w:r>
          </w:p>
        </w:tc>
        <w:tc>
          <w:tcPr>
            <w:tcW w:w="2879" w:type="dxa"/>
            <w:tcBorders>
              <w:top w:val="single" w:sz="2" w:space="0" w:color="auto"/>
              <w:left w:val="single" w:sz="2" w:space="0" w:color="auto"/>
              <w:bottom w:val="single" w:sz="2" w:space="0" w:color="auto"/>
              <w:right w:val="single" w:sz="2" w:space="0" w:color="auto"/>
            </w:tcBorders>
          </w:tcPr>
          <w:p w14:paraId="0DCF3C5A" w14:textId="77777777" w:rsidR="00FF5BA6" w:rsidRPr="004E5748" w:rsidRDefault="00FF5BA6" w:rsidP="00FF0B3F">
            <w:pPr>
              <w:pStyle w:val="NormalLeft"/>
              <w:rPr>
                <w:lang w:val="en-GB"/>
              </w:rPr>
            </w:pPr>
            <w:r w:rsidRPr="004E5748">
              <w:rPr>
                <w:lang w:val="en-GB"/>
              </w:rPr>
              <w:t>Legal expenses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624B0BFB" w14:textId="4E084773" w:rsidR="00FF5BA6" w:rsidRPr="004E5748" w:rsidRDefault="00FF5BA6" w:rsidP="00FF0B3F">
            <w:pPr>
              <w:pStyle w:val="NormalLeft"/>
              <w:rPr>
                <w:lang w:val="en-GB"/>
              </w:rPr>
            </w:pPr>
            <w:r w:rsidRPr="004E5748">
              <w:rPr>
                <w:lang w:val="en-GB"/>
              </w:rPr>
              <w:t>These are the premiums written for legal expenses insurance and proportional reinsurance during the (rolling) last 12 months, after deduction of premiums for reinsurance contracts, with a floor equal to zero, relating to life activities.</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2C28DF26" w14:textId="77777777" w:rsidTr="00FF0B3F">
        <w:tc>
          <w:tcPr>
            <w:tcW w:w="1671" w:type="dxa"/>
            <w:tcBorders>
              <w:top w:val="single" w:sz="2" w:space="0" w:color="auto"/>
              <w:left w:val="single" w:sz="2" w:space="0" w:color="auto"/>
              <w:bottom w:val="single" w:sz="2" w:space="0" w:color="auto"/>
              <w:right w:val="single" w:sz="2" w:space="0" w:color="auto"/>
            </w:tcBorders>
          </w:tcPr>
          <w:p w14:paraId="43BE4E5A" w14:textId="77777777" w:rsidR="00FF5BA6" w:rsidRPr="004E5748" w:rsidRDefault="00FF5BA6" w:rsidP="00FF0B3F">
            <w:pPr>
              <w:pStyle w:val="NormalLeft"/>
              <w:rPr>
                <w:lang w:val="en-GB"/>
              </w:rPr>
            </w:pPr>
            <w:r w:rsidRPr="004E5748">
              <w:rPr>
                <w:lang w:val="en-GB"/>
              </w:rPr>
              <w:t>C0030/R0120</w:t>
            </w:r>
          </w:p>
        </w:tc>
        <w:tc>
          <w:tcPr>
            <w:tcW w:w="2879" w:type="dxa"/>
            <w:tcBorders>
              <w:top w:val="single" w:sz="2" w:space="0" w:color="auto"/>
              <w:left w:val="single" w:sz="2" w:space="0" w:color="auto"/>
              <w:bottom w:val="single" w:sz="2" w:space="0" w:color="auto"/>
              <w:right w:val="single" w:sz="2" w:space="0" w:color="auto"/>
            </w:tcBorders>
          </w:tcPr>
          <w:p w14:paraId="76D0A33D" w14:textId="77777777" w:rsidR="00FF5BA6" w:rsidRPr="004E5748" w:rsidRDefault="00FF5BA6" w:rsidP="00FF0B3F">
            <w:pPr>
              <w:pStyle w:val="NormalLeft"/>
              <w:rPr>
                <w:lang w:val="en-GB"/>
              </w:rPr>
            </w:pPr>
            <w:r w:rsidRPr="004E5748">
              <w:rPr>
                <w:lang w:val="en-GB"/>
              </w:rPr>
              <w:t>Assistance and proportional reinsurance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3D13657A" w14:textId="77777777" w:rsidR="00FF5BA6" w:rsidRPr="004E5748" w:rsidRDefault="00FF5BA6" w:rsidP="00FF0B3F">
            <w:pPr>
              <w:pStyle w:val="NormalLeft"/>
              <w:rPr>
                <w:lang w:val="en-GB"/>
              </w:rPr>
            </w:pPr>
            <w:r w:rsidRPr="004E5748">
              <w:rPr>
                <w:lang w:val="en-GB"/>
              </w:rPr>
              <w:t>These are the technical provisions for assistance and its proportional reinsurance, without risk margin after deduction of the amounts recoverable from reinsurance contracts and SPVs, with a floor equal to zero, relating to non–life activities.</w:t>
            </w:r>
          </w:p>
        </w:tc>
      </w:tr>
      <w:tr w:rsidR="00F672D2" w:rsidRPr="00846C12" w14:paraId="10C4CD37" w14:textId="77777777" w:rsidTr="00FF0B3F">
        <w:tc>
          <w:tcPr>
            <w:tcW w:w="1671" w:type="dxa"/>
            <w:tcBorders>
              <w:top w:val="single" w:sz="2" w:space="0" w:color="auto"/>
              <w:left w:val="single" w:sz="2" w:space="0" w:color="auto"/>
              <w:bottom w:val="single" w:sz="2" w:space="0" w:color="auto"/>
              <w:right w:val="single" w:sz="2" w:space="0" w:color="auto"/>
            </w:tcBorders>
          </w:tcPr>
          <w:p w14:paraId="370588E0" w14:textId="77777777" w:rsidR="00FF5BA6" w:rsidRPr="004E5748" w:rsidRDefault="00FF5BA6" w:rsidP="00FF0B3F">
            <w:pPr>
              <w:pStyle w:val="NormalLeft"/>
              <w:rPr>
                <w:lang w:val="en-GB"/>
              </w:rPr>
            </w:pPr>
            <w:r w:rsidRPr="004E5748">
              <w:rPr>
                <w:lang w:val="en-GB"/>
              </w:rPr>
              <w:t>C0040/R0120</w:t>
            </w:r>
          </w:p>
        </w:tc>
        <w:tc>
          <w:tcPr>
            <w:tcW w:w="2879" w:type="dxa"/>
            <w:tcBorders>
              <w:top w:val="single" w:sz="2" w:space="0" w:color="auto"/>
              <w:left w:val="single" w:sz="2" w:space="0" w:color="auto"/>
              <w:bottom w:val="single" w:sz="2" w:space="0" w:color="auto"/>
              <w:right w:val="single" w:sz="2" w:space="0" w:color="auto"/>
            </w:tcBorders>
          </w:tcPr>
          <w:p w14:paraId="6A60CB92" w14:textId="77777777" w:rsidR="00FF5BA6" w:rsidRPr="004E5748" w:rsidRDefault="00FF5BA6" w:rsidP="00FF0B3F">
            <w:pPr>
              <w:pStyle w:val="NormalLeft"/>
              <w:rPr>
                <w:lang w:val="en-GB"/>
              </w:rPr>
            </w:pPr>
            <w:r w:rsidRPr="004E5748">
              <w:rPr>
                <w:lang w:val="en-GB"/>
              </w:rPr>
              <w:t>Assistance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1E6E83D9" w14:textId="0ECB2489" w:rsidR="00FF5BA6" w:rsidRPr="004E5748" w:rsidRDefault="00FF5BA6" w:rsidP="00FF0B3F">
            <w:pPr>
              <w:pStyle w:val="NormalLeft"/>
              <w:rPr>
                <w:lang w:val="en-GB"/>
              </w:rPr>
            </w:pPr>
            <w:r w:rsidRPr="004E5748">
              <w:rPr>
                <w:lang w:val="en-GB"/>
              </w:rPr>
              <w:t>These are the premiums written for assistance and its proportional reinsurance during the (rolling) last 12 months, after deduction of premiums for reinsurance contracts, with a floor equal to zero, relating to non–life activities.</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4032C8DD" w14:textId="77777777" w:rsidTr="00FF0B3F">
        <w:tc>
          <w:tcPr>
            <w:tcW w:w="1671" w:type="dxa"/>
            <w:tcBorders>
              <w:top w:val="single" w:sz="2" w:space="0" w:color="auto"/>
              <w:left w:val="single" w:sz="2" w:space="0" w:color="auto"/>
              <w:bottom w:val="single" w:sz="2" w:space="0" w:color="auto"/>
              <w:right w:val="single" w:sz="2" w:space="0" w:color="auto"/>
            </w:tcBorders>
          </w:tcPr>
          <w:p w14:paraId="69015EFD" w14:textId="77777777" w:rsidR="00FF5BA6" w:rsidRPr="004E5748" w:rsidRDefault="00FF5BA6" w:rsidP="00FF0B3F">
            <w:pPr>
              <w:pStyle w:val="NormalLeft"/>
              <w:rPr>
                <w:lang w:val="en-GB"/>
              </w:rPr>
            </w:pPr>
            <w:r w:rsidRPr="004E5748">
              <w:rPr>
                <w:lang w:val="en-GB"/>
              </w:rPr>
              <w:lastRenderedPageBreak/>
              <w:t>C0050/R0120</w:t>
            </w:r>
          </w:p>
        </w:tc>
        <w:tc>
          <w:tcPr>
            <w:tcW w:w="2879" w:type="dxa"/>
            <w:tcBorders>
              <w:top w:val="single" w:sz="2" w:space="0" w:color="auto"/>
              <w:left w:val="single" w:sz="2" w:space="0" w:color="auto"/>
              <w:bottom w:val="single" w:sz="2" w:space="0" w:color="auto"/>
              <w:right w:val="single" w:sz="2" w:space="0" w:color="auto"/>
            </w:tcBorders>
          </w:tcPr>
          <w:p w14:paraId="74A60FF6" w14:textId="77777777" w:rsidR="00FF5BA6" w:rsidRPr="004E5748" w:rsidRDefault="00FF5BA6" w:rsidP="00FF0B3F">
            <w:pPr>
              <w:pStyle w:val="NormalLeft"/>
              <w:rPr>
                <w:lang w:val="en-GB"/>
              </w:rPr>
            </w:pPr>
            <w:r w:rsidRPr="004E5748">
              <w:rPr>
                <w:lang w:val="en-GB"/>
              </w:rPr>
              <w:t>Assistance and proportional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21BF3A78" w14:textId="77777777" w:rsidR="00FF5BA6" w:rsidRPr="004E5748" w:rsidRDefault="00FF5BA6" w:rsidP="00FF0B3F">
            <w:pPr>
              <w:pStyle w:val="NormalLeft"/>
              <w:rPr>
                <w:lang w:val="en-GB"/>
              </w:rPr>
            </w:pPr>
            <w:r w:rsidRPr="004E5748">
              <w:rPr>
                <w:lang w:val="en-GB"/>
              </w:rPr>
              <w:t>These are the technical provisions for assistance and its proportional reinsurance, without risk margin after deduction of the amounts recoverable from reinsurance contracts and SPVs, with a floor equal to zero, relating to life activities.</w:t>
            </w:r>
          </w:p>
        </w:tc>
      </w:tr>
      <w:tr w:rsidR="00F672D2" w:rsidRPr="00846C12" w14:paraId="020C8AA5" w14:textId="77777777" w:rsidTr="00FF0B3F">
        <w:tc>
          <w:tcPr>
            <w:tcW w:w="1671" w:type="dxa"/>
            <w:tcBorders>
              <w:top w:val="single" w:sz="2" w:space="0" w:color="auto"/>
              <w:left w:val="single" w:sz="2" w:space="0" w:color="auto"/>
              <w:bottom w:val="single" w:sz="2" w:space="0" w:color="auto"/>
              <w:right w:val="single" w:sz="2" w:space="0" w:color="auto"/>
            </w:tcBorders>
          </w:tcPr>
          <w:p w14:paraId="775093C2" w14:textId="77777777" w:rsidR="00FF5BA6" w:rsidRPr="004E5748" w:rsidRDefault="00FF5BA6" w:rsidP="00FF0B3F">
            <w:pPr>
              <w:pStyle w:val="NormalLeft"/>
              <w:rPr>
                <w:lang w:val="en-GB"/>
              </w:rPr>
            </w:pPr>
            <w:r w:rsidRPr="004E5748">
              <w:rPr>
                <w:lang w:val="en-GB"/>
              </w:rPr>
              <w:t>C0060/R0120</w:t>
            </w:r>
          </w:p>
        </w:tc>
        <w:tc>
          <w:tcPr>
            <w:tcW w:w="2879" w:type="dxa"/>
            <w:tcBorders>
              <w:top w:val="single" w:sz="2" w:space="0" w:color="auto"/>
              <w:left w:val="single" w:sz="2" w:space="0" w:color="auto"/>
              <w:bottom w:val="single" w:sz="2" w:space="0" w:color="auto"/>
              <w:right w:val="single" w:sz="2" w:space="0" w:color="auto"/>
            </w:tcBorders>
          </w:tcPr>
          <w:p w14:paraId="694172A2" w14:textId="77777777" w:rsidR="00FF5BA6" w:rsidRPr="004E5748" w:rsidRDefault="00FF5BA6" w:rsidP="00FF0B3F">
            <w:pPr>
              <w:pStyle w:val="NormalLeft"/>
              <w:rPr>
                <w:lang w:val="en-GB"/>
              </w:rPr>
            </w:pPr>
            <w:r w:rsidRPr="004E5748">
              <w:rPr>
                <w:lang w:val="en-GB"/>
              </w:rPr>
              <w:t>Assistance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0ED7A61E" w14:textId="2175734D" w:rsidR="00FF5BA6" w:rsidRPr="004E5748" w:rsidRDefault="00FF5BA6" w:rsidP="00FF0B3F">
            <w:pPr>
              <w:pStyle w:val="NormalLeft"/>
              <w:rPr>
                <w:lang w:val="en-GB"/>
              </w:rPr>
            </w:pPr>
            <w:r w:rsidRPr="004E5748">
              <w:rPr>
                <w:lang w:val="en-GB"/>
              </w:rPr>
              <w:t>These are the premiums written for assistance and its proportional reinsurance during the (rolling) last 12 months, after deduction of premiums for reinsurance contracts, with a floor equal to zero, relating to life activities.</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1FB576ED" w14:textId="77777777" w:rsidTr="00FF0B3F">
        <w:tc>
          <w:tcPr>
            <w:tcW w:w="1671" w:type="dxa"/>
            <w:tcBorders>
              <w:top w:val="single" w:sz="2" w:space="0" w:color="auto"/>
              <w:left w:val="single" w:sz="2" w:space="0" w:color="auto"/>
              <w:bottom w:val="single" w:sz="2" w:space="0" w:color="auto"/>
              <w:right w:val="single" w:sz="2" w:space="0" w:color="auto"/>
            </w:tcBorders>
          </w:tcPr>
          <w:p w14:paraId="362F82D5" w14:textId="77777777" w:rsidR="00FF5BA6" w:rsidRPr="004E5748" w:rsidRDefault="00FF5BA6" w:rsidP="00FF0B3F">
            <w:pPr>
              <w:pStyle w:val="NormalLeft"/>
              <w:rPr>
                <w:lang w:val="en-GB"/>
              </w:rPr>
            </w:pPr>
            <w:r w:rsidRPr="004E5748">
              <w:rPr>
                <w:lang w:val="en-GB"/>
              </w:rPr>
              <w:t>C0030/R0130</w:t>
            </w:r>
          </w:p>
        </w:tc>
        <w:tc>
          <w:tcPr>
            <w:tcW w:w="2879" w:type="dxa"/>
            <w:tcBorders>
              <w:top w:val="single" w:sz="2" w:space="0" w:color="auto"/>
              <w:left w:val="single" w:sz="2" w:space="0" w:color="auto"/>
              <w:bottom w:val="single" w:sz="2" w:space="0" w:color="auto"/>
              <w:right w:val="single" w:sz="2" w:space="0" w:color="auto"/>
            </w:tcBorders>
          </w:tcPr>
          <w:p w14:paraId="57BAE345" w14:textId="77777777" w:rsidR="00FF5BA6" w:rsidRPr="004E5748" w:rsidRDefault="00FF5BA6" w:rsidP="00FF0B3F">
            <w:pPr>
              <w:pStyle w:val="NormalLeft"/>
              <w:rPr>
                <w:lang w:val="en-GB"/>
              </w:rPr>
            </w:pPr>
            <w:r w:rsidRPr="004E5748">
              <w:rPr>
                <w:lang w:val="en-GB"/>
              </w:rPr>
              <w:t>Miscellaneous financial loss insurance and proportional reinsurance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37ADC042" w14:textId="77777777" w:rsidR="00FF5BA6" w:rsidRPr="004E5748" w:rsidRDefault="00FF5BA6" w:rsidP="00FF0B3F">
            <w:pPr>
              <w:pStyle w:val="NormalLeft"/>
              <w:rPr>
                <w:lang w:val="en-GB"/>
              </w:rPr>
            </w:pPr>
            <w:r w:rsidRPr="004E5748">
              <w:rPr>
                <w:lang w:val="en-GB"/>
              </w:rPr>
              <w:t>These are the technical provisions for miscellaneous financial loss insurance and proportional reinsurance, without risk margin after deduction of the amounts recoverable from reinsurance contracts and SPVs, with a floor equal to zero, relating to non–life activities.</w:t>
            </w:r>
          </w:p>
        </w:tc>
      </w:tr>
      <w:tr w:rsidR="00F672D2" w:rsidRPr="00846C12" w14:paraId="61F1B761" w14:textId="77777777" w:rsidTr="00FF0B3F">
        <w:tc>
          <w:tcPr>
            <w:tcW w:w="1671" w:type="dxa"/>
            <w:tcBorders>
              <w:top w:val="single" w:sz="2" w:space="0" w:color="auto"/>
              <w:left w:val="single" w:sz="2" w:space="0" w:color="auto"/>
              <w:bottom w:val="single" w:sz="2" w:space="0" w:color="auto"/>
              <w:right w:val="single" w:sz="2" w:space="0" w:color="auto"/>
            </w:tcBorders>
          </w:tcPr>
          <w:p w14:paraId="0FA01880" w14:textId="77777777" w:rsidR="00FF5BA6" w:rsidRPr="004E5748" w:rsidRDefault="00FF5BA6" w:rsidP="00FF0B3F">
            <w:pPr>
              <w:pStyle w:val="NormalLeft"/>
              <w:rPr>
                <w:lang w:val="en-GB"/>
              </w:rPr>
            </w:pPr>
            <w:r w:rsidRPr="004E5748">
              <w:rPr>
                <w:lang w:val="en-GB"/>
              </w:rPr>
              <w:t>C0040/R0130</w:t>
            </w:r>
          </w:p>
        </w:tc>
        <w:tc>
          <w:tcPr>
            <w:tcW w:w="2879" w:type="dxa"/>
            <w:tcBorders>
              <w:top w:val="single" w:sz="2" w:space="0" w:color="auto"/>
              <w:left w:val="single" w:sz="2" w:space="0" w:color="auto"/>
              <w:bottom w:val="single" w:sz="2" w:space="0" w:color="auto"/>
              <w:right w:val="single" w:sz="2" w:space="0" w:color="auto"/>
            </w:tcBorders>
          </w:tcPr>
          <w:p w14:paraId="0BD89509" w14:textId="77777777" w:rsidR="00FF5BA6" w:rsidRPr="004E5748" w:rsidRDefault="00FF5BA6" w:rsidP="00FF0B3F">
            <w:pPr>
              <w:pStyle w:val="NormalLeft"/>
              <w:rPr>
                <w:lang w:val="en-GB"/>
              </w:rPr>
            </w:pPr>
            <w:r w:rsidRPr="004E5748">
              <w:rPr>
                <w:lang w:val="en-GB"/>
              </w:rPr>
              <w:t>Miscellaneous financial loss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0EDA2608" w14:textId="0B10283F" w:rsidR="00FF5BA6" w:rsidRPr="004E5748" w:rsidRDefault="00FF5BA6" w:rsidP="00FF0B3F">
            <w:pPr>
              <w:pStyle w:val="NormalLeft"/>
              <w:rPr>
                <w:lang w:val="en-GB"/>
              </w:rPr>
            </w:pPr>
            <w:r w:rsidRPr="004E5748">
              <w:rPr>
                <w:lang w:val="en-GB"/>
              </w:rPr>
              <w:t>These are the premiums written for miscellaneous financial loss insurance and proportional reinsurance during the (rolling) last 12 months, after deduction of premiums for reinsurance contracts, with a floor equal to zero, relating to non–life activities.</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4C9DA777" w14:textId="77777777" w:rsidTr="00FF0B3F">
        <w:tc>
          <w:tcPr>
            <w:tcW w:w="1671" w:type="dxa"/>
            <w:tcBorders>
              <w:top w:val="single" w:sz="2" w:space="0" w:color="auto"/>
              <w:left w:val="single" w:sz="2" w:space="0" w:color="auto"/>
              <w:bottom w:val="single" w:sz="2" w:space="0" w:color="auto"/>
              <w:right w:val="single" w:sz="2" w:space="0" w:color="auto"/>
            </w:tcBorders>
          </w:tcPr>
          <w:p w14:paraId="1114E01B" w14:textId="77777777" w:rsidR="00FF5BA6" w:rsidRPr="004E5748" w:rsidRDefault="00FF5BA6" w:rsidP="00FF0B3F">
            <w:pPr>
              <w:pStyle w:val="NormalLeft"/>
              <w:rPr>
                <w:lang w:val="en-GB"/>
              </w:rPr>
            </w:pPr>
            <w:r w:rsidRPr="004E5748">
              <w:rPr>
                <w:lang w:val="en-GB"/>
              </w:rPr>
              <w:t>C0050/R0130</w:t>
            </w:r>
          </w:p>
        </w:tc>
        <w:tc>
          <w:tcPr>
            <w:tcW w:w="2879" w:type="dxa"/>
            <w:tcBorders>
              <w:top w:val="single" w:sz="2" w:space="0" w:color="auto"/>
              <w:left w:val="single" w:sz="2" w:space="0" w:color="auto"/>
              <w:bottom w:val="single" w:sz="2" w:space="0" w:color="auto"/>
              <w:right w:val="single" w:sz="2" w:space="0" w:color="auto"/>
            </w:tcBorders>
          </w:tcPr>
          <w:p w14:paraId="68E61372" w14:textId="77777777" w:rsidR="00FF5BA6" w:rsidRPr="004E5748" w:rsidRDefault="00FF5BA6" w:rsidP="00FF0B3F">
            <w:pPr>
              <w:pStyle w:val="NormalLeft"/>
              <w:rPr>
                <w:lang w:val="en-GB"/>
              </w:rPr>
            </w:pPr>
            <w:r w:rsidRPr="004E5748">
              <w:rPr>
                <w:lang w:val="en-GB"/>
              </w:rPr>
              <w:t>Miscellaneous financial loss insurance and proportional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5D84D9A0" w14:textId="77777777" w:rsidR="00FF5BA6" w:rsidRPr="004E5748" w:rsidRDefault="00FF5BA6" w:rsidP="00FF0B3F">
            <w:pPr>
              <w:pStyle w:val="NormalLeft"/>
              <w:rPr>
                <w:lang w:val="en-GB"/>
              </w:rPr>
            </w:pPr>
            <w:r w:rsidRPr="004E5748">
              <w:rPr>
                <w:lang w:val="en-GB"/>
              </w:rPr>
              <w:t>These are the technical provisions for miscellaneous financial loss insurance and proportional reinsurance, without risk margin after deduction of the amounts recoverable from reinsurance contracts and SPVs, with a floor equal to zero, relating to life activities.</w:t>
            </w:r>
          </w:p>
        </w:tc>
      </w:tr>
      <w:tr w:rsidR="00F672D2" w:rsidRPr="00846C12" w14:paraId="59D5CDF8" w14:textId="77777777" w:rsidTr="00FF0B3F">
        <w:tc>
          <w:tcPr>
            <w:tcW w:w="1671" w:type="dxa"/>
            <w:tcBorders>
              <w:top w:val="single" w:sz="2" w:space="0" w:color="auto"/>
              <w:left w:val="single" w:sz="2" w:space="0" w:color="auto"/>
              <w:bottom w:val="single" w:sz="2" w:space="0" w:color="auto"/>
              <w:right w:val="single" w:sz="2" w:space="0" w:color="auto"/>
            </w:tcBorders>
          </w:tcPr>
          <w:p w14:paraId="572E5FFD" w14:textId="77777777" w:rsidR="00FF5BA6" w:rsidRPr="004E5748" w:rsidRDefault="00FF5BA6" w:rsidP="00FF0B3F">
            <w:pPr>
              <w:pStyle w:val="NormalLeft"/>
              <w:rPr>
                <w:lang w:val="en-GB"/>
              </w:rPr>
            </w:pPr>
            <w:r w:rsidRPr="004E5748">
              <w:rPr>
                <w:lang w:val="en-GB"/>
              </w:rPr>
              <w:t>C0060/R0130</w:t>
            </w:r>
          </w:p>
        </w:tc>
        <w:tc>
          <w:tcPr>
            <w:tcW w:w="2879" w:type="dxa"/>
            <w:tcBorders>
              <w:top w:val="single" w:sz="2" w:space="0" w:color="auto"/>
              <w:left w:val="single" w:sz="2" w:space="0" w:color="auto"/>
              <w:bottom w:val="single" w:sz="2" w:space="0" w:color="auto"/>
              <w:right w:val="single" w:sz="2" w:space="0" w:color="auto"/>
            </w:tcBorders>
          </w:tcPr>
          <w:p w14:paraId="29254BFF" w14:textId="77777777" w:rsidR="00FF5BA6" w:rsidRPr="004E5748" w:rsidRDefault="00FF5BA6" w:rsidP="00FF0B3F">
            <w:pPr>
              <w:pStyle w:val="NormalLeft"/>
              <w:rPr>
                <w:lang w:val="en-GB"/>
              </w:rPr>
            </w:pPr>
            <w:r w:rsidRPr="004E5748">
              <w:rPr>
                <w:lang w:val="en-GB"/>
              </w:rPr>
              <w:t>Miscellaneous financial loss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16E13C5F" w14:textId="1628525B" w:rsidR="00FF5BA6" w:rsidRPr="004E5748" w:rsidRDefault="00FF5BA6" w:rsidP="00FF0B3F">
            <w:pPr>
              <w:pStyle w:val="NormalLeft"/>
              <w:rPr>
                <w:lang w:val="en-GB"/>
              </w:rPr>
            </w:pPr>
            <w:r w:rsidRPr="004E5748">
              <w:rPr>
                <w:lang w:val="en-GB"/>
              </w:rPr>
              <w:t>These are the premiums written for miscellaneous financial loss insurance and proportional reinsurance during the (rolling) last 12 months, after deduction of premiums for reinsurance contracts, with a floor equal to zero, relating to life activities.</w:t>
            </w:r>
            <w:r w:rsidR="00F739C6" w:rsidRPr="004E5748">
              <w:rPr>
                <w:lang w:val="en-GB"/>
              </w:rPr>
              <w:t xml:space="preserve"> Amount of </w:t>
            </w:r>
            <w:r w:rsidR="00F739C6" w:rsidRPr="004E5748">
              <w:rPr>
                <w:lang w:val="en-GB"/>
              </w:rPr>
              <w:lastRenderedPageBreak/>
              <w:t>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63625BAD" w14:textId="77777777" w:rsidTr="00FF0B3F">
        <w:tc>
          <w:tcPr>
            <w:tcW w:w="1671" w:type="dxa"/>
            <w:tcBorders>
              <w:top w:val="single" w:sz="2" w:space="0" w:color="auto"/>
              <w:left w:val="single" w:sz="2" w:space="0" w:color="auto"/>
              <w:bottom w:val="single" w:sz="2" w:space="0" w:color="auto"/>
              <w:right w:val="single" w:sz="2" w:space="0" w:color="auto"/>
            </w:tcBorders>
          </w:tcPr>
          <w:p w14:paraId="7A4B8B8A" w14:textId="77777777" w:rsidR="00FF5BA6" w:rsidRPr="004E5748" w:rsidRDefault="00FF5BA6" w:rsidP="00FF0B3F">
            <w:pPr>
              <w:pStyle w:val="NormalLeft"/>
              <w:rPr>
                <w:lang w:val="en-GB"/>
              </w:rPr>
            </w:pPr>
            <w:r w:rsidRPr="004E5748">
              <w:rPr>
                <w:lang w:val="en-GB"/>
              </w:rPr>
              <w:lastRenderedPageBreak/>
              <w:t>C0030/R0140</w:t>
            </w:r>
          </w:p>
        </w:tc>
        <w:tc>
          <w:tcPr>
            <w:tcW w:w="2879" w:type="dxa"/>
            <w:tcBorders>
              <w:top w:val="single" w:sz="2" w:space="0" w:color="auto"/>
              <w:left w:val="single" w:sz="2" w:space="0" w:color="auto"/>
              <w:bottom w:val="single" w:sz="2" w:space="0" w:color="auto"/>
              <w:right w:val="single" w:sz="2" w:space="0" w:color="auto"/>
            </w:tcBorders>
          </w:tcPr>
          <w:p w14:paraId="3F353547" w14:textId="77777777" w:rsidR="00FF5BA6" w:rsidRPr="004E5748" w:rsidRDefault="00FF5BA6" w:rsidP="00FF0B3F">
            <w:pPr>
              <w:pStyle w:val="NormalLeft"/>
              <w:rPr>
                <w:lang w:val="en-GB"/>
              </w:rPr>
            </w:pPr>
            <w:r w:rsidRPr="004E5748">
              <w:rPr>
                <w:lang w:val="en-GB"/>
              </w:rPr>
              <w:t>Non–proportional health reinsurance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7749C047" w14:textId="77777777" w:rsidR="00FF5BA6" w:rsidRPr="004E5748" w:rsidRDefault="00FF5BA6" w:rsidP="00FF0B3F">
            <w:pPr>
              <w:pStyle w:val="NormalLeft"/>
              <w:rPr>
                <w:lang w:val="en-GB"/>
              </w:rPr>
            </w:pPr>
            <w:r w:rsidRPr="004E5748">
              <w:rPr>
                <w:lang w:val="en-GB"/>
              </w:rPr>
              <w:t>These are the technical provisions for non–proportional health reinsurance, without risk margin after deduction of the amounts recoverable from reinsurance contracts and SPVs, with a floor equal to zero, relating to non–life activities.</w:t>
            </w:r>
          </w:p>
        </w:tc>
      </w:tr>
      <w:tr w:rsidR="00F672D2" w:rsidRPr="00846C12" w14:paraId="618628EC" w14:textId="77777777" w:rsidTr="00FF0B3F">
        <w:tc>
          <w:tcPr>
            <w:tcW w:w="1671" w:type="dxa"/>
            <w:tcBorders>
              <w:top w:val="single" w:sz="2" w:space="0" w:color="auto"/>
              <w:left w:val="single" w:sz="2" w:space="0" w:color="auto"/>
              <w:bottom w:val="single" w:sz="2" w:space="0" w:color="auto"/>
              <w:right w:val="single" w:sz="2" w:space="0" w:color="auto"/>
            </w:tcBorders>
          </w:tcPr>
          <w:p w14:paraId="4F63EDAA" w14:textId="77777777" w:rsidR="00FF5BA6" w:rsidRPr="004E5748" w:rsidRDefault="00FF5BA6" w:rsidP="00FF0B3F">
            <w:pPr>
              <w:pStyle w:val="NormalLeft"/>
              <w:rPr>
                <w:lang w:val="en-GB"/>
              </w:rPr>
            </w:pPr>
            <w:r w:rsidRPr="004E5748">
              <w:rPr>
                <w:lang w:val="en-GB"/>
              </w:rPr>
              <w:t>C0040/R0140</w:t>
            </w:r>
          </w:p>
        </w:tc>
        <w:tc>
          <w:tcPr>
            <w:tcW w:w="2879" w:type="dxa"/>
            <w:tcBorders>
              <w:top w:val="single" w:sz="2" w:space="0" w:color="auto"/>
              <w:left w:val="single" w:sz="2" w:space="0" w:color="auto"/>
              <w:bottom w:val="single" w:sz="2" w:space="0" w:color="auto"/>
              <w:right w:val="single" w:sz="2" w:space="0" w:color="auto"/>
            </w:tcBorders>
          </w:tcPr>
          <w:p w14:paraId="47A1693A" w14:textId="77777777" w:rsidR="00FF5BA6" w:rsidRPr="004E5748" w:rsidRDefault="00FF5BA6" w:rsidP="00FF0B3F">
            <w:pPr>
              <w:pStyle w:val="NormalLeft"/>
              <w:rPr>
                <w:lang w:val="en-GB"/>
              </w:rPr>
            </w:pPr>
            <w:r w:rsidRPr="004E5748">
              <w:rPr>
                <w:lang w:val="en-GB"/>
              </w:rPr>
              <w:t>Non–proportional health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164EA114" w14:textId="39594810" w:rsidR="00FF5BA6" w:rsidRPr="004E5748" w:rsidRDefault="00FF5BA6" w:rsidP="00FF0B3F">
            <w:pPr>
              <w:pStyle w:val="NormalLeft"/>
              <w:rPr>
                <w:lang w:val="en-GB"/>
              </w:rPr>
            </w:pPr>
            <w:r w:rsidRPr="004E5748">
              <w:rPr>
                <w:lang w:val="en-GB"/>
              </w:rPr>
              <w:t>These are the premiums written for non–proportional health reinsurance during the (rolling) last 12 months, after deduction of premiums for reinsurance contracts, with a floor equal to zero, relating to non–life activities.</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07AFEBFB" w14:textId="77777777" w:rsidTr="00FF0B3F">
        <w:tc>
          <w:tcPr>
            <w:tcW w:w="1671" w:type="dxa"/>
            <w:tcBorders>
              <w:top w:val="single" w:sz="2" w:space="0" w:color="auto"/>
              <w:left w:val="single" w:sz="2" w:space="0" w:color="auto"/>
              <w:bottom w:val="single" w:sz="2" w:space="0" w:color="auto"/>
              <w:right w:val="single" w:sz="2" w:space="0" w:color="auto"/>
            </w:tcBorders>
          </w:tcPr>
          <w:p w14:paraId="72DCC976" w14:textId="77777777" w:rsidR="00FF5BA6" w:rsidRPr="004E5748" w:rsidRDefault="00FF5BA6" w:rsidP="00FF0B3F">
            <w:pPr>
              <w:pStyle w:val="NormalLeft"/>
              <w:rPr>
                <w:lang w:val="en-GB"/>
              </w:rPr>
            </w:pPr>
            <w:r w:rsidRPr="004E5748">
              <w:rPr>
                <w:lang w:val="en-GB"/>
              </w:rPr>
              <w:t>C0050/R0140</w:t>
            </w:r>
          </w:p>
        </w:tc>
        <w:tc>
          <w:tcPr>
            <w:tcW w:w="2879" w:type="dxa"/>
            <w:tcBorders>
              <w:top w:val="single" w:sz="2" w:space="0" w:color="auto"/>
              <w:left w:val="single" w:sz="2" w:space="0" w:color="auto"/>
              <w:bottom w:val="single" w:sz="2" w:space="0" w:color="auto"/>
              <w:right w:val="single" w:sz="2" w:space="0" w:color="auto"/>
            </w:tcBorders>
          </w:tcPr>
          <w:p w14:paraId="1B29AB01" w14:textId="77777777" w:rsidR="00FF5BA6" w:rsidRPr="004E5748" w:rsidRDefault="00FF5BA6" w:rsidP="00FF0B3F">
            <w:pPr>
              <w:pStyle w:val="NormalLeft"/>
              <w:rPr>
                <w:lang w:val="en-GB"/>
              </w:rPr>
            </w:pPr>
            <w:r w:rsidRPr="004E5748">
              <w:rPr>
                <w:lang w:val="en-GB"/>
              </w:rPr>
              <w:t>Non–proportional health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28921803" w14:textId="77777777" w:rsidR="00FF5BA6" w:rsidRPr="004E5748" w:rsidRDefault="00FF5BA6" w:rsidP="00FF0B3F">
            <w:pPr>
              <w:pStyle w:val="NormalLeft"/>
              <w:rPr>
                <w:lang w:val="en-GB"/>
              </w:rPr>
            </w:pPr>
            <w:r w:rsidRPr="004E5748">
              <w:rPr>
                <w:lang w:val="en-GB"/>
              </w:rPr>
              <w:t>These are the technical provisions for non–proportional health reinsurance, without risk margin after deduction of the amounts recoverable from reinsurance contracts and SPVs, with a floor equal to zero, relating to life activities.</w:t>
            </w:r>
          </w:p>
        </w:tc>
      </w:tr>
      <w:tr w:rsidR="00F672D2" w:rsidRPr="00846C12" w14:paraId="7E8C0820" w14:textId="77777777" w:rsidTr="00FF0B3F">
        <w:tc>
          <w:tcPr>
            <w:tcW w:w="1671" w:type="dxa"/>
            <w:tcBorders>
              <w:top w:val="single" w:sz="2" w:space="0" w:color="auto"/>
              <w:left w:val="single" w:sz="2" w:space="0" w:color="auto"/>
              <w:bottom w:val="single" w:sz="2" w:space="0" w:color="auto"/>
              <w:right w:val="single" w:sz="2" w:space="0" w:color="auto"/>
            </w:tcBorders>
          </w:tcPr>
          <w:p w14:paraId="02FCBB34" w14:textId="77777777" w:rsidR="00FF5BA6" w:rsidRPr="004E5748" w:rsidRDefault="00FF5BA6" w:rsidP="00FF0B3F">
            <w:pPr>
              <w:pStyle w:val="NormalLeft"/>
              <w:rPr>
                <w:lang w:val="en-GB"/>
              </w:rPr>
            </w:pPr>
            <w:r w:rsidRPr="004E5748">
              <w:rPr>
                <w:lang w:val="en-GB"/>
              </w:rPr>
              <w:t>C0060/R0140</w:t>
            </w:r>
          </w:p>
        </w:tc>
        <w:tc>
          <w:tcPr>
            <w:tcW w:w="2879" w:type="dxa"/>
            <w:tcBorders>
              <w:top w:val="single" w:sz="2" w:space="0" w:color="auto"/>
              <w:left w:val="single" w:sz="2" w:space="0" w:color="auto"/>
              <w:bottom w:val="single" w:sz="2" w:space="0" w:color="auto"/>
              <w:right w:val="single" w:sz="2" w:space="0" w:color="auto"/>
            </w:tcBorders>
          </w:tcPr>
          <w:p w14:paraId="34A66427" w14:textId="77777777" w:rsidR="00FF5BA6" w:rsidRPr="004E5748" w:rsidRDefault="00FF5BA6" w:rsidP="00FF0B3F">
            <w:pPr>
              <w:pStyle w:val="NormalLeft"/>
              <w:rPr>
                <w:lang w:val="en-GB"/>
              </w:rPr>
            </w:pPr>
            <w:r w:rsidRPr="004E5748">
              <w:rPr>
                <w:lang w:val="en-GB"/>
              </w:rPr>
              <w:t>Non–proportional health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6E5CF0BA" w14:textId="63BBEA70" w:rsidR="00FF5BA6" w:rsidRPr="004E5748" w:rsidRDefault="00FF5BA6" w:rsidP="00FF0B3F">
            <w:pPr>
              <w:pStyle w:val="NormalLeft"/>
              <w:rPr>
                <w:lang w:val="en-GB"/>
              </w:rPr>
            </w:pPr>
            <w:r w:rsidRPr="004E5748">
              <w:rPr>
                <w:lang w:val="en-GB"/>
              </w:rPr>
              <w:t>These are the premiums written for non–proportional health reinsurance during the (rolling) last 12 months, after deduction of premiums for reinsurance contracts, with a floor equal to zero, relating to life activities.</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0442C3CE" w14:textId="77777777" w:rsidTr="00FF0B3F">
        <w:tc>
          <w:tcPr>
            <w:tcW w:w="1671" w:type="dxa"/>
            <w:tcBorders>
              <w:top w:val="single" w:sz="2" w:space="0" w:color="auto"/>
              <w:left w:val="single" w:sz="2" w:space="0" w:color="auto"/>
              <w:bottom w:val="single" w:sz="2" w:space="0" w:color="auto"/>
              <w:right w:val="single" w:sz="2" w:space="0" w:color="auto"/>
            </w:tcBorders>
          </w:tcPr>
          <w:p w14:paraId="5D20BDDE" w14:textId="77777777" w:rsidR="00FF5BA6" w:rsidRPr="004E5748" w:rsidRDefault="00FF5BA6" w:rsidP="00FF0B3F">
            <w:pPr>
              <w:pStyle w:val="NormalLeft"/>
              <w:rPr>
                <w:lang w:val="en-GB"/>
              </w:rPr>
            </w:pPr>
            <w:r w:rsidRPr="004E5748">
              <w:rPr>
                <w:lang w:val="en-GB"/>
              </w:rPr>
              <w:t>C0030/R0150</w:t>
            </w:r>
          </w:p>
        </w:tc>
        <w:tc>
          <w:tcPr>
            <w:tcW w:w="2879" w:type="dxa"/>
            <w:tcBorders>
              <w:top w:val="single" w:sz="2" w:space="0" w:color="auto"/>
              <w:left w:val="single" w:sz="2" w:space="0" w:color="auto"/>
              <w:bottom w:val="single" w:sz="2" w:space="0" w:color="auto"/>
              <w:right w:val="single" w:sz="2" w:space="0" w:color="auto"/>
            </w:tcBorders>
          </w:tcPr>
          <w:p w14:paraId="4C20CC6F" w14:textId="77777777" w:rsidR="00FF5BA6" w:rsidRPr="004E5748" w:rsidRDefault="00FF5BA6" w:rsidP="00FF0B3F">
            <w:pPr>
              <w:pStyle w:val="NormalLeft"/>
              <w:rPr>
                <w:lang w:val="en-GB"/>
              </w:rPr>
            </w:pPr>
            <w:r w:rsidRPr="004E5748">
              <w:rPr>
                <w:lang w:val="en-GB"/>
              </w:rPr>
              <w:t>Non–proportional casualty reinsurance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214F8F8C" w14:textId="77777777" w:rsidR="00FF5BA6" w:rsidRPr="004E5748" w:rsidRDefault="00FF5BA6" w:rsidP="00FF0B3F">
            <w:pPr>
              <w:pStyle w:val="NormalLeft"/>
              <w:rPr>
                <w:lang w:val="en-GB"/>
              </w:rPr>
            </w:pPr>
            <w:r w:rsidRPr="004E5748">
              <w:rPr>
                <w:lang w:val="en-GB"/>
              </w:rPr>
              <w:t>These are the technical provisions for non–proportional casualty reinsurance, without risk margin after deduction of the amounts recoverable from reinsurance contracts and SPVs, with a floor equal to zero, relating to non–life activities.</w:t>
            </w:r>
          </w:p>
        </w:tc>
      </w:tr>
      <w:tr w:rsidR="00F672D2" w:rsidRPr="00846C12" w14:paraId="38669DA6" w14:textId="77777777" w:rsidTr="00FF0B3F">
        <w:tc>
          <w:tcPr>
            <w:tcW w:w="1671" w:type="dxa"/>
            <w:tcBorders>
              <w:top w:val="single" w:sz="2" w:space="0" w:color="auto"/>
              <w:left w:val="single" w:sz="2" w:space="0" w:color="auto"/>
              <w:bottom w:val="single" w:sz="2" w:space="0" w:color="auto"/>
              <w:right w:val="single" w:sz="2" w:space="0" w:color="auto"/>
            </w:tcBorders>
          </w:tcPr>
          <w:p w14:paraId="105E766D" w14:textId="77777777" w:rsidR="00FF5BA6" w:rsidRPr="004E5748" w:rsidRDefault="00FF5BA6" w:rsidP="00FF0B3F">
            <w:pPr>
              <w:pStyle w:val="NormalLeft"/>
              <w:rPr>
                <w:lang w:val="en-GB"/>
              </w:rPr>
            </w:pPr>
            <w:r w:rsidRPr="004E5748">
              <w:rPr>
                <w:lang w:val="en-GB"/>
              </w:rPr>
              <w:t>C0040/R0150</w:t>
            </w:r>
          </w:p>
        </w:tc>
        <w:tc>
          <w:tcPr>
            <w:tcW w:w="2879" w:type="dxa"/>
            <w:tcBorders>
              <w:top w:val="single" w:sz="2" w:space="0" w:color="auto"/>
              <w:left w:val="single" w:sz="2" w:space="0" w:color="auto"/>
              <w:bottom w:val="single" w:sz="2" w:space="0" w:color="auto"/>
              <w:right w:val="single" w:sz="2" w:space="0" w:color="auto"/>
            </w:tcBorders>
          </w:tcPr>
          <w:p w14:paraId="12F1FD1B" w14:textId="77777777" w:rsidR="00FF5BA6" w:rsidRPr="004E5748" w:rsidRDefault="00FF5BA6" w:rsidP="00FF0B3F">
            <w:pPr>
              <w:pStyle w:val="NormalLeft"/>
              <w:rPr>
                <w:lang w:val="en-GB"/>
              </w:rPr>
            </w:pPr>
            <w:r w:rsidRPr="004E5748">
              <w:rPr>
                <w:lang w:val="en-GB"/>
              </w:rPr>
              <w:t>Non–proportional casualty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6887AF8D" w14:textId="3F912C89" w:rsidR="00FF5BA6" w:rsidRPr="004E5748" w:rsidRDefault="00FF5BA6" w:rsidP="00FF0B3F">
            <w:pPr>
              <w:pStyle w:val="NormalLeft"/>
              <w:rPr>
                <w:lang w:val="en-GB"/>
              </w:rPr>
            </w:pPr>
            <w:r w:rsidRPr="004E5748">
              <w:rPr>
                <w:lang w:val="en-GB"/>
              </w:rPr>
              <w:t>These are the premiums written for non–proportional casualty reinsurance during the (rolling) last 12 months, after deduction of premiums for reinsurance contracts, with a floor equal to zero, relating to non–life activities.</w:t>
            </w:r>
            <w:r w:rsidR="00F739C6" w:rsidRPr="004E5748">
              <w:rPr>
                <w:lang w:val="en-GB"/>
              </w:rPr>
              <w:t xml:space="preserve"> Amount of taxes or charges</w:t>
            </w:r>
            <w:r w:rsidR="00B74068" w:rsidRPr="004E5748">
              <w:rPr>
                <w:lang w:val="en-GB"/>
              </w:rPr>
              <w:t xml:space="preserve"> levied </w:t>
            </w:r>
            <w:r w:rsidR="00B74068" w:rsidRPr="004E5748">
              <w:rPr>
                <w:lang w:val="en-GB"/>
              </w:rPr>
              <w:lastRenderedPageBreak/>
              <w:t>with premiums</w:t>
            </w:r>
            <w:r w:rsidR="00F739C6" w:rsidRPr="004E5748">
              <w:rPr>
                <w:lang w:val="en-GB"/>
              </w:rPr>
              <w:t xml:space="preserve"> should be excluded from the written premiums.</w:t>
            </w:r>
          </w:p>
        </w:tc>
      </w:tr>
      <w:tr w:rsidR="00F672D2" w:rsidRPr="00846C12" w14:paraId="1BE5B684" w14:textId="77777777" w:rsidTr="00FF0B3F">
        <w:tc>
          <w:tcPr>
            <w:tcW w:w="1671" w:type="dxa"/>
            <w:tcBorders>
              <w:top w:val="single" w:sz="2" w:space="0" w:color="auto"/>
              <w:left w:val="single" w:sz="2" w:space="0" w:color="auto"/>
              <w:bottom w:val="single" w:sz="2" w:space="0" w:color="auto"/>
              <w:right w:val="single" w:sz="2" w:space="0" w:color="auto"/>
            </w:tcBorders>
          </w:tcPr>
          <w:p w14:paraId="53BAB295" w14:textId="77777777" w:rsidR="00FF5BA6" w:rsidRPr="004E5748" w:rsidRDefault="00FF5BA6" w:rsidP="00FF0B3F">
            <w:pPr>
              <w:pStyle w:val="NormalLeft"/>
              <w:rPr>
                <w:lang w:val="en-GB"/>
              </w:rPr>
            </w:pPr>
            <w:r w:rsidRPr="004E5748">
              <w:rPr>
                <w:lang w:val="en-GB"/>
              </w:rPr>
              <w:lastRenderedPageBreak/>
              <w:t>C0050/R0150</w:t>
            </w:r>
          </w:p>
        </w:tc>
        <w:tc>
          <w:tcPr>
            <w:tcW w:w="2879" w:type="dxa"/>
            <w:tcBorders>
              <w:top w:val="single" w:sz="2" w:space="0" w:color="auto"/>
              <w:left w:val="single" w:sz="2" w:space="0" w:color="auto"/>
              <w:bottom w:val="single" w:sz="2" w:space="0" w:color="auto"/>
              <w:right w:val="single" w:sz="2" w:space="0" w:color="auto"/>
            </w:tcBorders>
          </w:tcPr>
          <w:p w14:paraId="3C61F0B2" w14:textId="77777777" w:rsidR="00FF5BA6" w:rsidRPr="004E5748" w:rsidRDefault="00FF5BA6" w:rsidP="00FF0B3F">
            <w:pPr>
              <w:pStyle w:val="NormalLeft"/>
              <w:rPr>
                <w:lang w:val="en-GB"/>
              </w:rPr>
            </w:pPr>
            <w:r w:rsidRPr="004E5748">
              <w:rPr>
                <w:lang w:val="en-GB"/>
              </w:rPr>
              <w:t>Non–proportional casualty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145BAC17" w14:textId="77777777" w:rsidR="00FF5BA6" w:rsidRPr="004E5748" w:rsidRDefault="00FF5BA6" w:rsidP="00FF0B3F">
            <w:pPr>
              <w:pStyle w:val="NormalLeft"/>
              <w:rPr>
                <w:lang w:val="en-GB"/>
              </w:rPr>
            </w:pPr>
            <w:r w:rsidRPr="004E5748">
              <w:rPr>
                <w:lang w:val="en-GB"/>
              </w:rPr>
              <w:t>These are the technical provisions for non–proportional casualty reinsurance, without risk margin after deduction of the amounts recoverable from reinsurance contracts and SPVs, with a floor equal to zero, relating to life activities.</w:t>
            </w:r>
          </w:p>
        </w:tc>
      </w:tr>
      <w:tr w:rsidR="00F672D2" w:rsidRPr="00846C12" w14:paraId="0D725270" w14:textId="77777777" w:rsidTr="00FF0B3F">
        <w:tc>
          <w:tcPr>
            <w:tcW w:w="1671" w:type="dxa"/>
            <w:tcBorders>
              <w:top w:val="single" w:sz="2" w:space="0" w:color="auto"/>
              <w:left w:val="single" w:sz="2" w:space="0" w:color="auto"/>
              <w:bottom w:val="single" w:sz="2" w:space="0" w:color="auto"/>
              <w:right w:val="single" w:sz="2" w:space="0" w:color="auto"/>
            </w:tcBorders>
          </w:tcPr>
          <w:p w14:paraId="5697965B" w14:textId="77777777" w:rsidR="00FF5BA6" w:rsidRPr="004E5748" w:rsidRDefault="00FF5BA6" w:rsidP="00FF0B3F">
            <w:pPr>
              <w:pStyle w:val="NormalLeft"/>
              <w:rPr>
                <w:lang w:val="en-GB"/>
              </w:rPr>
            </w:pPr>
            <w:r w:rsidRPr="004E5748">
              <w:rPr>
                <w:lang w:val="en-GB"/>
              </w:rPr>
              <w:t>C0060/R0150</w:t>
            </w:r>
          </w:p>
        </w:tc>
        <w:tc>
          <w:tcPr>
            <w:tcW w:w="2879" w:type="dxa"/>
            <w:tcBorders>
              <w:top w:val="single" w:sz="2" w:space="0" w:color="auto"/>
              <w:left w:val="single" w:sz="2" w:space="0" w:color="auto"/>
              <w:bottom w:val="single" w:sz="2" w:space="0" w:color="auto"/>
              <w:right w:val="single" w:sz="2" w:space="0" w:color="auto"/>
            </w:tcBorders>
          </w:tcPr>
          <w:p w14:paraId="107007F0" w14:textId="77777777" w:rsidR="00FF5BA6" w:rsidRPr="004E5748" w:rsidRDefault="00FF5BA6" w:rsidP="00FF0B3F">
            <w:pPr>
              <w:pStyle w:val="NormalLeft"/>
              <w:rPr>
                <w:lang w:val="en-GB"/>
              </w:rPr>
            </w:pPr>
            <w:r w:rsidRPr="004E5748">
              <w:rPr>
                <w:lang w:val="en-GB"/>
              </w:rPr>
              <w:t>Non–proportional casualty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34ED44BA" w14:textId="02483549" w:rsidR="00FF5BA6" w:rsidRPr="004E5748" w:rsidRDefault="00FF5BA6" w:rsidP="00FF0B3F">
            <w:pPr>
              <w:pStyle w:val="NormalLeft"/>
              <w:rPr>
                <w:lang w:val="en-GB"/>
              </w:rPr>
            </w:pPr>
            <w:r w:rsidRPr="004E5748">
              <w:rPr>
                <w:lang w:val="en-GB"/>
              </w:rPr>
              <w:t>These are the premiums written for non–proportional casualty reinsurance during the (rolling) last 12 months, after deduction of premiums for reinsurance contracts, with a floor equal to zero, relating to life activities.</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0C38E388" w14:textId="77777777" w:rsidTr="00FF0B3F">
        <w:tc>
          <w:tcPr>
            <w:tcW w:w="1671" w:type="dxa"/>
            <w:tcBorders>
              <w:top w:val="single" w:sz="2" w:space="0" w:color="auto"/>
              <w:left w:val="single" w:sz="2" w:space="0" w:color="auto"/>
              <w:bottom w:val="single" w:sz="2" w:space="0" w:color="auto"/>
              <w:right w:val="single" w:sz="2" w:space="0" w:color="auto"/>
            </w:tcBorders>
          </w:tcPr>
          <w:p w14:paraId="75D1555F" w14:textId="77777777" w:rsidR="00FF5BA6" w:rsidRPr="004E5748" w:rsidRDefault="00FF5BA6" w:rsidP="00FF0B3F">
            <w:pPr>
              <w:pStyle w:val="NormalLeft"/>
              <w:rPr>
                <w:lang w:val="en-GB"/>
              </w:rPr>
            </w:pPr>
            <w:r w:rsidRPr="004E5748">
              <w:rPr>
                <w:lang w:val="en-GB"/>
              </w:rPr>
              <w:t>C0030/R0160</w:t>
            </w:r>
          </w:p>
        </w:tc>
        <w:tc>
          <w:tcPr>
            <w:tcW w:w="2879" w:type="dxa"/>
            <w:tcBorders>
              <w:top w:val="single" w:sz="2" w:space="0" w:color="auto"/>
              <w:left w:val="single" w:sz="2" w:space="0" w:color="auto"/>
              <w:bottom w:val="single" w:sz="2" w:space="0" w:color="auto"/>
              <w:right w:val="single" w:sz="2" w:space="0" w:color="auto"/>
            </w:tcBorders>
          </w:tcPr>
          <w:p w14:paraId="7AC510AC" w14:textId="77777777" w:rsidR="00FF5BA6" w:rsidRPr="004E5748" w:rsidRDefault="00FF5BA6" w:rsidP="00FF0B3F">
            <w:pPr>
              <w:pStyle w:val="NormalLeft"/>
              <w:rPr>
                <w:lang w:val="en-GB"/>
              </w:rPr>
            </w:pPr>
            <w:r w:rsidRPr="004E5748">
              <w:rPr>
                <w:lang w:val="en-GB"/>
              </w:rPr>
              <w:t>Non–proportional marine, aviation and transport reinsurance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751D9DBA" w14:textId="77777777" w:rsidR="00FF5BA6" w:rsidRPr="004E5748" w:rsidRDefault="00FF5BA6" w:rsidP="00FF0B3F">
            <w:pPr>
              <w:pStyle w:val="NormalLeft"/>
              <w:rPr>
                <w:lang w:val="en-GB"/>
              </w:rPr>
            </w:pPr>
            <w:r w:rsidRPr="004E5748">
              <w:rPr>
                <w:lang w:val="en-GB"/>
              </w:rPr>
              <w:t>These are the technical provisions for non–proportional marine, aviation and transport reinsurance, without risk margin after deduction of the amounts recoverable from reinsurance contracts and SPVs, with a floor equal to zero, relating to non–life activities</w:t>
            </w:r>
          </w:p>
        </w:tc>
      </w:tr>
      <w:tr w:rsidR="00F672D2" w:rsidRPr="00846C12" w14:paraId="3F836EB8" w14:textId="77777777" w:rsidTr="00FF0B3F">
        <w:tc>
          <w:tcPr>
            <w:tcW w:w="1671" w:type="dxa"/>
            <w:tcBorders>
              <w:top w:val="single" w:sz="2" w:space="0" w:color="auto"/>
              <w:left w:val="single" w:sz="2" w:space="0" w:color="auto"/>
              <w:bottom w:val="single" w:sz="2" w:space="0" w:color="auto"/>
              <w:right w:val="single" w:sz="2" w:space="0" w:color="auto"/>
            </w:tcBorders>
          </w:tcPr>
          <w:p w14:paraId="7D7D8EBA" w14:textId="77777777" w:rsidR="00FF5BA6" w:rsidRPr="004E5748" w:rsidRDefault="00FF5BA6" w:rsidP="00FF0B3F">
            <w:pPr>
              <w:pStyle w:val="NormalLeft"/>
              <w:rPr>
                <w:lang w:val="en-GB"/>
              </w:rPr>
            </w:pPr>
            <w:r w:rsidRPr="004E5748">
              <w:rPr>
                <w:lang w:val="en-GB"/>
              </w:rPr>
              <w:t>C0040/R0160</w:t>
            </w:r>
          </w:p>
        </w:tc>
        <w:tc>
          <w:tcPr>
            <w:tcW w:w="2879" w:type="dxa"/>
            <w:tcBorders>
              <w:top w:val="single" w:sz="2" w:space="0" w:color="auto"/>
              <w:left w:val="single" w:sz="2" w:space="0" w:color="auto"/>
              <w:bottom w:val="single" w:sz="2" w:space="0" w:color="auto"/>
              <w:right w:val="single" w:sz="2" w:space="0" w:color="auto"/>
            </w:tcBorders>
          </w:tcPr>
          <w:p w14:paraId="54D969DC" w14:textId="77777777" w:rsidR="00FF5BA6" w:rsidRPr="004E5748" w:rsidRDefault="00FF5BA6" w:rsidP="00FF0B3F">
            <w:pPr>
              <w:pStyle w:val="NormalLeft"/>
              <w:rPr>
                <w:lang w:val="en-GB"/>
              </w:rPr>
            </w:pPr>
            <w:r w:rsidRPr="004E5748">
              <w:rPr>
                <w:lang w:val="en-GB"/>
              </w:rPr>
              <w:t>Non–proportional marine, aviation and transport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33BEF32A" w14:textId="755D18A1" w:rsidR="00FF5BA6" w:rsidRPr="004E5748" w:rsidRDefault="00FF5BA6" w:rsidP="00FF0B3F">
            <w:pPr>
              <w:pStyle w:val="NormalLeft"/>
              <w:rPr>
                <w:lang w:val="en-GB"/>
              </w:rPr>
            </w:pPr>
            <w:r w:rsidRPr="004E5748">
              <w:rPr>
                <w:lang w:val="en-GB"/>
              </w:rPr>
              <w:t>These are the premiums written for non–proportional marine, aviation and transport reinsurance during the (rolling) last 12 months, after deduction of premiums for reinsurance contracts, with a floor equal to zero, relating to non–life activities.</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2ABB1019" w14:textId="77777777" w:rsidTr="00FF0B3F">
        <w:tc>
          <w:tcPr>
            <w:tcW w:w="1671" w:type="dxa"/>
            <w:tcBorders>
              <w:top w:val="single" w:sz="2" w:space="0" w:color="auto"/>
              <w:left w:val="single" w:sz="2" w:space="0" w:color="auto"/>
              <w:bottom w:val="single" w:sz="2" w:space="0" w:color="auto"/>
              <w:right w:val="single" w:sz="2" w:space="0" w:color="auto"/>
            </w:tcBorders>
          </w:tcPr>
          <w:p w14:paraId="303B683B" w14:textId="77777777" w:rsidR="00FF5BA6" w:rsidRPr="004E5748" w:rsidRDefault="00FF5BA6" w:rsidP="00FF0B3F">
            <w:pPr>
              <w:pStyle w:val="NormalLeft"/>
              <w:rPr>
                <w:lang w:val="en-GB"/>
              </w:rPr>
            </w:pPr>
            <w:r w:rsidRPr="004E5748">
              <w:rPr>
                <w:lang w:val="en-GB"/>
              </w:rPr>
              <w:t>C0050/R0160</w:t>
            </w:r>
          </w:p>
        </w:tc>
        <w:tc>
          <w:tcPr>
            <w:tcW w:w="2879" w:type="dxa"/>
            <w:tcBorders>
              <w:top w:val="single" w:sz="2" w:space="0" w:color="auto"/>
              <w:left w:val="single" w:sz="2" w:space="0" w:color="auto"/>
              <w:bottom w:val="single" w:sz="2" w:space="0" w:color="auto"/>
              <w:right w:val="single" w:sz="2" w:space="0" w:color="auto"/>
            </w:tcBorders>
          </w:tcPr>
          <w:p w14:paraId="721A5BAC" w14:textId="77777777" w:rsidR="00FF5BA6" w:rsidRPr="004E5748" w:rsidRDefault="00FF5BA6" w:rsidP="00FF0B3F">
            <w:pPr>
              <w:pStyle w:val="NormalLeft"/>
              <w:rPr>
                <w:lang w:val="en-GB"/>
              </w:rPr>
            </w:pPr>
            <w:r w:rsidRPr="004E5748">
              <w:rPr>
                <w:lang w:val="en-GB"/>
              </w:rPr>
              <w:t>Non–proportional marine, aviation and transport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783BD72F" w14:textId="77777777" w:rsidR="00FF5BA6" w:rsidRPr="004E5748" w:rsidRDefault="00FF5BA6" w:rsidP="00FF0B3F">
            <w:pPr>
              <w:pStyle w:val="NormalLeft"/>
              <w:rPr>
                <w:lang w:val="en-GB"/>
              </w:rPr>
            </w:pPr>
            <w:r w:rsidRPr="004E5748">
              <w:rPr>
                <w:lang w:val="en-GB"/>
              </w:rPr>
              <w:t>These are the technical provisions for non–proportional marine, aviation and transport reinsurance, without risk margin after deduction of the amounts recoverable from reinsurance contracts and SPVs, with a floor equal to zero, relating to life activities.</w:t>
            </w:r>
          </w:p>
        </w:tc>
      </w:tr>
      <w:tr w:rsidR="00F672D2" w:rsidRPr="00846C12" w14:paraId="3D386AB8" w14:textId="77777777" w:rsidTr="00FF0B3F">
        <w:tc>
          <w:tcPr>
            <w:tcW w:w="1671" w:type="dxa"/>
            <w:tcBorders>
              <w:top w:val="single" w:sz="2" w:space="0" w:color="auto"/>
              <w:left w:val="single" w:sz="2" w:space="0" w:color="auto"/>
              <w:bottom w:val="single" w:sz="2" w:space="0" w:color="auto"/>
              <w:right w:val="single" w:sz="2" w:space="0" w:color="auto"/>
            </w:tcBorders>
          </w:tcPr>
          <w:p w14:paraId="656569D1" w14:textId="77777777" w:rsidR="00FF5BA6" w:rsidRPr="004E5748" w:rsidRDefault="00FF5BA6" w:rsidP="00FF0B3F">
            <w:pPr>
              <w:pStyle w:val="NormalLeft"/>
              <w:rPr>
                <w:lang w:val="en-GB"/>
              </w:rPr>
            </w:pPr>
            <w:r w:rsidRPr="004E5748">
              <w:rPr>
                <w:lang w:val="en-GB"/>
              </w:rPr>
              <w:t>C0060/R0160</w:t>
            </w:r>
          </w:p>
        </w:tc>
        <w:tc>
          <w:tcPr>
            <w:tcW w:w="2879" w:type="dxa"/>
            <w:tcBorders>
              <w:top w:val="single" w:sz="2" w:space="0" w:color="auto"/>
              <w:left w:val="single" w:sz="2" w:space="0" w:color="auto"/>
              <w:bottom w:val="single" w:sz="2" w:space="0" w:color="auto"/>
              <w:right w:val="single" w:sz="2" w:space="0" w:color="auto"/>
            </w:tcBorders>
          </w:tcPr>
          <w:p w14:paraId="7E9975DA" w14:textId="77777777" w:rsidR="00FF5BA6" w:rsidRPr="004E5748" w:rsidRDefault="00FF5BA6" w:rsidP="00FF0B3F">
            <w:pPr>
              <w:pStyle w:val="NormalLeft"/>
              <w:rPr>
                <w:lang w:val="en-GB"/>
              </w:rPr>
            </w:pPr>
            <w:r w:rsidRPr="004E5748">
              <w:rPr>
                <w:lang w:val="en-GB"/>
              </w:rPr>
              <w:t xml:space="preserve">Non–proportional marine, aviation and transport reinsurance — Net (of reinsurance) written </w:t>
            </w:r>
            <w:r w:rsidRPr="004E5748">
              <w:rPr>
                <w:lang w:val="en-GB"/>
              </w:rPr>
              <w:lastRenderedPageBreak/>
              <w:t>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604B20DB" w14:textId="4E6F1029" w:rsidR="00FF5BA6" w:rsidRPr="004E5748" w:rsidRDefault="00FF5BA6" w:rsidP="00FF0B3F">
            <w:pPr>
              <w:pStyle w:val="NormalLeft"/>
              <w:rPr>
                <w:lang w:val="en-GB"/>
              </w:rPr>
            </w:pPr>
            <w:r w:rsidRPr="004E5748">
              <w:rPr>
                <w:lang w:val="en-GB"/>
              </w:rPr>
              <w:lastRenderedPageBreak/>
              <w:t>These are the premiums written for non–proportional marine, aviation and transport reinsurance during the (rolling) last 12 months, after deduction of premiums for reinsurance contracts, with a floor equal to zero, relating to life activities.</w:t>
            </w:r>
            <w:r w:rsidR="00F739C6" w:rsidRPr="004E5748">
              <w:rPr>
                <w:lang w:val="en-GB"/>
              </w:rPr>
              <w:t xml:space="preserve"> Amount of </w:t>
            </w:r>
            <w:r w:rsidR="00F739C6" w:rsidRPr="004E5748">
              <w:rPr>
                <w:lang w:val="en-GB"/>
              </w:rPr>
              <w:lastRenderedPageBreak/>
              <w:t>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43FF8F36" w14:textId="77777777" w:rsidTr="00FF0B3F">
        <w:tc>
          <w:tcPr>
            <w:tcW w:w="1671" w:type="dxa"/>
            <w:tcBorders>
              <w:top w:val="single" w:sz="2" w:space="0" w:color="auto"/>
              <w:left w:val="single" w:sz="2" w:space="0" w:color="auto"/>
              <w:bottom w:val="single" w:sz="2" w:space="0" w:color="auto"/>
              <w:right w:val="single" w:sz="2" w:space="0" w:color="auto"/>
            </w:tcBorders>
          </w:tcPr>
          <w:p w14:paraId="3862E3AB" w14:textId="77777777" w:rsidR="00FF5BA6" w:rsidRPr="004E5748" w:rsidRDefault="00FF5BA6" w:rsidP="00FF0B3F">
            <w:pPr>
              <w:pStyle w:val="NormalLeft"/>
              <w:rPr>
                <w:lang w:val="en-GB"/>
              </w:rPr>
            </w:pPr>
            <w:r w:rsidRPr="004E5748">
              <w:rPr>
                <w:lang w:val="en-GB"/>
              </w:rPr>
              <w:lastRenderedPageBreak/>
              <w:t>C0030/R0170</w:t>
            </w:r>
          </w:p>
        </w:tc>
        <w:tc>
          <w:tcPr>
            <w:tcW w:w="2879" w:type="dxa"/>
            <w:tcBorders>
              <w:top w:val="single" w:sz="2" w:space="0" w:color="auto"/>
              <w:left w:val="single" w:sz="2" w:space="0" w:color="auto"/>
              <w:bottom w:val="single" w:sz="2" w:space="0" w:color="auto"/>
              <w:right w:val="single" w:sz="2" w:space="0" w:color="auto"/>
            </w:tcBorders>
          </w:tcPr>
          <w:p w14:paraId="44C4F442" w14:textId="77777777" w:rsidR="00FF5BA6" w:rsidRPr="004E5748" w:rsidRDefault="00FF5BA6" w:rsidP="00FF0B3F">
            <w:pPr>
              <w:pStyle w:val="NormalLeft"/>
              <w:rPr>
                <w:lang w:val="en-GB"/>
              </w:rPr>
            </w:pPr>
            <w:r w:rsidRPr="004E5748">
              <w:rPr>
                <w:lang w:val="en-GB"/>
              </w:rPr>
              <w:t>Non–proportional property reinsurance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52DB5959" w14:textId="77777777" w:rsidR="00FF5BA6" w:rsidRPr="004E5748" w:rsidRDefault="00FF5BA6" w:rsidP="00FF0B3F">
            <w:pPr>
              <w:pStyle w:val="NormalLeft"/>
              <w:rPr>
                <w:lang w:val="en-GB"/>
              </w:rPr>
            </w:pPr>
            <w:r w:rsidRPr="004E5748">
              <w:rPr>
                <w:lang w:val="en-GB"/>
              </w:rPr>
              <w:t>These are the technical provisions for non–proportional property reinsurance, without risk margin after deduction of the amounts recoverable from reinsurance contracts and SPVs, with a floor equal to zero, relating to non–life activities.</w:t>
            </w:r>
          </w:p>
        </w:tc>
      </w:tr>
      <w:tr w:rsidR="00F672D2" w:rsidRPr="00846C12" w14:paraId="46357711" w14:textId="77777777" w:rsidTr="00FF0B3F">
        <w:tc>
          <w:tcPr>
            <w:tcW w:w="1671" w:type="dxa"/>
            <w:tcBorders>
              <w:top w:val="single" w:sz="2" w:space="0" w:color="auto"/>
              <w:left w:val="single" w:sz="2" w:space="0" w:color="auto"/>
              <w:bottom w:val="single" w:sz="2" w:space="0" w:color="auto"/>
              <w:right w:val="single" w:sz="2" w:space="0" w:color="auto"/>
            </w:tcBorders>
          </w:tcPr>
          <w:p w14:paraId="3E25E954" w14:textId="77777777" w:rsidR="00FF5BA6" w:rsidRPr="004E5748" w:rsidRDefault="00FF5BA6" w:rsidP="00FF0B3F">
            <w:pPr>
              <w:pStyle w:val="NormalLeft"/>
              <w:rPr>
                <w:lang w:val="en-GB"/>
              </w:rPr>
            </w:pPr>
            <w:r w:rsidRPr="004E5748">
              <w:rPr>
                <w:lang w:val="en-GB"/>
              </w:rPr>
              <w:t>C0040/R0170</w:t>
            </w:r>
          </w:p>
        </w:tc>
        <w:tc>
          <w:tcPr>
            <w:tcW w:w="2879" w:type="dxa"/>
            <w:tcBorders>
              <w:top w:val="single" w:sz="2" w:space="0" w:color="auto"/>
              <w:left w:val="single" w:sz="2" w:space="0" w:color="auto"/>
              <w:bottom w:val="single" w:sz="2" w:space="0" w:color="auto"/>
              <w:right w:val="single" w:sz="2" w:space="0" w:color="auto"/>
            </w:tcBorders>
          </w:tcPr>
          <w:p w14:paraId="4F7505C5" w14:textId="77777777" w:rsidR="00FF5BA6" w:rsidRPr="004E5748" w:rsidRDefault="00FF5BA6" w:rsidP="00FF0B3F">
            <w:pPr>
              <w:pStyle w:val="NormalLeft"/>
              <w:rPr>
                <w:lang w:val="en-GB"/>
              </w:rPr>
            </w:pPr>
            <w:r w:rsidRPr="004E5748">
              <w:rPr>
                <w:lang w:val="en-GB"/>
              </w:rPr>
              <w:t>Non–proportional property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576B30A1" w14:textId="07CE2BDB" w:rsidR="00FF5BA6" w:rsidRPr="004E5748" w:rsidRDefault="00FF5BA6" w:rsidP="00FF0B3F">
            <w:pPr>
              <w:pStyle w:val="NormalLeft"/>
              <w:rPr>
                <w:lang w:val="en-GB"/>
              </w:rPr>
            </w:pPr>
            <w:r w:rsidRPr="004E5748">
              <w:rPr>
                <w:lang w:val="en-GB"/>
              </w:rPr>
              <w:t>These are the premiums written for non–proportional property reinsurance during the (rolling) last 12 months, after deduction of premiums for reinsurance contracts, with a floor equal to zero, relating to non–life activities.</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2B06EE02" w14:textId="77777777" w:rsidTr="00FF0B3F">
        <w:tc>
          <w:tcPr>
            <w:tcW w:w="1671" w:type="dxa"/>
            <w:tcBorders>
              <w:top w:val="single" w:sz="2" w:space="0" w:color="auto"/>
              <w:left w:val="single" w:sz="2" w:space="0" w:color="auto"/>
              <w:bottom w:val="single" w:sz="2" w:space="0" w:color="auto"/>
              <w:right w:val="single" w:sz="2" w:space="0" w:color="auto"/>
            </w:tcBorders>
          </w:tcPr>
          <w:p w14:paraId="0C259435" w14:textId="77777777" w:rsidR="00FF5BA6" w:rsidRPr="004E5748" w:rsidRDefault="00FF5BA6" w:rsidP="00FF0B3F">
            <w:pPr>
              <w:pStyle w:val="NormalLeft"/>
              <w:rPr>
                <w:lang w:val="en-GB"/>
              </w:rPr>
            </w:pPr>
            <w:r w:rsidRPr="004E5748">
              <w:rPr>
                <w:lang w:val="en-GB"/>
              </w:rPr>
              <w:t>C0050/R0170</w:t>
            </w:r>
          </w:p>
        </w:tc>
        <w:tc>
          <w:tcPr>
            <w:tcW w:w="2879" w:type="dxa"/>
            <w:tcBorders>
              <w:top w:val="single" w:sz="2" w:space="0" w:color="auto"/>
              <w:left w:val="single" w:sz="2" w:space="0" w:color="auto"/>
              <w:bottom w:val="single" w:sz="2" w:space="0" w:color="auto"/>
              <w:right w:val="single" w:sz="2" w:space="0" w:color="auto"/>
            </w:tcBorders>
          </w:tcPr>
          <w:p w14:paraId="18B35E3E" w14:textId="77777777" w:rsidR="00FF5BA6" w:rsidRPr="004E5748" w:rsidRDefault="00FF5BA6" w:rsidP="00FF0B3F">
            <w:pPr>
              <w:pStyle w:val="NormalLeft"/>
              <w:rPr>
                <w:lang w:val="en-GB"/>
              </w:rPr>
            </w:pPr>
            <w:r w:rsidRPr="004E5748">
              <w:rPr>
                <w:lang w:val="en-GB"/>
              </w:rPr>
              <w:t>Non–proportional property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343331B6" w14:textId="77777777" w:rsidR="00FF5BA6" w:rsidRPr="004E5748" w:rsidRDefault="00FF5BA6" w:rsidP="00FF0B3F">
            <w:pPr>
              <w:pStyle w:val="NormalLeft"/>
              <w:rPr>
                <w:lang w:val="en-GB"/>
              </w:rPr>
            </w:pPr>
            <w:r w:rsidRPr="004E5748">
              <w:rPr>
                <w:lang w:val="en-GB"/>
              </w:rPr>
              <w:t>These are the technical provisions for non–proportional property reinsurance, without risk margin after deduction of the amounts recoverable from reinsurance contracts and SPVs, with a floor equal to zero, relating to life activities.</w:t>
            </w:r>
          </w:p>
        </w:tc>
      </w:tr>
      <w:tr w:rsidR="00F672D2" w:rsidRPr="00846C12" w14:paraId="783E1CE1" w14:textId="77777777" w:rsidTr="00FF0B3F">
        <w:tc>
          <w:tcPr>
            <w:tcW w:w="1671" w:type="dxa"/>
            <w:tcBorders>
              <w:top w:val="single" w:sz="2" w:space="0" w:color="auto"/>
              <w:left w:val="single" w:sz="2" w:space="0" w:color="auto"/>
              <w:bottom w:val="single" w:sz="2" w:space="0" w:color="auto"/>
              <w:right w:val="single" w:sz="2" w:space="0" w:color="auto"/>
            </w:tcBorders>
          </w:tcPr>
          <w:p w14:paraId="43E582DE" w14:textId="77777777" w:rsidR="00FF5BA6" w:rsidRPr="004E5748" w:rsidRDefault="00FF5BA6" w:rsidP="00FF0B3F">
            <w:pPr>
              <w:pStyle w:val="NormalLeft"/>
              <w:rPr>
                <w:lang w:val="en-GB"/>
              </w:rPr>
            </w:pPr>
            <w:r w:rsidRPr="004E5748">
              <w:rPr>
                <w:lang w:val="en-GB"/>
              </w:rPr>
              <w:t>C0060/R0170</w:t>
            </w:r>
          </w:p>
        </w:tc>
        <w:tc>
          <w:tcPr>
            <w:tcW w:w="2879" w:type="dxa"/>
            <w:tcBorders>
              <w:top w:val="single" w:sz="2" w:space="0" w:color="auto"/>
              <w:left w:val="single" w:sz="2" w:space="0" w:color="auto"/>
              <w:bottom w:val="single" w:sz="2" w:space="0" w:color="auto"/>
              <w:right w:val="single" w:sz="2" w:space="0" w:color="auto"/>
            </w:tcBorders>
          </w:tcPr>
          <w:p w14:paraId="56DA44B5" w14:textId="77777777" w:rsidR="00FF5BA6" w:rsidRPr="004E5748" w:rsidRDefault="00FF5BA6" w:rsidP="00FF0B3F">
            <w:pPr>
              <w:pStyle w:val="NormalLeft"/>
              <w:rPr>
                <w:lang w:val="en-GB"/>
              </w:rPr>
            </w:pPr>
            <w:r w:rsidRPr="004E5748">
              <w:rPr>
                <w:lang w:val="en-GB"/>
              </w:rPr>
              <w:t>Non–proportional property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0E8AA73A" w14:textId="346B892A" w:rsidR="00FF5BA6" w:rsidRPr="004E5748" w:rsidRDefault="00FF5BA6" w:rsidP="00FF0B3F">
            <w:pPr>
              <w:pStyle w:val="NormalLeft"/>
              <w:rPr>
                <w:lang w:val="en-GB"/>
              </w:rPr>
            </w:pPr>
            <w:r w:rsidRPr="004E5748">
              <w:rPr>
                <w:lang w:val="en-GB"/>
              </w:rPr>
              <w:t>These are the premiums written for non–proportional property reinsurance during the (rolling) last 12 months, after deduction of premiums for reinsurance contracts, with a floor equal to zero, relating to life activities.</w:t>
            </w:r>
            <w:r w:rsidR="00F739C6" w:rsidRPr="004E5748">
              <w:rPr>
                <w:lang w:val="en-GB"/>
              </w:rPr>
              <w:t xml:space="preserve"> Amount of taxes or charges</w:t>
            </w:r>
            <w:r w:rsidR="00B74068" w:rsidRPr="004E5748">
              <w:rPr>
                <w:lang w:val="en-GB"/>
              </w:rPr>
              <w:t xml:space="preserve"> levied with premiums</w:t>
            </w:r>
            <w:r w:rsidR="00F739C6" w:rsidRPr="004E5748">
              <w:rPr>
                <w:lang w:val="en-GB"/>
              </w:rPr>
              <w:t xml:space="preserve"> should be excluded from the written premiums.</w:t>
            </w:r>
          </w:p>
        </w:tc>
      </w:tr>
      <w:tr w:rsidR="00F672D2" w:rsidRPr="00846C12" w14:paraId="36962AAE" w14:textId="77777777" w:rsidTr="00FF0B3F">
        <w:tc>
          <w:tcPr>
            <w:tcW w:w="1671" w:type="dxa"/>
            <w:tcBorders>
              <w:top w:val="single" w:sz="2" w:space="0" w:color="auto"/>
              <w:left w:val="single" w:sz="2" w:space="0" w:color="auto"/>
              <w:bottom w:val="single" w:sz="2" w:space="0" w:color="auto"/>
              <w:right w:val="single" w:sz="2" w:space="0" w:color="auto"/>
            </w:tcBorders>
          </w:tcPr>
          <w:p w14:paraId="01E6E884" w14:textId="77777777" w:rsidR="00FF5BA6" w:rsidRPr="004E5748" w:rsidRDefault="00FF5BA6" w:rsidP="00FF0B3F">
            <w:pPr>
              <w:pStyle w:val="NormalLeft"/>
              <w:rPr>
                <w:lang w:val="en-GB"/>
              </w:rPr>
            </w:pPr>
            <w:r w:rsidRPr="004E5748">
              <w:rPr>
                <w:lang w:val="en-GB"/>
              </w:rPr>
              <w:t>C0070/R0200</w:t>
            </w:r>
          </w:p>
        </w:tc>
        <w:tc>
          <w:tcPr>
            <w:tcW w:w="2879" w:type="dxa"/>
            <w:tcBorders>
              <w:top w:val="single" w:sz="2" w:space="0" w:color="auto"/>
              <w:left w:val="single" w:sz="2" w:space="0" w:color="auto"/>
              <w:bottom w:val="single" w:sz="2" w:space="0" w:color="auto"/>
              <w:right w:val="single" w:sz="2" w:space="0" w:color="auto"/>
            </w:tcBorders>
          </w:tcPr>
          <w:p w14:paraId="1272BE56" w14:textId="77777777" w:rsidR="00FF5BA6" w:rsidRPr="004E5748" w:rsidRDefault="00FF5BA6" w:rsidP="00FF0B3F">
            <w:pPr>
              <w:pStyle w:val="NormalLeft"/>
              <w:rPr>
                <w:lang w:val="en-GB"/>
              </w:rPr>
            </w:pPr>
            <w:r w:rsidRPr="004E5748">
              <w:rPr>
                <w:lang w:val="en-GB"/>
              </w:rPr>
              <w:t>Linear Formula component for life insurance and reinsurance obligations MCR</w:t>
            </w:r>
            <w:r w:rsidRPr="004E5748">
              <w:rPr>
                <w:vertAlign w:val="subscript"/>
                <w:lang w:val="en-GB"/>
              </w:rPr>
              <w:t>(</w:t>
            </w:r>
            <w:proofErr w:type="gramStart"/>
            <w:r w:rsidRPr="004E5748">
              <w:rPr>
                <w:vertAlign w:val="subscript"/>
                <w:lang w:val="en-GB"/>
              </w:rPr>
              <w:t>L,NL</w:t>
            </w:r>
            <w:proofErr w:type="gramEnd"/>
            <w:r w:rsidRPr="004E5748">
              <w:rPr>
                <w:vertAlign w:val="subscript"/>
                <w:lang w:val="en-GB"/>
              </w:rPr>
              <w:t>)</w:t>
            </w:r>
            <w:r w:rsidRPr="004E5748">
              <w:rPr>
                <w:lang w:val="en-GB"/>
              </w:rPr>
              <w:t xml:space="preserve"> Result</w:t>
            </w:r>
          </w:p>
        </w:tc>
        <w:tc>
          <w:tcPr>
            <w:tcW w:w="4736" w:type="dxa"/>
            <w:tcBorders>
              <w:top w:val="single" w:sz="2" w:space="0" w:color="auto"/>
              <w:left w:val="single" w:sz="2" w:space="0" w:color="auto"/>
              <w:bottom w:val="single" w:sz="2" w:space="0" w:color="auto"/>
              <w:right w:val="single" w:sz="2" w:space="0" w:color="auto"/>
            </w:tcBorders>
          </w:tcPr>
          <w:p w14:paraId="56FCAD6E" w14:textId="0E74F84B" w:rsidR="00FF5BA6" w:rsidRPr="004E5748" w:rsidRDefault="00FF5BA6" w:rsidP="00FF0B3F">
            <w:pPr>
              <w:pStyle w:val="NormalLeft"/>
              <w:rPr>
                <w:lang w:val="en-GB"/>
              </w:rPr>
            </w:pPr>
            <w:r w:rsidRPr="004E5748">
              <w:rPr>
                <w:lang w:val="en-GB"/>
              </w:rPr>
              <w:t xml:space="preserve">This is the linear formula component for life insurance and reinsurance obligations relating to non–life insurance or reinsurance activities calculated in accordance with </w:t>
            </w:r>
            <w:r w:rsidR="00CE771F">
              <w:rPr>
                <w:lang w:val="en-GB"/>
              </w:rPr>
              <w:t>Article</w:t>
            </w:r>
            <w:r w:rsidRPr="004E5748">
              <w:rPr>
                <w:lang w:val="en-GB"/>
              </w:rPr>
              <w:t xml:space="preserve"> 252 (4) and (5) of Delegated Regulation (EU) 2015/35.</w:t>
            </w:r>
          </w:p>
        </w:tc>
      </w:tr>
      <w:tr w:rsidR="00F672D2" w:rsidRPr="00846C12" w14:paraId="2956B9C5" w14:textId="77777777" w:rsidTr="00FF0B3F">
        <w:tc>
          <w:tcPr>
            <w:tcW w:w="1671" w:type="dxa"/>
            <w:tcBorders>
              <w:top w:val="single" w:sz="2" w:space="0" w:color="auto"/>
              <w:left w:val="single" w:sz="2" w:space="0" w:color="auto"/>
              <w:bottom w:val="single" w:sz="2" w:space="0" w:color="auto"/>
              <w:right w:val="single" w:sz="2" w:space="0" w:color="auto"/>
            </w:tcBorders>
          </w:tcPr>
          <w:p w14:paraId="39F02742" w14:textId="77777777" w:rsidR="00FF5BA6" w:rsidRPr="004E5748" w:rsidRDefault="00FF5BA6" w:rsidP="00FF0B3F">
            <w:pPr>
              <w:pStyle w:val="NormalLeft"/>
              <w:rPr>
                <w:lang w:val="en-GB"/>
              </w:rPr>
            </w:pPr>
            <w:r w:rsidRPr="004E5748">
              <w:rPr>
                <w:lang w:val="en-GB"/>
              </w:rPr>
              <w:t>C0080/R0200</w:t>
            </w:r>
          </w:p>
        </w:tc>
        <w:tc>
          <w:tcPr>
            <w:tcW w:w="2879" w:type="dxa"/>
            <w:tcBorders>
              <w:top w:val="single" w:sz="2" w:space="0" w:color="auto"/>
              <w:left w:val="single" w:sz="2" w:space="0" w:color="auto"/>
              <w:bottom w:val="single" w:sz="2" w:space="0" w:color="auto"/>
              <w:right w:val="single" w:sz="2" w:space="0" w:color="auto"/>
            </w:tcBorders>
          </w:tcPr>
          <w:p w14:paraId="4D1EE4D8" w14:textId="77777777" w:rsidR="00FF5BA6" w:rsidRPr="004E5748" w:rsidRDefault="00FF5BA6" w:rsidP="00FF0B3F">
            <w:pPr>
              <w:pStyle w:val="NormalLeft"/>
              <w:rPr>
                <w:lang w:val="en-GB"/>
              </w:rPr>
            </w:pPr>
            <w:r w:rsidRPr="004E5748">
              <w:rPr>
                <w:lang w:val="en-GB"/>
              </w:rPr>
              <w:t>Linear Formula component for life insurance and reinsurance obligations MCR</w:t>
            </w:r>
            <w:r w:rsidRPr="004E5748">
              <w:rPr>
                <w:vertAlign w:val="subscript"/>
                <w:lang w:val="en-GB"/>
              </w:rPr>
              <w:t>(</w:t>
            </w:r>
            <w:proofErr w:type="gramStart"/>
            <w:r w:rsidRPr="004E5748">
              <w:rPr>
                <w:vertAlign w:val="subscript"/>
                <w:lang w:val="en-GB"/>
              </w:rPr>
              <w:t>L,L</w:t>
            </w:r>
            <w:proofErr w:type="gramEnd"/>
            <w:r w:rsidRPr="004E5748">
              <w:rPr>
                <w:vertAlign w:val="subscript"/>
                <w:lang w:val="en-GB"/>
              </w:rPr>
              <w:t>)</w:t>
            </w:r>
            <w:r w:rsidRPr="004E5748">
              <w:rPr>
                <w:lang w:val="en-GB"/>
              </w:rPr>
              <w:t xml:space="preserve"> Result</w:t>
            </w:r>
          </w:p>
        </w:tc>
        <w:tc>
          <w:tcPr>
            <w:tcW w:w="4736" w:type="dxa"/>
            <w:tcBorders>
              <w:top w:val="single" w:sz="2" w:space="0" w:color="auto"/>
              <w:left w:val="single" w:sz="2" w:space="0" w:color="auto"/>
              <w:bottom w:val="single" w:sz="2" w:space="0" w:color="auto"/>
              <w:right w:val="single" w:sz="2" w:space="0" w:color="auto"/>
            </w:tcBorders>
          </w:tcPr>
          <w:p w14:paraId="353E1274" w14:textId="3D91B112" w:rsidR="00FF5BA6" w:rsidRPr="004E5748" w:rsidRDefault="00FF5BA6" w:rsidP="00FF0B3F">
            <w:pPr>
              <w:pStyle w:val="NormalLeft"/>
              <w:rPr>
                <w:lang w:val="en-GB"/>
              </w:rPr>
            </w:pPr>
            <w:r w:rsidRPr="004E5748">
              <w:rPr>
                <w:lang w:val="en-GB"/>
              </w:rPr>
              <w:t xml:space="preserve">This is the linear formula component for life insurance and reinsurance obligations relating to life insurance or reinsurance activities calculated in accordance with </w:t>
            </w:r>
            <w:r w:rsidR="00CE771F">
              <w:rPr>
                <w:lang w:val="en-GB"/>
              </w:rPr>
              <w:t>Article</w:t>
            </w:r>
            <w:r w:rsidRPr="004E5748">
              <w:rPr>
                <w:lang w:val="en-GB"/>
              </w:rPr>
              <w:t xml:space="preserve"> 252 (9) and (10) of Delegated Regulation (EU) 2015/35.</w:t>
            </w:r>
          </w:p>
        </w:tc>
      </w:tr>
      <w:tr w:rsidR="00F672D2" w:rsidRPr="00846C12" w14:paraId="56508C36" w14:textId="77777777" w:rsidTr="00FF0B3F">
        <w:tc>
          <w:tcPr>
            <w:tcW w:w="1671" w:type="dxa"/>
            <w:tcBorders>
              <w:top w:val="single" w:sz="2" w:space="0" w:color="auto"/>
              <w:left w:val="single" w:sz="2" w:space="0" w:color="auto"/>
              <w:bottom w:val="single" w:sz="2" w:space="0" w:color="auto"/>
              <w:right w:val="single" w:sz="2" w:space="0" w:color="auto"/>
            </w:tcBorders>
          </w:tcPr>
          <w:p w14:paraId="7F2174EF" w14:textId="77777777" w:rsidR="00FF5BA6" w:rsidRPr="004E5748" w:rsidRDefault="00FF5BA6" w:rsidP="00FF0B3F">
            <w:pPr>
              <w:pStyle w:val="NormalLeft"/>
              <w:rPr>
                <w:lang w:val="en-GB"/>
              </w:rPr>
            </w:pPr>
            <w:r w:rsidRPr="004E5748">
              <w:rPr>
                <w:lang w:val="en-GB"/>
              </w:rPr>
              <w:lastRenderedPageBreak/>
              <w:t>C0090/R0210</w:t>
            </w:r>
          </w:p>
        </w:tc>
        <w:tc>
          <w:tcPr>
            <w:tcW w:w="2879" w:type="dxa"/>
            <w:tcBorders>
              <w:top w:val="single" w:sz="2" w:space="0" w:color="auto"/>
              <w:left w:val="single" w:sz="2" w:space="0" w:color="auto"/>
              <w:bottom w:val="single" w:sz="2" w:space="0" w:color="auto"/>
              <w:right w:val="single" w:sz="2" w:space="0" w:color="auto"/>
            </w:tcBorders>
          </w:tcPr>
          <w:p w14:paraId="418FE1C5" w14:textId="77777777" w:rsidR="00FF5BA6" w:rsidRPr="004E5748" w:rsidRDefault="00FF5BA6" w:rsidP="00FF0B3F">
            <w:pPr>
              <w:pStyle w:val="NormalLeft"/>
              <w:rPr>
                <w:lang w:val="en-GB"/>
              </w:rPr>
            </w:pPr>
            <w:r w:rsidRPr="004E5748">
              <w:rPr>
                <w:lang w:val="en-GB"/>
              </w:rPr>
              <w:t>Obligations with profit participation — guaranteed benefits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47D5209A" w14:textId="77777777" w:rsidR="00FF5BA6" w:rsidRPr="004E5748" w:rsidRDefault="00FF5BA6" w:rsidP="00FF0B3F">
            <w:pPr>
              <w:pStyle w:val="NormalLeft"/>
              <w:rPr>
                <w:lang w:val="en-GB"/>
              </w:rPr>
            </w:pPr>
            <w:r w:rsidRPr="004E5748">
              <w:rPr>
                <w:lang w:val="en-GB"/>
              </w:rPr>
              <w:t>These are the technical provisions without a risk margin for guaranteed benefits in respect of life insurance obligations with profit participation, after deduction of the amounts recoverable from reinsurance contracts and SPVs, with a floor equal to zero, relating to non–life activities and technical provisions without a risk margin for reinsurance obligations where the underlying insurance obligations include profit participation, after deduction of the amounts recoverable from reinsurance contracts and SPVs, with a floor equal to zero, relating to non–life activities.</w:t>
            </w:r>
          </w:p>
        </w:tc>
      </w:tr>
      <w:tr w:rsidR="00F672D2" w:rsidRPr="00846C12" w14:paraId="6B92440B" w14:textId="77777777" w:rsidTr="00FF0B3F">
        <w:tc>
          <w:tcPr>
            <w:tcW w:w="1671" w:type="dxa"/>
            <w:tcBorders>
              <w:top w:val="single" w:sz="2" w:space="0" w:color="auto"/>
              <w:left w:val="single" w:sz="2" w:space="0" w:color="auto"/>
              <w:bottom w:val="single" w:sz="2" w:space="0" w:color="auto"/>
              <w:right w:val="single" w:sz="2" w:space="0" w:color="auto"/>
            </w:tcBorders>
          </w:tcPr>
          <w:p w14:paraId="6B1FCC68" w14:textId="77777777" w:rsidR="00FF5BA6" w:rsidRPr="004E5748" w:rsidRDefault="00FF5BA6" w:rsidP="00FF0B3F">
            <w:pPr>
              <w:pStyle w:val="NormalLeft"/>
              <w:rPr>
                <w:lang w:val="en-GB"/>
              </w:rPr>
            </w:pPr>
            <w:r w:rsidRPr="004E5748">
              <w:rPr>
                <w:lang w:val="en-GB"/>
              </w:rPr>
              <w:t>C0110/R0210</w:t>
            </w:r>
          </w:p>
        </w:tc>
        <w:tc>
          <w:tcPr>
            <w:tcW w:w="2879" w:type="dxa"/>
            <w:tcBorders>
              <w:top w:val="single" w:sz="2" w:space="0" w:color="auto"/>
              <w:left w:val="single" w:sz="2" w:space="0" w:color="auto"/>
              <w:bottom w:val="single" w:sz="2" w:space="0" w:color="auto"/>
              <w:right w:val="single" w:sz="2" w:space="0" w:color="auto"/>
            </w:tcBorders>
          </w:tcPr>
          <w:p w14:paraId="3DF194FD" w14:textId="77777777" w:rsidR="00FF5BA6" w:rsidRPr="004E5748" w:rsidRDefault="00FF5BA6" w:rsidP="00FF0B3F">
            <w:pPr>
              <w:pStyle w:val="NormalLeft"/>
              <w:rPr>
                <w:lang w:val="en-GB"/>
              </w:rPr>
            </w:pPr>
            <w:r w:rsidRPr="004E5748">
              <w:rPr>
                <w:lang w:val="en-GB"/>
              </w:rPr>
              <w:t>Obligations with profit participation — guaranteed benefits — Net (of reinsurance/ SPV) best estimate and TP calculated as a whole– life activities</w:t>
            </w:r>
          </w:p>
        </w:tc>
        <w:tc>
          <w:tcPr>
            <w:tcW w:w="4736" w:type="dxa"/>
            <w:tcBorders>
              <w:top w:val="single" w:sz="2" w:space="0" w:color="auto"/>
              <w:left w:val="single" w:sz="2" w:space="0" w:color="auto"/>
              <w:bottom w:val="single" w:sz="2" w:space="0" w:color="auto"/>
              <w:right w:val="single" w:sz="2" w:space="0" w:color="auto"/>
            </w:tcBorders>
          </w:tcPr>
          <w:p w14:paraId="77ED7444" w14:textId="77777777" w:rsidR="00FF5BA6" w:rsidRPr="004E5748" w:rsidRDefault="00FF5BA6" w:rsidP="00FF0B3F">
            <w:pPr>
              <w:pStyle w:val="NormalLeft"/>
              <w:rPr>
                <w:lang w:val="en-GB"/>
              </w:rPr>
            </w:pPr>
            <w:r w:rsidRPr="004E5748">
              <w:rPr>
                <w:lang w:val="en-GB"/>
              </w:rPr>
              <w:t>These are the technical provisions without a risk margin for guaranteed benefits in respect of life insurance obligations with profit participation, after deduction of the amounts recoverable from reinsurance contracts and SPVs, with a floor equal to zero, relating to life activities and technical provisions without a risk margin for reinsurance obligations where the underlying insurance obligations include profit participation, after deduction of the amounts recoverable from reinsurance contracts and SPVs, with a floor equal to zero, relating to life activities.</w:t>
            </w:r>
          </w:p>
        </w:tc>
      </w:tr>
      <w:tr w:rsidR="00F672D2" w:rsidRPr="00846C12" w14:paraId="4576B860" w14:textId="77777777" w:rsidTr="00FF0B3F">
        <w:tc>
          <w:tcPr>
            <w:tcW w:w="1671" w:type="dxa"/>
            <w:tcBorders>
              <w:top w:val="single" w:sz="2" w:space="0" w:color="auto"/>
              <w:left w:val="single" w:sz="2" w:space="0" w:color="auto"/>
              <w:bottom w:val="single" w:sz="2" w:space="0" w:color="auto"/>
              <w:right w:val="single" w:sz="2" w:space="0" w:color="auto"/>
            </w:tcBorders>
          </w:tcPr>
          <w:p w14:paraId="65495733" w14:textId="77777777" w:rsidR="00FF5BA6" w:rsidRPr="004E5748" w:rsidRDefault="00FF5BA6" w:rsidP="00FF0B3F">
            <w:pPr>
              <w:pStyle w:val="NormalLeft"/>
              <w:rPr>
                <w:lang w:val="en-GB"/>
              </w:rPr>
            </w:pPr>
            <w:r w:rsidRPr="004E5748">
              <w:rPr>
                <w:lang w:val="en-GB"/>
              </w:rPr>
              <w:t>C0090/R0220</w:t>
            </w:r>
          </w:p>
        </w:tc>
        <w:tc>
          <w:tcPr>
            <w:tcW w:w="2879" w:type="dxa"/>
            <w:tcBorders>
              <w:top w:val="single" w:sz="2" w:space="0" w:color="auto"/>
              <w:left w:val="single" w:sz="2" w:space="0" w:color="auto"/>
              <w:bottom w:val="single" w:sz="2" w:space="0" w:color="auto"/>
              <w:right w:val="single" w:sz="2" w:space="0" w:color="auto"/>
            </w:tcBorders>
          </w:tcPr>
          <w:p w14:paraId="49A32D72" w14:textId="77777777" w:rsidR="00FF5BA6" w:rsidRPr="004E5748" w:rsidRDefault="00FF5BA6" w:rsidP="00FF0B3F">
            <w:pPr>
              <w:pStyle w:val="NormalLeft"/>
              <w:rPr>
                <w:lang w:val="en-GB"/>
              </w:rPr>
            </w:pPr>
            <w:r w:rsidRPr="004E5748">
              <w:rPr>
                <w:lang w:val="en-GB"/>
              </w:rPr>
              <w:t>Obligations with profit participation — future discretionary benefits — Net (of reinsurance/ SPV) best estimate and TP calculated as a whole– non–life activities</w:t>
            </w:r>
          </w:p>
        </w:tc>
        <w:tc>
          <w:tcPr>
            <w:tcW w:w="4736" w:type="dxa"/>
            <w:tcBorders>
              <w:top w:val="single" w:sz="2" w:space="0" w:color="auto"/>
              <w:left w:val="single" w:sz="2" w:space="0" w:color="auto"/>
              <w:bottom w:val="single" w:sz="2" w:space="0" w:color="auto"/>
              <w:right w:val="single" w:sz="2" w:space="0" w:color="auto"/>
            </w:tcBorders>
          </w:tcPr>
          <w:p w14:paraId="14135A2A" w14:textId="77777777" w:rsidR="00FF5BA6" w:rsidRPr="004E5748" w:rsidRDefault="00FF5BA6" w:rsidP="00FF0B3F">
            <w:pPr>
              <w:pStyle w:val="NormalLeft"/>
              <w:rPr>
                <w:lang w:val="en-GB"/>
              </w:rPr>
            </w:pPr>
            <w:r w:rsidRPr="004E5748">
              <w:rPr>
                <w:lang w:val="en-GB"/>
              </w:rPr>
              <w:t>These are the technical provisions without a risk margin for future discretionary benefits in respect of life insurance obligations with profit participation, after deduction of the amounts recoverable from reinsurance contracts and SPVs, with a floor equal to zero, relating to non–life activities.</w:t>
            </w:r>
          </w:p>
        </w:tc>
      </w:tr>
      <w:tr w:rsidR="00F672D2" w:rsidRPr="00846C12" w14:paraId="50EEEBC4" w14:textId="77777777" w:rsidTr="00FF0B3F">
        <w:tc>
          <w:tcPr>
            <w:tcW w:w="1671" w:type="dxa"/>
            <w:tcBorders>
              <w:top w:val="single" w:sz="2" w:space="0" w:color="auto"/>
              <w:left w:val="single" w:sz="2" w:space="0" w:color="auto"/>
              <w:bottom w:val="single" w:sz="2" w:space="0" w:color="auto"/>
              <w:right w:val="single" w:sz="2" w:space="0" w:color="auto"/>
            </w:tcBorders>
          </w:tcPr>
          <w:p w14:paraId="768C20C6" w14:textId="77777777" w:rsidR="00FF5BA6" w:rsidRPr="004E5748" w:rsidRDefault="00FF5BA6" w:rsidP="00FF0B3F">
            <w:pPr>
              <w:pStyle w:val="NormalLeft"/>
              <w:rPr>
                <w:lang w:val="en-GB"/>
              </w:rPr>
            </w:pPr>
            <w:r w:rsidRPr="004E5748">
              <w:rPr>
                <w:lang w:val="en-GB"/>
              </w:rPr>
              <w:t>C0110/R0220</w:t>
            </w:r>
          </w:p>
        </w:tc>
        <w:tc>
          <w:tcPr>
            <w:tcW w:w="2879" w:type="dxa"/>
            <w:tcBorders>
              <w:top w:val="single" w:sz="2" w:space="0" w:color="auto"/>
              <w:left w:val="single" w:sz="2" w:space="0" w:color="auto"/>
              <w:bottom w:val="single" w:sz="2" w:space="0" w:color="auto"/>
              <w:right w:val="single" w:sz="2" w:space="0" w:color="auto"/>
            </w:tcBorders>
          </w:tcPr>
          <w:p w14:paraId="78D24D54" w14:textId="77777777" w:rsidR="00FF5BA6" w:rsidRPr="004E5748" w:rsidRDefault="00FF5BA6" w:rsidP="00FF0B3F">
            <w:pPr>
              <w:pStyle w:val="NormalLeft"/>
              <w:rPr>
                <w:lang w:val="en-GB"/>
              </w:rPr>
            </w:pPr>
            <w:r w:rsidRPr="004E5748">
              <w:rPr>
                <w:lang w:val="en-GB"/>
              </w:rPr>
              <w:t>Obligations with profit participation — future discretionary benefits — Net (of reinsurance/ SPV) best estimate and TP calculated as a whole– life activities</w:t>
            </w:r>
          </w:p>
        </w:tc>
        <w:tc>
          <w:tcPr>
            <w:tcW w:w="4736" w:type="dxa"/>
            <w:tcBorders>
              <w:top w:val="single" w:sz="2" w:space="0" w:color="auto"/>
              <w:left w:val="single" w:sz="2" w:space="0" w:color="auto"/>
              <w:bottom w:val="single" w:sz="2" w:space="0" w:color="auto"/>
              <w:right w:val="single" w:sz="2" w:space="0" w:color="auto"/>
            </w:tcBorders>
          </w:tcPr>
          <w:p w14:paraId="36ED8408" w14:textId="77777777" w:rsidR="00FF5BA6" w:rsidRPr="004E5748" w:rsidRDefault="00FF5BA6" w:rsidP="00FF0B3F">
            <w:pPr>
              <w:pStyle w:val="NormalLeft"/>
              <w:rPr>
                <w:lang w:val="en-GB"/>
              </w:rPr>
            </w:pPr>
            <w:r w:rsidRPr="004E5748">
              <w:rPr>
                <w:lang w:val="en-GB"/>
              </w:rPr>
              <w:t>These are the technical provisions without a risk margin for future discretionary benefits in respect of life insurance obligations with profit participation, after deduction of the amounts recoverable from reinsurance contracts and SPVs, with a floor equal to zero, relating to life activities.</w:t>
            </w:r>
          </w:p>
        </w:tc>
      </w:tr>
      <w:tr w:rsidR="00F672D2" w:rsidRPr="00846C12" w14:paraId="7C38142E" w14:textId="77777777" w:rsidTr="00FF0B3F">
        <w:tc>
          <w:tcPr>
            <w:tcW w:w="1671" w:type="dxa"/>
            <w:tcBorders>
              <w:top w:val="single" w:sz="2" w:space="0" w:color="auto"/>
              <w:left w:val="single" w:sz="2" w:space="0" w:color="auto"/>
              <w:bottom w:val="single" w:sz="2" w:space="0" w:color="auto"/>
              <w:right w:val="single" w:sz="2" w:space="0" w:color="auto"/>
            </w:tcBorders>
          </w:tcPr>
          <w:p w14:paraId="78D79544" w14:textId="77777777" w:rsidR="00FF5BA6" w:rsidRPr="004E5748" w:rsidRDefault="00FF5BA6" w:rsidP="00FF0B3F">
            <w:pPr>
              <w:pStyle w:val="NormalLeft"/>
              <w:rPr>
                <w:lang w:val="en-GB"/>
              </w:rPr>
            </w:pPr>
            <w:r w:rsidRPr="004E5748">
              <w:rPr>
                <w:lang w:val="en-GB"/>
              </w:rPr>
              <w:t>C0090/R0230</w:t>
            </w:r>
          </w:p>
        </w:tc>
        <w:tc>
          <w:tcPr>
            <w:tcW w:w="2879" w:type="dxa"/>
            <w:tcBorders>
              <w:top w:val="single" w:sz="2" w:space="0" w:color="auto"/>
              <w:left w:val="single" w:sz="2" w:space="0" w:color="auto"/>
              <w:bottom w:val="single" w:sz="2" w:space="0" w:color="auto"/>
              <w:right w:val="single" w:sz="2" w:space="0" w:color="auto"/>
            </w:tcBorders>
          </w:tcPr>
          <w:p w14:paraId="01865475" w14:textId="77777777" w:rsidR="00FF5BA6" w:rsidRPr="004E5748" w:rsidRDefault="00FF5BA6" w:rsidP="00FF0B3F">
            <w:pPr>
              <w:pStyle w:val="NormalLeft"/>
              <w:rPr>
                <w:lang w:val="en-GB"/>
              </w:rPr>
            </w:pPr>
            <w:r w:rsidRPr="004E5748">
              <w:rPr>
                <w:lang w:val="en-GB"/>
              </w:rPr>
              <w:t xml:space="preserve">Index–linked and unit–linked insurance obligations — Net (of reinsurance/ SPV) best </w:t>
            </w:r>
            <w:r w:rsidRPr="004E5748">
              <w:rPr>
                <w:lang w:val="en-GB"/>
              </w:rPr>
              <w:lastRenderedPageBreak/>
              <w:t>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1962BEA2" w14:textId="77777777" w:rsidR="00FF5BA6" w:rsidRPr="004E5748" w:rsidRDefault="00FF5BA6" w:rsidP="00FF0B3F">
            <w:pPr>
              <w:pStyle w:val="NormalLeft"/>
              <w:rPr>
                <w:lang w:val="en-GB"/>
              </w:rPr>
            </w:pPr>
            <w:r w:rsidRPr="004E5748">
              <w:rPr>
                <w:lang w:val="en-GB"/>
              </w:rPr>
              <w:lastRenderedPageBreak/>
              <w:t xml:space="preserve">These are the technical provisions without a risk margin for index–linked and unit–linked life insurance obligations and reinsurance obligations relating to such insurance </w:t>
            </w:r>
            <w:r w:rsidRPr="004E5748">
              <w:rPr>
                <w:lang w:val="en-GB"/>
              </w:rPr>
              <w:lastRenderedPageBreak/>
              <w:t>obligations, after deduction of the amounts recoverable from reinsurance contracts and SPVs, with a floor equal to zero, relating to non–life activities.</w:t>
            </w:r>
          </w:p>
        </w:tc>
      </w:tr>
      <w:tr w:rsidR="00F672D2" w:rsidRPr="00846C12" w14:paraId="62D90605" w14:textId="77777777" w:rsidTr="00FF0B3F">
        <w:tc>
          <w:tcPr>
            <w:tcW w:w="1671" w:type="dxa"/>
            <w:tcBorders>
              <w:top w:val="single" w:sz="2" w:space="0" w:color="auto"/>
              <w:left w:val="single" w:sz="2" w:space="0" w:color="auto"/>
              <w:bottom w:val="single" w:sz="2" w:space="0" w:color="auto"/>
              <w:right w:val="single" w:sz="2" w:space="0" w:color="auto"/>
            </w:tcBorders>
          </w:tcPr>
          <w:p w14:paraId="0E6B316C" w14:textId="77777777" w:rsidR="00FF5BA6" w:rsidRPr="004E5748" w:rsidRDefault="00FF5BA6" w:rsidP="00FF0B3F">
            <w:pPr>
              <w:pStyle w:val="NormalLeft"/>
              <w:rPr>
                <w:lang w:val="en-GB"/>
              </w:rPr>
            </w:pPr>
            <w:r w:rsidRPr="004E5748">
              <w:rPr>
                <w:lang w:val="en-GB"/>
              </w:rPr>
              <w:lastRenderedPageBreak/>
              <w:t>C0110/R0230</w:t>
            </w:r>
          </w:p>
        </w:tc>
        <w:tc>
          <w:tcPr>
            <w:tcW w:w="2879" w:type="dxa"/>
            <w:tcBorders>
              <w:top w:val="single" w:sz="2" w:space="0" w:color="auto"/>
              <w:left w:val="single" w:sz="2" w:space="0" w:color="auto"/>
              <w:bottom w:val="single" w:sz="2" w:space="0" w:color="auto"/>
              <w:right w:val="single" w:sz="2" w:space="0" w:color="auto"/>
            </w:tcBorders>
          </w:tcPr>
          <w:p w14:paraId="4153AC1D" w14:textId="77777777" w:rsidR="00FF5BA6" w:rsidRPr="004E5748" w:rsidRDefault="00FF5BA6" w:rsidP="00FF0B3F">
            <w:pPr>
              <w:pStyle w:val="NormalLeft"/>
              <w:rPr>
                <w:lang w:val="en-GB"/>
              </w:rPr>
            </w:pPr>
            <w:r w:rsidRPr="004E5748">
              <w:rPr>
                <w:lang w:val="en-GB"/>
              </w:rPr>
              <w:t>Index–linked and unit–linked insurance obligations — Net (of reinsurance/ SPV) best estimate and TP calculated as a whole– life activities</w:t>
            </w:r>
          </w:p>
        </w:tc>
        <w:tc>
          <w:tcPr>
            <w:tcW w:w="4736" w:type="dxa"/>
            <w:tcBorders>
              <w:top w:val="single" w:sz="2" w:space="0" w:color="auto"/>
              <w:left w:val="single" w:sz="2" w:space="0" w:color="auto"/>
              <w:bottom w:val="single" w:sz="2" w:space="0" w:color="auto"/>
              <w:right w:val="single" w:sz="2" w:space="0" w:color="auto"/>
            </w:tcBorders>
          </w:tcPr>
          <w:p w14:paraId="41FEB0FF" w14:textId="77777777" w:rsidR="00FF5BA6" w:rsidRPr="004E5748" w:rsidRDefault="00FF5BA6" w:rsidP="00FF0B3F">
            <w:pPr>
              <w:pStyle w:val="NormalLeft"/>
              <w:rPr>
                <w:lang w:val="en-GB"/>
              </w:rPr>
            </w:pPr>
            <w:r w:rsidRPr="004E5748">
              <w:rPr>
                <w:lang w:val="en-GB"/>
              </w:rPr>
              <w:t>These are the technical provisions without a risk margin for index–linked and unit–linked life insurance obligations and reinsurance obligations relating to such insurance obligations, after deduction of the amounts recoverable from reinsurance contracts and SPVs, with a floor equal to zero, relating to life activities.</w:t>
            </w:r>
          </w:p>
        </w:tc>
      </w:tr>
      <w:tr w:rsidR="00F672D2" w:rsidRPr="00846C12" w14:paraId="496D099B" w14:textId="77777777" w:rsidTr="00FF0B3F">
        <w:tc>
          <w:tcPr>
            <w:tcW w:w="1671" w:type="dxa"/>
            <w:tcBorders>
              <w:top w:val="single" w:sz="2" w:space="0" w:color="auto"/>
              <w:left w:val="single" w:sz="2" w:space="0" w:color="auto"/>
              <w:bottom w:val="single" w:sz="2" w:space="0" w:color="auto"/>
              <w:right w:val="single" w:sz="2" w:space="0" w:color="auto"/>
            </w:tcBorders>
          </w:tcPr>
          <w:p w14:paraId="3AC8D06C" w14:textId="77777777" w:rsidR="00FF5BA6" w:rsidRPr="004E5748" w:rsidRDefault="00FF5BA6" w:rsidP="00FF0B3F">
            <w:pPr>
              <w:pStyle w:val="NormalLeft"/>
              <w:rPr>
                <w:lang w:val="en-GB"/>
              </w:rPr>
            </w:pPr>
            <w:r w:rsidRPr="004E5748">
              <w:rPr>
                <w:lang w:val="en-GB"/>
              </w:rPr>
              <w:t>C0090/R0240</w:t>
            </w:r>
          </w:p>
        </w:tc>
        <w:tc>
          <w:tcPr>
            <w:tcW w:w="2879" w:type="dxa"/>
            <w:tcBorders>
              <w:top w:val="single" w:sz="2" w:space="0" w:color="auto"/>
              <w:left w:val="single" w:sz="2" w:space="0" w:color="auto"/>
              <w:bottom w:val="single" w:sz="2" w:space="0" w:color="auto"/>
              <w:right w:val="single" w:sz="2" w:space="0" w:color="auto"/>
            </w:tcBorders>
          </w:tcPr>
          <w:p w14:paraId="44F09A92" w14:textId="77777777" w:rsidR="00FF5BA6" w:rsidRPr="004E5748" w:rsidRDefault="00FF5BA6" w:rsidP="00FF0B3F">
            <w:pPr>
              <w:pStyle w:val="NormalLeft"/>
              <w:rPr>
                <w:lang w:val="en-GB"/>
              </w:rPr>
            </w:pPr>
            <w:r w:rsidRPr="004E5748">
              <w:rPr>
                <w:lang w:val="en-GB"/>
              </w:rPr>
              <w:t>Other life (re)insurance and health (re)insurance obligations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5D66BCFC" w14:textId="77777777" w:rsidR="00FF5BA6" w:rsidRPr="004E5748" w:rsidRDefault="00FF5BA6" w:rsidP="00FF0B3F">
            <w:pPr>
              <w:pStyle w:val="NormalLeft"/>
              <w:rPr>
                <w:lang w:val="en-GB"/>
              </w:rPr>
            </w:pPr>
            <w:r w:rsidRPr="004E5748">
              <w:rPr>
                <w:lang w:val="en-GB"/>
              </w:rPr>
              <w:t>These are the technical provisions without a risk margin for other life insurance obligations and reinsurance obligations relating to such insurance obligations, after deduction of the amounts recoverable from reinsurance contracts and SPV, with a floor equal to zero, relating to non–life activities.</w:t>
            </w:r>
          </w:p>
        </w:tc>
      </w:tr>
      <w:tr w:rsidR="00F672D2" w:rsidRPr="00846C12" w14:paraId="2C324E10" w14:textId="77777777" w:rsidTr="00FF0B3F">
        <w:tc>
          <w:tcPr>
            <w:tcW w:w="1671" w:type="dxa"/>
            <w:tcBorders>
              <w:top w:val="single" w:sz="2" w:space="0" w:color="auto"/>
              <w:left w:val="single" w:sz="2" w:space="0" w:color="auto"/>
              <w:bottom w:val="single" w:sz="2" w:space="0" w:color="auto"/>
              <w:right w:val="single" w:sz="2" w:space="0" w:color="auto"/>
            </w:tcBorders>
          </w:tcPr>
          <w:p w14:paraId="77165506" w14:textId="77777777" w:rsidR="00FF5BA6" w:rsidRPr="004E5748" w:rsidRDefault="00FF5BA6" w:rsidP="00FF0B3F">
            <w:pPr>
              <w:pStyle w:val="NormalLeft"/>
              <w:rPr>
                <w:lang w:val="en-GB"/>
              </w:rPr>
            </w:pPr>
            <w:r w:rsidRPr="004E5748">
              <w:rPr>
                <w:lang w:val="en-GB"/>
              </w:rPr>
              <w:t>C0110/R0240</w:t>
            </w:r>
          </w:p>
        </w:tc>
        <w:tc>
          <w:tcPr>
            <w:tcW w:w="2879" w:type="dxa"/>
            <w:tcBorders>
              <w:top w:val="single" w:sz="2" w:space="0" w:color="auto"/>
              <w:left w:val="single" w:sz="2" w:space="0" w:color="auto"/>
              <w:bottom w:val="single" w:sz="2" w:space="0" w:color="auto"/>
              <w:right w:val="single" w:sz="2" w:space="0" w:color="auto"/>
            </w:tcBorders>
          </w:tcPr>
          <w:p w14:paraId="2EC8BF97" w14:textId="77777777" w:rsidR="00FF5BA6" w:rsidRPr="004E5748" w:rsidRDefault="00FF5BA6" w:rsidP="00FF0B3F">
            <w:pPr>
              <w:pStyle w:val="NormalLeft"/>
              <w:rPr>
                <w:lang w:val="en-GB"/>
              </w:rPr>
            </w:pPr>
            <w:r w:rsidRPr="004E5748">
              <w:rPr>
                <w:lang w:val="en-GB"/>
              </w:rPr>
              <w:t>Other life (re)insurance and health (re)insurance obligations — Net (of reinsurance/ SPV) best estimate and TP calculated as a whole– life activities</w:t>
            </w:r>
          </w:p>
        </w:tc>
        <w:tc>
          <w:tcPr>
            <w:tcW w:w="4736" w:type="dxa"/>
            <w:tcBorders>
              <w:top w:val="single" w:sz="2" w:space="0" w:color="auto"/>
              <w:left w:val="single" w:sz="2" w:space="0" w:color="auto"/>
              <w:bottom w:val="single" w:sz="2" w:space="0" w:color="auto"/>
              <w:right w:val="single" w:sz="2" w:space="0" w:color="auto"/>
            </w:tcBorders>
          </w:tcPr>
          <w:p w14:paraId="666AD9CC" w14:textId="77777777" w:rsidR="00FF5BA6" w:rsidRPr="004E5748" w:rsidRDefault="00FF5BA6" w:rsidP="00FF0B3F">
            <w:pPr>
              <w:pStyle w:val="NormalLeft"/>
              <w:rPr>
                <w:lang w:val="en-GB"/>
              </w:rPr>
            </w:pPr>
            <w:r w:rsidRPr="004E5748">
              <w:rPr>
                <w:lang w:val="en-GB"/>
              </w:rPr>
              <w:t>These are the technical provisions without a risk margin for other life insurance obligations and reinsurance obligations relating to such insurance obligations, after deduction of the amounts recoverable from reinsurance contracts and SPV, with a floor equal to zero, relating to life activities.</w:t>
            </w:r>
          </w:p>
        </w:tc>
      </w:tr>
      <w:tr w:rsidR="00F672D2" w:rsidRPr="00846C12" w14:paraId="555053A8" w14:textId="77777777" w:rsidTr="00FF0B3F">
        <w:tc>
          <w:tcPr>
            <w:tcW w:w="1671" w:type="dxa"/>
            <w:tcBorders>
              <w:top w:val="single" w:sz="2" w:space="0" w:color="auto"/>
              <w:left w:val="single" w:sz="2" w:space="0" w:color="auto"/>
              <w:bottom w:val="single" w:sz="2" w:space="0" w:color="auto"/>
              <w:right w:val="single" w:sz="2" w:space="0" w:color="auto"/>
            </w:tcBorders>
          </w:tcPr>
          <w:p w14:paraId="20E98552" w14:textId="77777777" w:rsidR="00FF5BA6" w:rsidRPr="004E5748" w:rsidRDefault="00FF5BA6" w:rsidP="00FF0B3F">
            <w:pPr>
              <w:pStyle w:val="NormalLeft"/>
              <w:rPr>
                <w:lang w:val="en-GB"/>
              </w:rPr>
            </w:pPr>
            <w:r w:rsidRPr="004E5748">
              <w:rPr>
                <w:lang w:val="en-GB"/>
              </w:rPr>
              <w:t>C0100/R0250</w:t>
            </w:r>
          </w:p>
        </w:tc>
        <w:tc>
          <w:tcPr>
            <w:tcW w:w="2879" w:type="dxa"/>
            <w:tcBorders>
              <w:top w:val="single" w:sz="2" w:space="0" w:color="auto"/>
              <w:left w:val="single" w:sz="2" w:space="0" w:color="auto"/>
              <w:bottom w:val="single" w:sz="2" w:space="0" w:color="auto"/>
              <w:right w:val="single" w:sz="2" w:space="0" w:color="auto"/>
            </w:tcBorders>
          </w:tcPr>
          <w:p w14:paraId="39AC5589" w14:textId="77777777" w:rsidR="00FF5BA6" w:rsidRPr="004E5748" w:rsidRDefault="00FF5BA6" w:rsidP="00FF0B3F">
            <w:pPr>
              <w:pStyle w:val="NormalLeft"/>
              <w:rPr>
                <w:lang w:val="en-GB"/>
              </w:rPr>
            </w:pPr>
            <w:r w:rsidRPr="004E5748">
              <w:rPr>
                <w:lang w:val="en-GB"/>
              </w:rPr>
              <w:t>Total capital at risk for all life (re)insurance obligations — Net (of reinsurance/SPV) total capital at risk– non–life activities</w:t>
            </w:r>
          </w:p>
        </w:tc>
        <w:tc>
          <w:tcPr>
            <w:tcW w:w="4736" w:type="dxa"/>
            <w:tcBorders>
              <w:top w:val="single" w:sz="2" w:space="0" w:color="auto"/>
              <w:left w:val="single" w:sz="2" w:space="0" w:color="auto"/>
              <w:bottom w:val="single" w:sz="2" w:space="0" w:color="auto"/>
              <w:right w:val="single" w:sz="2" w:space="0" w:color="auto"/>
            </w:tcBorders>
          </w:tcPr>
          <w:p w14:paraId="235A2BD5" w14:textId="77777777" w:rsidR="00FF5BA6" w:rsidRPr="004E5748" w:rsidRDefault="00FF5BA6" w:rsidP="00FF0B3F">
            <w:pPr>
              <w:pStyle w:val="NormalLeft"/>
              <w:rPr>
                <w:lang w:val="en-GB"/>
              </w:rPr>
            </w:pPr>
            <w:r w:rsidRPr="004E5748">
              <w:rPr>
                <w:lang w:val="en-GB"/>
              </w:rPr>
              <w:t>This is the total capital at risk, being the sum over all contracts that give rise to life insurance or reinsurance obligations of the highest amounts that the insurance or reinsurance undertaking would pay in the event of the death or disability of the persons insured under the contract after deduction of the amounts recoverable from reinsurance contracts and special purpose vehicles in such event, and the expected present value of annuities payable on death or disability less the net best estimate, with a floor equal to zero, relating to non–life activities.</w:t>
            </w:r>
          </w:p>
        </w:tc>
      </w:tr>
      <w:tr w:rsidR="00F672D2" w:rsidRPr="00846C12" w14:paraId="496EBBDE" w14:textId="77777777" w:rsidTr="00FF0B3F">
        <w:tc>
          <w:tcPr>
            <w:tcW w:w="1671" w:type="dxa"/>
            <w:tcBorders>
              <w:top w:val="single" w:sz="2" w:space="0" w:color="auto"/>
              <w:left w:val="single" w:sz="2" w:space="0" w:color="auto"/>
              <w:bottom w:val="single" w:sz="2" w:space="0" w:color="auto"/>
              <w:right w:val="single" w:sz="2" w:space="0" w:color="auto"/>
            </w:tcBorders>
          </w:tcPr>
          <w:p w14:paraId="05A6469A" w14:textId="77777777" w:rsidR="00FF5BA6" w:rsidRPr="004E5748" w:rsidRDefault="00FF5BA6" w:rsidP="00FF0B3F">
            <w:pPr>
              <w:pStyle w:val="NormalLeft"/>
              <w:rPr>
                <w:lang w:val="en-GB"/>
              </w:rPr>
            </w:pPr>
            <w:r w:rsidRPr="004E5748">
              <w:rPr>
                <w:lang w:val="en-GB"/>
              </w:rPr>
              <w:t>C0120/R0250</w:t>
            </w:r>
          </w:p>
        </w:tc>
        <w:tc>
          <w:tcPr>
            <w:tcW w:w="2879" w:type="dxa"/>
            <w:tcBorders>
              <w:top w:val="single" w:sz="2" w:space="0" w:color="auto"/>
              <w:left w:val="single" w:sz="2" w:space="0" w:color="auto"/>
              <w:bottom w:val="single" w:sz="2" w:space="0" w:color="auto"/>
              <w:right w:val="single" w:sz="2" w:space="0" w:color="auto"/>
            </w:tcBorders>
          </w:tcPr>
          <w:p w14:paraId="56EF2B01" w14:textId="77777777" w:rsidR="00FF5BA6" w:rsidRPr="004E5748" w:rsidRDefault="00FF5BA6" w:rsidP="00FF0B3F">
            <w:pPr>
              <w:pStyle w:val="NormalLeft"/>
              <w:rPr>
                <w:lang w:val="en-GB"/>
              </w:rPr>
            </w:pPr>
            <w:r w:rsidRPr="004E5748">
              <w:rPr>
                <w:lang w:val="en-GB"/>
              </w:rPr>
              <w:t xml:space="preserve">Total capital at risk for all life (re)insurance obligations — Net (of reinsurance/SPV) total </w:t>
            </w:r>
            <w:r w:rsidRPr="004E5748">
              <w:rPr>
                <w:lang w:val="en-GB"/>
              </w:rPr>
              <w:lastRenderedPageBreak/>
              <w:t>capital at risk– life activities</w:t>
            </w:r>
          </w:p>
        </w:tc>
        <w:tc>
          <w:tcPr>
            <w:tcW w:w="4736" w:type="dxa"/>
            <w:tcBorders>
              <w:top w:val="single" w:sz="2" w:space="0" w:color="auto"/>
              <w:left w:val="single" w:sz="2" w:space="0" w:color="auto"/>
              <w:bottom w:val="single" w:sz="2" w:space="0" w:color="auto"/>
              <w:right w:val="single" w:sz="2" w:space="0" w:color="auto"/>
            </w:tcBorders>
          </w:tcPr>
          <w:p w14:paraId="3051B3E2" w14:textId="77777777" w:rsidR="00FF5BA6" w:rsidRPr="004E5748" w:rsidRDefault="00FF5BA6" w:rsidP="00FF0B3F">
            <w:pPr>
              <w:pStyle w:val="NormalLeft"/>
              <w:rPr>
                <w:lang w:val="en-GB"/>
              </w:rPr>
            </w:pPr>
            <w:r w:rsidRPr="004E5748">
              <w:rPr>
                <w:lang w:val="en-GB"/>
              </w:rPr>
              <w:lastRenderedPageBreak/>
              <w:t xml:space="preserve">This is the total capital at risk, being the sum over all contracts that give rise to life insurance or reinsurance obligations of the highest amounts that the insurance or reinsurance undertaking would pay in the </w:t>
            </w:r>
            <w:r w:rsidRPr="004E5748">
              <w:rPr>
                <w:lang w:val="en-GB"/>
              </w:rPr>
              <w:lastRenderedPageBreak/>
              <w:t>event of the death or disability of the persons insured under the contract after deduction of the amounts recoverable from reinsurance contracts and special purpose vehicles in such event, and the expected present value of annuities payable on death or disability less the net best estimate, with a floor equal to zero, relating to life activities.</w:t>
            </w:r>
          </w:p>
        </w:tc>
      </w:tr>
      <w:tr w:rsidR="00F672D2" w:rsidRPr="00846C12" w14:paraId="016EAA54" w14:textId="77777777" w:rsidTr="00FF0B3F">
        <w:tc>
          <w:tcPr>
            <w:tcW w:w="1671" w:type="dxa"/>
            <w:tcBorders>
              <w:top w:val="single" w:sz="2" w:space="0" w:color="auto"/>
              <w:left w:val="single" w:sz="2" w:space="0" w:color="auto"/>
              <w:bottom w:val="single" w:sz="2" w:space="0" w:color="auto"/>
              <w:right w:val="single" w:sz="2" w:space="0" w:color="auto"/>
            </w:tcBorders>
          </w:tcPr>
          <w:p w14:paraId="382A1A87" w14:textId="77777777" w:rsidR="00FF5BA6" w:rsidRPr="004E5748" w:rsidRDefault="00FF5BA6" w:rsidP="00FF0B3F">
            <w:pPr>
              <w:pStyle w:val="NormalLeft"/>
              <w:rPr>
                <w:lang w:val="en-GB"/>
              </w:rPr>
            </w:pPr>
            <w:r w:rsidRPr="004E5748">
              <w:rPr>
                <w:lang w:val="en-GB"/>
              </w:rPr>
              <w:lastRenderedPageBreak/>
              <w:t>C0130/R0300</w:t>
            </w:r>
          </w:p>
        </w:tc>
        <w:tc>
          <w:tcPr>
            <w:tcW w:w="2879" w:type="dxa"/>
            <w:tcBorders>
              <w:top w:val="single" w:sz="2" w:space="0" w:color="auto"/>
              <w:left w:val="single" w:sz="2" w:space="0" w:color="auto"/>
              <w:bottom w:val="single" w:sz="2" w:space="0" w:color="auto"/>
              <w:right w:val="single" w:sz="2" w:space="0" w:color="auto"/>
            </w:tcBorders>
          </w:tcPr>
          <w:p w14:paraId="42486F94" w14:textId="77777777" w:rsidR="00FF5BA6" w:rsidRPr="004E5748" w:rsidRDefault="00FF5BA6" w:rsidP="00FF0B3F">
            <w:pPr>
              <w:pStyle w:val="NormalLeft"/>
              <w:rPr>
                <w:lang w:val="en-GB"/>
              </w:rPr>
            </w:pPr>
            <w:r w:rsidRPr="004E5748">
              <w:rPr>
                <w:lang w:val="en-GB"/>
              </w:rPr>
              <w:t>Overall MCR calculation — Linear MCR</w:t>
            </w:r>
          </w:p>
        </w:tc>
        <w:tc>
          <w:tcPr>
            <w:tcW w:w="4736" w:type="dxa"/>
            <w:tcBorders>
              <w:top w:val="single" w:sz="2" w:space="0" w:color="auto"/>
              <w:left w:val="single" w:sz="2" w:space="0" w:color="auto"/>
              <w:bottom w:val="single" w:sz="2" w:space="0" w:color="auto"/>
              <w:right w:val="single" w:sz="2" w:space="0" w:color="auto"/>
            </w:tcBorders>
          </w:tcPr>
          <w:p w14:paraId="6FED65FE" w14:textId="31A3520E" w:rsidR="00FF5BA6" w:rsidRPr="004E5748" w:rsidRDefault="00FF5BA6" w:rsidP="00FF0B3F">
            <w:pPr>
              <w:pStyle w:val="NormalLeft"/>
              <w:rPr>
                <w:lang w:val="en-GB"/>
              </w:rPr>
            </w:pPr>
            <w:r w:rsidRPr="004E5748">
              <w:rPr>
                <w:lang w:val="en-GB"/>
              </w:rPr>
              <w:t xml:space="preserve">The linear Minimum Capital Requirement shall equal to the sum of the MCR linear formula component for non–life insurance and reinsurance and the MCR linear formula component for life insurance and reinsurance obligations calculated in accordance with </w:t>
            </w:r>
            <w:r w:rsidR="00CE771F">
              <w:rPr>
                <w:lang w:val="en-GB"/>
              </w:rPr>
              <w:t>Article</w:t>
            </w:r>
            <w:r w:rsidRPr="004E5748">
              <w:rPr>
                <w:lang w:val="en-GB"/>
              </w:rPr>
              <w:t xml:space="preserve"> 249 of Delegated Regulation (EU) 2015/35.</w:t>
            </w:r>
          </w:p>
        </w:tc>
      </w:tr>
      <w:tr w:rsidR="00F672D2" w:rsidRPr="00846C12" w14:paraId="400640DF" w14:textId="77777777" w:rsidTr="00FF0B3F">
        <w:tc>
          <w:tcPr>
            <w:tcW w:w="1671" w:type="dxa"/>
            <w:tcBorders>
              <w:top w:val="single" w:sz="2" w:space="0" w:color="auto"/>
              <w:left w:val="single" w:sz="2" w:space="0" w:color="auto"/>
              <w:bottom w:val="single" w:sz="2" w:space="0" w:color="auto"/>
              <w:right w:val="single" w:sz="2" w:space="0" w:color="auto"/>
            </w:tcBorders>
          </w:tcPr>
          <w:p w14:paraId="0D88FF1B" w14:textId="77777777" w:rsidR="00FF5BA6" w:rsidRPr="004E5748" w:rsidRDefault="00FF5BA6" w:rsidP="00FF0B3F">
            <w:pPr>
              <w:pStyle w:val="NormalLeft"/>
              <w:rPr>
                <w:lang w:val="en-GB"/>
              </w:rPr>
            </w:pPr>
            <w:r w:rsidRPr="004E5748">
              <w:rPr>
                <w:lang w:val="en-GB"/>
              </w:rPr>
              <w:t>C0130/R0310</w:t>
            </w:r>
          </w:p>
        </w:tc>
        <w:tc>
          <w:tcPr>
            <w:tcW w:w="2879" w:type="dxa"/>
            <w:tcBorders>
              <w:top w:val="single" w:sz="2" w:space="0" w:color="auto"/>
              <w:left w:val="single" w:sz="2" w:space="0" w:color="auto"/>
              <w:bottom w:val="single" w:sz="2" w:space="0" w:color="auto"/>
              <w:right w:val="single" w:sz="2" w:space="0" w:color="auto"/>
            </w:tcBorders>
          </w:tcPr>
          <w:p w14:paraId="5BAF7730" w14:textId="77777777" w:rsidR="00FF5BA6" w:rsidRPr="004E5748" w:rsidRDefault="00FF5BA6" w:rsidP="00FF0B3F">
            <w:pPr>
              <w:pStyle w:val="NormalLeft"/>
              <w:rPr>
                <w:lang w:val="en-GB"/>
              </w:rPr>
            </w:pPr>
            <w:r w:rsidRPr="004E5748">
              <w:rPr>
                <w:lang w:val="en-GB"/>
              </w:rPr>
              <w:t>Overall MCR calculation — SCR</w:t>
            </w:r>
          </w:p>
        </w:tc>
        <w:tc>
          <w:tcPr>
            <w:tcW w:w="4736" w:type="dxa"/>
            <w:tcBorders>
              <w:top w:val="single" w:sz="2" w:space="0" w:color="auto"/>
              <w:left w:val="single" w:sz="2" w:space="0" w:color="auto"/>
              <w:bottom w:val="single" w:sz="2" w:space="0" w:color="auto"/>
              <w:right w:val="single" w:sz="2" w:space="0" w:color="auto"/>
            </w:tcBorders>
          </w:tcPr>
          <w:p w14:paraId="757C639C" w14:textId="618FA3E6" w:rsidR="00FF5BA6" w:rsidRPr="004E5748" w:rsidRDefault="00FF5BA6" w:rsidP="00FF0B3F">
            <w:pPr>
              <w:pStyle w:val="NormalLeft"/>
              <w:rPr>
                <w:lang w:val="en-GB"/>
              </w:rPr>
            </w:pPr>
            <w:r w:rsidRPr="004E5748">
              <w:rPr>
                <w:lang w:val="en-GB"/>
              </w:rPr>
              <w:t xml:space="preserve">This is the latest SCR to be calculated and reported in accordance with </w:t>
            </w:r>
            <w:r w:rsidR="00CE771F">
              <w:rPr>
                <w:lang w:val="en-GB"/>
              </w:rPr>
              <w:t>Article</w:t>
            </w:r>
            <w:r w:rsidRPr="004E5748">
              <w:rPr>
                <w:lang w:val="en-GB"/>
              </w:rPr>
              <w:t>s 103 to 127 of Directive 2009/138/EC, either the annual one or a more recent one in case the SCR has been recalculated (e.g. due to a change in risk profile), including capital add–on. Undertakings using internal model or partial internal model to calculate the SCR should refer to the relevant SCR, except where under Article 129(3) of Directive 2009/138/EC the national supervisor requires a reference to the standard formula.</w:t>
            </w:r>
          </w:p>
        </w:tc>
      </w:tr>
      <w:tr w:rsidR="00F672D2" w:rsidRPr="00846C12" w14:paraId="6BFAE65D" w14:textId="77777777" w:rsidTr="00FF0B3F">
        <w:tc>
          <w:tcPr>
            <w:tcW w:w="1671" w:type="dxa"/>
            <w:tcBorders>
              <w:top w:val="single" w:sz="2" w:space="0" w:color="auto"/>
              <w:left w:val="single" w:sz="2" w:space="0" w:color="auto"/>
              <w:bottom w:val="single" w:sz="2" w:space="0" w:color="auto"/>
              <w:right w:val="single" w:sz="2" w:space="0" w:color="auto"/>
            </w:tcBorders>
          </w:tcPr>
          <w:p w14:paraId="4AF385C0" w14:textId="77777777" w:rsidR="00FF5BA6" w:rsidRPr="004E5748" w:rsidRDefault="00FF5BA6" w:rsidP="00FF0B3F">
            <w:pPr>
              <w:pStyle w:val="NormalLeft"/>
              <w:rPr>
                <w:lang w:val="en-GB"/>
              </w:rPr>
            </w:pPr>
            <w:r w:rsidRPr="004E5748">
              <w:rPr>
                <w:lang w:val="en-GB"/>
              </w:rPr>
              <w:t>C0130/R0320</w:t>
            </w:r>
          </w:p>
        </w:tc>
        <w:tc>
          <w:tcPr>
            <w:tcW w:w="2879" w:type="dxa"/>
            <w:tcBorders>
              <w:top w:val="single" w:sz="2" w:space="0" w:color="auto"/>
              <w:left w:val="single" w:sz="2" w:space="0" w:color="auto"/>
              <w:bottom w:val="single" w:sz="2" w:space="0" w:color="auto"/>
              <w:right w:val="single" w:sz="2" w:space="0" w:color="auto"/>
            </w:tcBorders>
          </w:tcPr>
          <w:p w14:paraId="7B5EEF50" w14:textId="77777777" w:rsidR="00FF5BA6" w:rsidRPr="004E5748" w:rsidRDefault="00FF5BA6" w:rsidP="00FF0B3F">
            <w:pPr>
              <w:pStyle w:val="NormalLeft"/>
              <w:rPr>
                <w:lang w:val="en-GB"/>
              </w:rPr>
            </w:pPr>
            <w:r w:rsidRPr="004E5748">
              <w:rPr>
                <w:lang w:val="en-GB"/>
              </w:rPr>
              <w:t>Overall MCR calculation — MCR cap</w:t>
            </w:r>
          </w:p>
        </w:tc>
        <w:tc>
          <w:tcPr>
            <w:tcW w:w="4736" w:type="dxa"/>
            <w:tcBorders>
              <w:top w:val="single" w:sz="2" w:space="0" w:color="auto"/>
              <w:left w:val="single" w:sz="2" w:space="0" w:color="auto"/>
              <w:bottom w:val="single" w:sz="2" w:space="0" w:color="auto"/>
              <w:right w:val="single" w:sz="2" w:space="0" w:color="auto"/>
            </w:tcBorders>
          </w:tcPr>
          <w:p w14:paraId="040FC4BB" w14:textId="5E8F8CF6" w:rsidR="00FF5BA6" w:rsidRPr="004E5748" w:rsidRDefault="00FF5BA6" w:rsidP="00FF0B3F">
            <w:pPr>
              <w:pStyle w:val="NormalLeft"/>
              <w:rPr>
                <w:lang w:val="en-GB"/>
              </w:rPr>
            </w:pPr>
            <w:r w:rsidRPr="004E5748">
              <w:rPr>
                <w:lang w:val="en-GB"/>
              </w:rPr>
              <w:t xml:space="preserve">This is calculated as 45 % of the SCR including any capital add–on in accordance with </w:t>
            </w:r>
            <w:r w:rsidR="00CE771F">
              <w:rPr>
                <w:lang w:val="en-GB"/>
              </w:rPr>
              <w:t>Article</w:t>
            </w:r>
            <w:r w:rsidRPr="004E5748">
              <w:rPr>
                <w:lang w:val="en-GB"/>
              </w:rPr>
              <w:t xml:space="preserve"> 129(3) of the Directive 2009/138/EC.</w:t>
            </w:r>
          </w:p>
        </w:tc>
      </w:tr>
      <w:tr w:rsidR="00F672D2" w:rsidRPr="00846C12" w14:paraId="08464BBD" w14:textId="77777777" w:rsidTr="00FF0B3F">
        <w:tc>
          <w:tcPr>
            <w:tcW w:w="1671" w:type="dxa"/>
            <w:tcBorders>
              <w:top w:val="single" w:sz="2" w:space="0" w:color="auto"/>
              <w:left w:val="single" w:sz="2" w:space="0" w:color="auto"/>
              <w:bottom w:val="single" w:sz="2" w:space="0" w:color="auto"/>
              <w:right w:val="single" w:sz="2" w:space="0" w:color="auto"/>
            </w:tcBorders>
          </w:tcPr>
          <w:p w14:paraId="136472FA" w14:textId="77777777" w:rsidR="00FF5BA6" w:rsidRPr="004E5748" w:rsidRDefault="00FF5BA6" w:rsidP="00FF0B3F">
            <w:pPr>
              <w:pStyle w:val="NormalLeft"/>
              <w:rPr>
                <w:lang w:val="en-GB"/>
              </w:rPr>
            </w:pPr>
            <w:r w:rsidRPr="004E5748">
              <w:rPr>
                <w:lang w:val="en-GB"/>
              </w:rPr>
              <w:t>C0130/R0330</w:t>
            </w:r>
          </w:p>
        </w:tc>
        <w:tc>
          <w:tcPr>
            <w:tcW w:w="2879" w:type="dxa"/>
            <w:tcBorders>
              <w:top w:val="single" w:sz="2" w:space="0" w:color="auto"/>
              <w:left w:val="single" w:sz="2" w:space="0" w:color="auto"/>
              <w:bottom w:val="single" w:sz="2" w:space="0" w:color="auto"/>
              <w:right w:val="single" w:sz="2" w:space="0" w:color="auto"/>
            </w:tcBorders>
          </w:tcPr>
          <w:p w14:paraId="0F9B9799" w14:textId="77777777" w:rsidR="00FF5BA6" w:rsidRPr="004E5748" w:rsidRDefault="00FF5BA6" w:rsidP="00FF0B3F">
            <w:pPr>
              <w:pStyle w:val="NormalLeft"/>
              <w:rPr>
                <w:lang w:val="en-GB"/>
              </w:rPr>
            </w:pPr>
            <w:r w:rsidRPr="004E5748">
              <w:rPr>
                <w:lang w:val="en-GB"/>
              </w:rPr>
              <w:t>Overall MCR calculation — MCR floor</w:t>
            </w:r>
          </w:p>
        </w:tc>
        <w:tc>
          <w:tcPr>
            <w:tcW w:w="4736" w:type="dxa"/>
            <w:tcBorders>
              <w:top w:val="single" w:sz="2" w:space="0" w:color="auto"/>
              <w:left w:val="single" w:sz="2" w:space="0" w:color="auto"/>
              <w:bottom w:val="single" w:sz="2" w:space="0" w:color="auto"/>
              <w:right w:val="single" w:sz="2" w:space="0" w:color="auto"/>
            </w:tcBorders>
          </w:tcPr>
          <w:p w14:paraId="5F137397" w14:textId="441FB479" w:rsidR="00FF5BA6" w:rsidRPr="004E5748" w:rsidRDefault="00FF5BA6" w:rsidP="00FF0B3F">
            <w:pPr>
              <w:pStyle w:val="NormalLeft"/>
              <w:rPr>
                <w:lang w:val="en-GB"/>
              </w:rPr>
            </w:pPr>
            <w:r w:rsidRPr="004E5748">
              <w:rPr>
                <w:lang w:val="en-GB"/>
              </w:rPr>
              <w:t xml:space="preserve">This is calculated as 25 % of the SCR including any capital add–on in accordance with </w:t>
            </w:r>
            <w:r w:rsidR="00CE771F">
              <w:rPr>
                <w:lang w:val="en-GB"/>
              </w:rPr>
              <w:t>Article</w:t>
            </w:r>
            <w:r w:rsidRPr="004E5748">
              <w:rPr>
                <w:lang w:val="en-GB"/>
              </w:rPr>
              <w:t xml:space="preserve"> 129(3) of Directive 2009/138/EC.</w:t>
            </w:r>
          </w:p>
        </w:tc>
      </w:tr>
      <w:tr w:rsidR="00F672D2" w:rsidRPr="00846C12" w14:paraId="5D8F4A76" w14:textId="77777777" w:rsidTr="00FF0B3F">
        <w:tc>
          <w:tcPr>
            <w:tcW w:w="1671" w:type="dxa"/>
            <w:tcBorders>
              <w:top w:val="single" w:sz="2" w:space="0" w:color="auto"/>
              <w:left w:val="single" w:sz="2" w:space="0" w:color="auto"/>
              <w:bottom w:val="single" w:sz="2" w:space="0" w:color="auto"/>
              <w:right w:val="single" w:sz="2" w:space="0" w:color="auto"/>
            </w:tcBorders>
          </w:tcPr>
          <w:p w14:paraId="0BD44A02" w14:textId="77777777" w:rsidR="00FF5BA6" w:rsidRPr="004E5748" w:rsidRDefault="00FF5BA6" w:rsidP="00FF0B3F">
            <w:pPr>
              <w:pStyle w:val="NormalLeft"/>
              <w:rPr>
                <w:lang w:val="en-GB"/>
              </w:rPr>
            </w:pPr>
            <w:r w:rsidRPr="004E5748">
              <w:rPr>
                <w:lang w:val="en-GB"/>
              </w:rPr>
              <w:t>C0130/R0340</w:t>
            </w:r>
          </w:p>
        </w:tc>
        <w:tc>
          <w:tcPr>
            <w:tcW w:w="2879" w:type="dxa"/>
            <w:tcBorders>
              <w:top w:val="single" w:sz="2" w:space="0" w:color="auto"/>
              <w:left w:val="single" w:sz="2" w:space="0" w:color="auto"/>
              <w:bottom w:val="single" w:sz="2" w:space="0" w:color="auto"/>
              <w:right w:val="single" w:sz="2" w:space="0" w:color="auto"/>
            </w:tcBorders>
          </w:tcPr>
          <w:p w14:paraId="6A27F8FA" w14:textId="77777777" w:rsidR="00FF5BA6" w:rsidRPr="004E5748" w:rsidRDefault="00FF5BA6" w:rsidP="00FF0B3F">
            <w:pPr>
              <w:pStyle w:val="NormalLeft"/>
              <w:rPr>
                <w:lang w:val="en-GB"/>
              </w:rPr>
            </w:pPr>
            <w:r w:rsidRPr="004E5748">
              <w:rPr>
                <w:lang w:val="en-GB"/>
              </w:rPr>
              <w:t>Overall MCR calculation — Combined MCR</w:t>
            </w:r>
          </w:p>
        </w:tc>
        <w:tc>
          <w:tcPr>
            <w:tcW w:w="4736" w:type="dxa"/>
            <w:tcBorders>
              <w:top w:val="single" w:sz="2" w:space="0" w:color="auto"/>
              <w:left w:val="single" w:sz="2" w:space="0" w:color="auto"/>
              <w:bottom w:val="single" w:sz="2" w:space="0" w:color="auto"/>
              <w:right w:val="single" w:sz="2" w:space="0" w:color="auto"/>
            </w:tcBorders>
          </w:tcPr>
          <w:p w14:paraId="1A878F40" w14:textId="0F5B7082" w:rsidR="00FF5BA6" w:rsidRPr="004E5748" w:rsidRDefault="00FF5BA6" w:rsidP="00FF0B3F">
            <w:pPr>
              <w:pStyle w:val="NormalLeft"/>
              <w:rPr>
                <w:lang w:val="en-GB"/>
              </w:rPr>
            </w:pPr>
            <w:r w:rsidRPr="004E5748">
              <w:rPr>
                <w:lang w:val="en-GB"/>
              </w:rPr>
              <w:t xml:space="preserve">This is the result of the formula component calculated in accordance with </w:t>
            </w:r>
            <w:r w:rsidR="00CE771F">
              <w:rPr>
                <w:lang w:val="en-GB"/>
              </w:rPr>
              <w:t>Article</w:t>
            </w:r>
            <w:r w:rsidRPr="004E5748">
              <w:rPr>
                <w:lang w:val="en-GB"/>
              </w:rPr>
              <w:t xml:space="preserve"> 248 (2) of Delegated Regulation (EU) 2015/35.</w:t>
            </w:r>
          </w:p>
        </w:tc>
      </w:tr>
      <w:tr w:rsidR="00F672D2" w:rsidRPr="00846C12" w14:paraId="0F2A8E6F" w14:textId="77777777" w:rsidTr="00FF0B3F">
        <w:tc>
          <w:tcPr>
            <w:tcW w:w="1671" w:type="dxa"/>
            <w:tcBorders>
              <w:top w:val="single" w:sz="2" w:space="0" w:color="auto"/>
              <w:left w:val="single" w:sz="2" w:space="0" w:color="auto"/>
              <w:bottom w:val="single" w:sz="2" w:space="0" w:color="auto"/>
              <w:right w:val="single" w:sz="2" w:space="0" w:color="auto"/>
            </w:tcBorders>
          </w:tcPr>
          <w:p w14:paraId="5D288441" w14:textId="77777777" w:rsidR="00FF5BA6" w:rsidRPr="004E5748" w:rsidRDefault="00FF5BA6" w:rsidP="00FF0B3F">
            <w:pPr>
              <w:pStyle w:val="NormalLeft"/>
              <w:rPr>
                <w:lang w:val="en-GB"/>
              </w:rPr>
            </w:pPr>
            <w:r w:rsidRPr="004E5748">
              <w:rPr>
                <w:lang w:val="en-GB"/>
              </w:rPr>
              <w:t>C0130/R0350</w:t>
            </w:r>
          </w:p>
        </w:tc>
        <w:tc>
          <w:tcPr>
            <w:tcW w:w="2879" w:type="dxa"/>
            <w:tcBorders>
              <w:top w:val="single" w:sz="2" w:space="0" w:color="auto"/>
              <w:left w:val="single" w:sz="2" w:space="0" w:color="auto"/>
              <w:bottom w:val="single" w:sz="2" w:space="0" w:color="auto"/>
              <w:right w:val="single" w:sz="2" w:space="0" w:color="auto"/>
            </w:tcBorders>
          </w:tcPr>
          <w:p w14:paraId="7666A753" w14:textId="77777777" w:rsidR="00FF5BA6" w:rsidRPr="004E5748" w:rsidRDefault="00FF5BA6" w:rsidP="00FF0B3F">
            <w:pPr>
              <w:pStyle w:val="NormalLeft"/>
              <w:rPr>
                <w:lang w:val="en-GB"/>
              </w:rPr>
            </w:pPr>
            <w:r w:rsidRPr="004E5748">
              <w:rPr>
                <w:lang w:val="en-GB"/>
              </w:rPr>
              <w:t>Overall MCR calculation — Absolute floor of the MCR</w:t>
            </w:r>
          </w:p>
        </w:tc>
        <w:tc>
          <w:tcPr>
            <w:tcW w:w="4736" w:type="dxa"/>
            <w:tcBorders>
              <w:top w:val="single" w:sz="2" w:space="0" w:color="auto"/>
              <w:left w:val="single" w:sz="2" w:space="0" w:color="auto"/>
              <w:bottom w:val="single" w:sz="2" w:space="0" w:color="auto"/>
              <w:right w:val="single" w:sz="2" w:space="0" w:color="auto"/>
            </w:tcBorders>
          </w:tcPr>
          <w:p w14:paraId="5B2E02B4" w14:textId="41F7E9F1" w:rsidR="00FF5BA6" w:rsidRPr="004E5748" w:rsidRDefault="00FF5BA6" w:rsidP="00FF0B3F">
            <w:pPr>
              <w:pStyle w:val="NormalLeft"/>
              <w:rPr>
                <w:lang w:val="en-GB"/>
              </w:rPr>
            </w:pPr>
            <w:r w:rsidRPr="004E5748">
              <w:rPr>
                <w:lang w:val="en-GB"/>
              </w:rPr>
              <w:t xml:space="preserve">This is calculated as defined in </w:t>
            </w:r>
            <w:r w:rsidR="00CE771F">
              <w:rPr>
                <w:lang w:val="en-GB"/>
              </w:rPr>
              <w:t>Article</w:t>
            </w:r>
            <w:r w:rsidRPr="004E5748">
              <w:rPr>
                <w:lang w:val="en-GB"/>
              </w:rPr>
              <w:t xml:space="preserve"> 129(1)d of Directive 2009/138/EC.</w:t>
            </w:r>
          </w:p>
        </w:tc>
      </w:tr>
      <w:tr w:rsidR="00F672D2" w:rsidRPr="00846C12" w14:paraId="57D4AEA4" w14:textId="77777777" w:rsidTr="00FF0B3F">
        <w:tc>
          <w:tcPr>
            <w:tcW w:w="1671" w:type="dxa"/>
            <w:tcBorders>
              <w:top w:val="single" w:sz="2" w:space="0" w:color="auto"/>
              <w:left w:val="single" w:sz="2" w:space="0" w:color="auto"/>
              <w:bottom w:val="single" w:sz="2" w:space="0" w:color="auto"/>
              <w:right w:val="single" w:sz="2" w:space="0" w:color="auto"/>
            </w:tcBorders>
          </w:tcPr>
          <w:p w14:paraId="6EA6E009" w14:textId="77777777" w:rsidR="00FF5BA6" w:rsidRPr="004E5748" w:rsidRDefault="00FF5BA6" w:rsidP="00FF0B3F">
            <w:pPr>
              <w:pStyle w:val="NormalLeft"/>
              <w:rPr>
                <w:lang w:val="en-GB"/>
              </w:rPr>
            </w:pPr>
            <w:r w:rsidRPr="004E5748">
              <w:rPr>
                <w:lang w:val="en-GB"/>
              </w:rPr>
              <w:lastRenderedPageBreak/>
              <w:t>C0130/R0400</w:t>
            </w:r>
          </w:p>
        </w:tc>
        <w:tc>
          <w:tcPr>
            <w:tcW w:w="2879" w:type="dxa"/>
            <w:tcBorders>
              <w:top w:val="single" w:sz="2" w:space="0" w:color="auto"/>
              <w:left w:val="single" w:sz="2" w:space="0" w:color="auto"/>
              <w:bottom w:val="single" w:sz="2" w:space="0" w:color="auto"/>
              <w:right w:val="single" w:sz="2" w:space="0" w:color="auto"/>
            </w:tcBorders>
          </w:tcPr>
          <w:p w14:paraId="12ED9D74" w14:textId="77777777" w:rsidR="00FF5BA6" w:rsidRPr="004E5748" w:rsidRDefault="00FF5BA6" w:rsidP="00FF0B3F">
            <w:pPr>
              <w:pStyle w:val="NormalLeft"/>
              <w:rPr>
                <w:lang w:val="en-GB"/>
              </w:rPr>
            </w:pPr>
            <w:r w:rsidRPr="004E5748">
              <w:rPr>
                <w:lang w:val="en-GB"/>
              </w:rPr>
              <w:t>Minimum Capital Requirement</w:t>
            </w:r>
          </w:p>
        </w:tc>
        <w:tc>
          <w:tcPr>
            <w:tcW w:w="4736" w:type="dxa"/>
            <w:tcBorders>
              <w:top w:val="single" w:sz="2" w:space="0" w:color="auto"/>
              <w:left w:val="single" w:sz="2" w:space="0" w:color="auto"/>
              <w:bottom w:val="single" w:sz="2" w:space="0" w:color="auto"/>
              <w:right w:val="single" w:sz="2" w:space="0" w:color="auto"/>
            </w:tcBorders>
          </w:tcPr>
          <w:p w14:paraId="40BE1912" w14:textId="5ED69DA9" w:rsidR="00FF5BA6" w:rsidRPr="004E5748" w:rsidRDefault="00FF5BA6" w:rsidP="00FF0B3F">
            <w:pPr>
              <w:pStyle w:val="NormalLeft"/>
              <w:rPr>
                <w:lang w:val="en-GB"/>
              </w:rPr>
            </w:pPr>
            <w:r w:rsidRPr="004E5748">
              <w:rPr>
                <w:lang w:val="en-GB"/>
              </w:rPr>
              <w:t xml:space="preserve">This is the result of the formula component calculated in accordance with </w:t>
            </w:r>
            <w:r w:rsidR="00CE771F">
              <w:rPr>
                <w:lang w:val="en-GB"/>
              </w:rPr>
              <w:t>Article</w:t>
            </w:r>
            <w:r w:rsidRPr="004E5748">
              <w:rPr>
                <w:lang w:val="en-GB"/>
              </w:rPr>
              <w:t> 248 (1) of Delegated Regulation (EU) 2015/35.</w:t>
            </w:r>
          </w:p>
        </w:tc>
      </w:tr>
      <w:tr w:rsidR="00F672D2" w:rsidRPr="00846C12" w14:paraId="6BAEFE33" w14:textId="77777777" w:rsidTr="00FF0B3F">
        <w:tc>
          <w:tcPr>
            <w:tcW w:w="1671" w:type="dxa"/>
            <w:tcBorders>
              <w:top w:val="single" w:sz="2" w:space="0" w:color="auto"/>
              <w:left w:val="single" w:sz="2" w:space="0" w:color="auto"/>
              <w:bottom w:val="single" w:sz="2" w:space="0" w:color="auto"/>
              <w:right w:val="single" w:sz="2" w:space="0" w:color="auto"/>
            </w:tcBorders>
          </w:tcPr>
          <w:p w14:paraId="153CA106" w14:textId="77777777" w:rsidR="00FF5BA6" w:rsidRPr="004E5748" w:rsidRDefault="00FF5BA6" w:rsidP="00FF0B3F">
            <w:pPr>
              <w:pStyle w:val="NormalLeft"/>
              <w:rPr>
                <w:lang w:val="en-GB"/>
              </w:rPr>
            </w:pPr>
            <w:r w:rsidRPr="004E5748">
              <w:rPr>
                <w:lang w:val="en-GB"/>
              </w:rPr>
              <w:t>C0140/R0500</w:t>
            </w:r>
          </w:p>
        </w:tc>
        <w:tc>
          <w:tcPr>
            <w:tcW w:w="2879" w:type="dxa"/>
            <w:tcBorders>
              <w:top w:val="single" w:sz="2" w:space="0" w:color="auto"/>
              <w:left w:val="single" w:sz="2" w:space="0" w:color="auto"/>
              <w:bottom w:val="single" w:sz="2" w:space="0" w:color="auto"/>
              <w:right w:val="single" w:sz="2" w:space="0" w:color="auto"/>
            </w:tcBorders>
          </w:tcPr>
          <w:p w14:paraId="51FA15AE" w14:textId="77777777" w:rsidR="00FF5BA6" w:rsidRPr="004E5748" w:rsidRDefault="00FF5BA6" w:rsidP="00FF0B3F">
            <w:pPr>
              <w:pStyle w:val="NormalLeft"/>
              <w:rPr>
                <w:lang w:val="en-GB"/>
              </w:rPr>
            </w:pPr>
            <w:r w:rsidRPr="004E5748">
              <w:rPr>
                <w:lang w:val="en-GB"/>
              </w:rPr>
              <w:t>Notional non–life and life MCR calculation — Notional linear MCR — non–life activities</w:t>
            </w:r>
          </w:p>
        </w:tc>
        <w:tc>
          <w:tcPr>
            <w:tcW w:w="4736" w:type="dxa"/>
            <w:tcBorders>
              <w:top w:val="single" w:sz="2" w:space="0" w:color="auto"/>
              <w:left w:val="single" w:sz="2" w:space="0" w:color="auto"/>
              <w:bottom w:val="single" w:sz="2" w:space="0" w:color="auto"/>
              <w:right w:val="single" w:sz="2" w:space="0" w:color="auto"/>
            </w:tcBorders>
          </w:tcPr>
          <w:p w14:paraId="021E9E63" w14:textId="6A6B57CD" w:rsidR="00FF5BA6" w:rsidRPr="004E5748" w:rsidRDefault="00FF5BA6" w:rsidP="00FF0B3F">
            <w:pPr>
              <w:pStyle w:val="NormalLeft"/>
              <w:rPr>
                <w:lang w:val="en-GB"/>
              </w:rPr>
            </w:pPr>
            <w:r w:rsidRPr="004E5748">
              <w:rPr>
                <w:lang w:val="en-GB"/>
              </w:rPr>
              <w:t xml:space="preserve">This is calculated in accordance with </w:t>
            </w:r>
            <w:r w:rsidR="00CE771F">
              <w:rPr>
                <w:lang w:val="en-GB"/>
              </w:rPr>
              <w:t>Article</w:t>
            </w:r>
            <w:r w:rsidRPr="004E5748">
              <w:rPr>
                <w:lang w:val="en-GB"/>
              </w:rPr>
              <w:t xml:space="preserve"> 252 (3) of Delegated Regulation (EU) 2015/35.</w:t>
            </w:r>
          </w:p>
        </w:tc>
      </w:tr>
      <w:tr w:rsidR="00F672D2" w:rsidRPr="00846C12" w14:paraId="0352F915" w14:textId="77777777" w:rsidTr="00FF0B3F">
        <w:tc>
          <w:tcPr>
            <w:tcW w:w="1671" w:type="dxa"/>
            <w:tcBorders>
              <w:top w:val="single" w:sz="2" w:space="0" w:color="auto"/>
              <w:left w:val="single" w:sz="2" w:space="0" w:color="auto"/>
              <w:bottom w:val="single" w:sz="2" w:space="0" w:color="auto"/>
              <w:right w:val="single" w:sz="2" w:space="0" w:color="auto"/>
            </w:tcBorders>
          </w:tcPr>
          <w:p w14:paraId="335ADA40" w14:textId="77777777" w:rsidR="00FF5BA6" w:rsidRPr="004E5748" w:rsidRDefault="00FF5BA6" w:rsidP="00FF0B3F">
            <w:pPr>
              <w:pStyle w:val="NormalLeft"/>
              <w:rPr>
                <w:lang w:val="en-GB"/>
              </w:rPr>
            </w:pPr>
            <w:r w:rsidRPr="004E5748">
              <w:rPr>
                <w:lang w:val="en-GB"/>
              </w:rPr>
              <w:t>C0150/R0500</w:t>
            </w:r>
          </w:p>
        </w:tc>
        <w:tc>
          <w:tcPr>
            <w:tcW w:w="2879" w:type="dxa"/>
            <w:tcBorders>
              <w:top w:val="single" w:sz="2" w:space="0" w:color="auto"/>
              <w:left w:val="single" w:sz="2" w:space="0" w:color="auto"/>
              <w:bottom w:val="single" w:sz="2" w:space="0" w:color="auto"/>
              <w:right w:val="single" w:sz="2" w:space="0" w:color="auto"/>
            </w:tcBorders>
          </w:tcPr>
          <w:p w14:paraId="3F738D0F" w14:textId="77777777" w:rsidR="00FF5BA6" w:rsidRPr="004E5748" w:rsidRDefault="00FF5BA6" w:rsidP="00FF0B3F">
            <w:pPr>
              <w:pStyle w:val="NormalLeft"/>
              <w:rPr>
                <w:lang w:val="en-GB"/>
              </w:rPr>
            </w:pPr>
            <w:r w:rsidRPr="004E5748">
              <w:rPr>
                <w:lang w:val="en-GB"/>
              </w:rPr>
              <w:t>Notional non–life and life MCR calculation — Notional linear MCR –life activities</w:t>
            </w:r>
          </w:p>
        </w:tc>
        <w:tc>
          <w:tcPr>
            <w:tcW w:w="4736" w:type="dxa"/>
            <w:tcBorders>
              <w:top w:val="single" w:sz="2" w:space="0" w:color="auto"/>
              <w:left w:val="single" w:sz="2" w:space="0" w:color="auto"/>
              <w:bottom w:val="single" w:sz="2" w:space="0" w:color="auto"/>
              <w:right w:val="single" w:sz="2" w:space="0" w:color="auto"/>
            </w:tcBorders>
          </w:tcPr>
          <w:p w14:paraId="4EF7610C" w14:textId="33143388" w:rsidR="00FF5BA6" w:rsidRPr="004E5748" w:rsidRDefault="00FF5BA6" w:rsidP="00FF0B3F">
            <w:pPr>
              <w:pStyle w:val="NormalLeft"/>
              <w:rPr>
                <w:lang w:val="en-GB"/>
              </w:rPr>
            </w:pPr>
            <w:r w:rsidRPr="004E5748">
              <w:rPr>
                <w:lang w:val="en-GB"/>
              </w:rPr>
              <w:t xml:space="preserve">This is calculated in accordance with </w:t>
            </w:r>
            <w:r w:rsidR="00CE771F">
              <w:rPr>
                <w:lang w:val="en-GB"/>
              </w:rPr>
              <w:t>Article</w:t>
            </w:r>
            <w:r w:rsidRPr="004E5748">
              <w:rPr>
                <w:lang w:val="en-GB"/>
              </w:rPr>
              <w:t> 252 (9) of Delegated Regulation (EU) 2015/35.</w:t>
            </w:r>
          </w:p>
        </w:tc>
      </w:tr>
      <w:tr w:rsidR="00F672D2" w:rsidRPr="00846C12" w14:paraId="0B317075" w14:textId="77777777" w:rsidTr="00FF0B3F">
        <w:tc>
          <w:tcPr>
            <w:tcW w:w="1671" w:type="dxa"/>
            <w:tcBorders>
              <w:top w:val="single" w:sz="2" w:space="0" w:color="auto"/>
              <w:left w:val="single" w:sz="2" w:space="0" w:color="auto"/>
              <w:bottom w:val="single" w:sz="2" w:space="0" w:color="auto"/>
              <w:right w:val="single" w:sz="2" w:space="0" w:color="auto"/>
            </w:tcBorders>
          </w:tcPr>
          <w:p w14:paraId="212A4770" w14:textId="77777777" w:rsidR="00FF5BA6" w:rsidRPr="004E5748" w:rsidRDefault="00FF5BA6" w:rsidP="00FF0B3F">
            <w:pPr>
              <w:pStyle w:val="NormalLeft"/>
              <w:rPr>
                <w:lang w:val="en-GB"/>
              </w:rPr>
            </w:pPr>
            <w:r w:rsidRPr="004E5748">
              <w:rPr>
                <w:lang w:val="en-GB"/>
              </w:rPr>
              <w:t>C0140/R0510</w:t>
            </w:r>
          </w:p>
        </w:tc>
        <w:tc>
          <w:tcPr>
            <w:tcW w:w="2879" w:type="dxa"/>
            <w:tcBorders>
              <w:top w:val="single" w:sz="2" w:space="0" w:color="auto"/>
              <w:left w:val="single" w:sz="2" w:space="0" w:color="auto"/>
              <w:bottom w:val="single" w:sz="2" w:space="0" w:color="auto"/>
              <w:right w:val="single" w:sz="2" w:space="0" w:color="auto"/>
            </w:tcBorders>
          </w:tcPr>
          <w:p w14:paraId="6E035EFE" w14:textId="77777777" w:rsidR="00FF5BA6" w:rsidRPr="004E5748" w:rsidRDefault="00FF5BA6" w:rsidP="00FF0B3F">
            <w:pPr>
              <w:pStyle w:val="NormalLeft"/>
              <w:rPr>
                <w:lang w:val="en-GB"/>
              </w:rPr>
            </w:pPr>
            <w:r w:rsidRPr="004E5748">
              <w:rPr>
                <w:lang w:val="en-GB"/>
              </w:rPr>
              <w:t>Notional non–life and life MCR calculation — Notional SCR excluding add–on (annual or latest calculation) — non–life activities</w:t>
            </w:r>
          </w:p>
        </w:tc>
        <w:tc>
          <w:tcPr>
            <w:tcW w:w="4736" w:type="dxa"/>
            <w:tcBorders>
              <w:top w:val="single" w:sz="2" w:space="0" w:color="auto"/>
              <w:left w:val="single" w:sz="2" w:space="0" w:color="auto"/>
              <w:bottom w:val="single" w:sz="2" w:space="0" w:color="auto"/>
              <w:right w:val="single" w:sz="2" w:space="0" w:color="auto"/>
            </w:tcBorders>
          </w:tcPr>
          <w:p w14:paraId="126015CF" w14:textId="0BA1BF79" w:rsidR="00FF5BA6" w:rsidRPr="004E5748" w:rsidRDefault="00FF5BA6" w:rsidP="00FF0B3F">
            <w:pPr>
              <w:pStyle w:val="NormalLeft"/>
              <w:rPr>
                <w:lang w:val="en-GB"/>
              </w:rPr>
            </w:pPr>
            <w:r w:rsidRPr="004E5748">
              <w:rPr>
                <w:lang w:val="en-GB"/>
              </w:rPr>
              <w:t xml:space="preserve">This is the latest notional SCR to be calculated and disclosed in accordance </w:t>
            </w:r>
            <w:proofErr w:type="gramStart"/>
            <w:r w:rsidRPr="004E5748">
              <w:rPr>
                <w:lang w:val="en-GB"/>
              </w:rPr>
              <w:t>with in</w:t>
            </w:r>
            <w:proofErr w:type="gramEnd"/>
            <w:r w:rsidRPr="004E5748">
              <w:rPr>
                <w:lang w:val="en-GB"/>
              </w:rPr>
              <w:t xml:space="preserve"> accordance with </w:t>
            </w:r>
            <w:r w:rsidR="00CE771F">
              <w:rPr>
                <w:lang w:val="en-GB"/>
              </w:rPr>
              <w:t>Article</w:t>
            </w:r>
            <w:r w:rsidRPr="004E5748">
              <w:rPr>
                <w:lang w:val="en-GB"/>
              </w:rPr>
              <w:t>s 103 to 127 of Directive 2009/138/EC, either the annual one or a more recent one in case the notional SCR has been recalculated (e.g. due to a change in risk profile)</w:t>
            </w:r>
            <w:r w:rsidR="006C2F32" w:rsidRPr="004E5748">
              <w:rPr>
                <w:lang w:val="en-GB"/>
              </w:rPr>
              <w:t xml:space="preserve"> </w:t>
            </w:r>
            <w:r w:rsidR="007E29CA">
              <w:rPr>
                <w:lang w:val="en-GB"/>
              </w:rPr>
              <w:t xml:space="preserve">and </w:t>
            </w:r>
            <w:r w:rsidRPr="004E5748">
              <w:rPr>
                <w:lang w:val="en-GB"/>
              </w:rPr>
              <w:t>disclosed, excluding capital add–on. Undertakings using internal model or partial internal model to calculate the SCR should refer to the relevant SCR, except where under Article 129(3) of Directive 2009/138/EC the national supervisor requires a reference to the standard formula.</w:t>
            </w:r>
          </w:p>
        </w:tc>
      </w:tr>
      <w:tr w:rsidR="00F672D2" w:rsidRPr="00846C12" w14:paraId="41D2F71D" w14:textId="77777777" w:rsidTr="00FF0B3F">
        <w:tc>
          <w:tcPr>
            <w:tcW w:w="1671" w:type="dxa"/>
            <w:tcBorders>
              <w:top w:val="single" w:sz="2" w:space="0" w:color="auto"/>
              <w:left w:val="single" w:sz="2" w:space="0" w:color="auto"/>
              <w:bottom w:val="single" w:sz="2" w:space="0" w:color="auto"/>
              <w:right w:val="single" w:sz="2" w:space="0" w:color="auto"/>
            </w:tcBorders>
          </w:tcPr>
          <w:p w14:paraId="02B3EC35" w14:textId="77777777" w:rsidR="00FF5BA6" w:rsidRPr="004E5748" w:rsidRDefault="00FF5BA6" w:rsidP="00FF0B3F">
            <w:pPr>
              <w:pStyle w:val="NormalLeft"/>
              <w:rPr>
                <w:lang w:val="en-GB"/>
              </w:rPr>
            </w:pPr>
            <w:r w:rsidRPr="004E5748">
              <w:rPr>
                <w:lang w:val="en-GB"/>
              </w:rPr>
              <w:t>C0150/R0510</w:t>
            </w:r>
          </w:p>
        </w:tc>
        <w:tc>
          <w:tcPr>
            <w:tcW w:w="2879" w:type="dxa"/>
            <w:tcBorders>
              <w:top w:val="single" w:sz="2" w:space="0" w:color="auto"/>
              <w:left w:val="single" w:sz="2" w:space="0" w:color="auto"/>
              <w:bottom w:val="single" w:sz="2" w:space="0" w:color="auto"/>
              <w:right w:val="single" w:sz="2" w:space="0" w:color="auto"/>
            </w:tcBorders>
          </w:tcPr>
          <w:p w14:paraId="4B796D78" w14:textId="77777777" w:rsidR="00FF5BA6" w:rsidRPr="004E5748" w:rsidRDefault="00FF5BA6" w:rsidP="00FF0B3F">
            <w:pPr>
              <w:pStyle w:val="NormalLeft"/>
              <w:rPr>
                <w:lang w:val="en-GB"/>
              </w:rPr>
            </w:pPr>
            <w:r w:rsidRPr="004E5748">
              <w:rPr>
                <w:lang w:val="en-GB"/>
              </w:rPr>
              <w:t>Notional non–life and life MCR calculation — Notional SCR excluding add–on (annual or latest calculation) –life activities</w:t>
            </w:r>
          </w:p>
        </w:tc>
        <w:tc>
          <w:tcPr>
            <w:tcW w:w="4736" w:type="dxa"/>
            <w:tcBorders>
              <w:top w:val="single" w:sz="2" w:space="0" w:color="auto"/>
              <w:left w:val="single" w:sz="2" w:space="0" w:color="auto"/>
              <w:bottom w:val="single" w:sz="2" w:space="0" w:color="auto"/>
              <w:right w:val="single" w:sz="2" w:space="0" w:color="auto"/>
            </w:tcBorders>
          </w:tcPr>
          <w:p w14:paraId="0C6961A0" w14:textId="75896018" w:rsidR="00FF5BA6" w:rsidRPr="004E5748" w:rsidRDefault="00FF5BA6" w:rsidP="00FF0B3F">
            <w:pPr>
              <w:pStyle w:val="NormalLeft"/>
              <w:rPr>
                <w:lang w:val="en-GB"/>
              </w:rPr>
            </w:pPr>
            <w:r w:rsidRPr="004E5748">
              <w:rPr>
                <w:lang w:val="en-GB"/>
              </w:rPr>
              <w:t xml:space="preserve">This is the latest notional SCR to be calculated and disclosed in accordance </w:t>
            </w:r>
            <w:proofErr w:type="gramStart"/>
            <w:r w:rsidRPr="004E5748">
              <w:rPr>
                <w:lang w:val="en-GB"/>
              </w:rPr>
              <w:t>with in</w:t>
            </w:r>
            <w:proofErr w:type="gramEnd"/>
            <w:r w:rsidRPr="004E5748">
              <w:rPr>
                <w:lang w:val="en-GB"/>
              </w:rPr>
              <w:t xml:space="preserve"> accordance with </w:t>
            </w:r>
            <w:r w:rsidR="00CE771F">
              <w:rPr>
                <w:lang w:val="en-GB"/>
              </w:rPr>
              <w:t>Article</w:t>
            </w:r>
            <w:r w:rsidRPr="004E5748">
              <w:rPr>
                <w:lang w:val="en-GB"/>
              </w:rPr>
              <w:t xml:space="preserve">s 103 to 127 of Directive 2009/138/EC, either the annual one or a more recent one in case the notional SCR has been recalculated (e.g. due to a change in risk profile) </w:t>
            </w:r>
            <w:r w:rsidR="007E29CA">
              <w:rPr>
                <w:lang w:val="en-GB"/>
              </w:rPr>
              <w:t xml:space="preserve">and </w:t>
            </w:r>
            <w:r w:rsidRPr="004E5748">
              <w:rPr>
                <w:lang w:val="en-GB"/>
              </w:rPr>
              <w:t>disclosed, excluding capital add–on. Undertakings using internal model or partial internal model to calculate the SCR should refer to the relevant SCR, except where under Article 129(3) of Directive 2009/138/EC the national supervisor requires a reference to the standard formula.</w:t>
            </w:r>
          </w:p>
        </w:tc>
      </w:tr>
      <w:tr w:rsidR="00F672D2" w:rsidRPr="00846C12" w14:paraId="1D164B0D" w14:textId="77777777" w:rsidTr="00FF0B3F">
        <w:tc>
          <w:tcPr>
            <w:tcW w:w="1671" w:type="dxa"/>
            <w:tcBorders>
              <w:top w:val="single" w:sz="2" w:space="0" w:color="auto"/>
              <w:left w:val="single" w:sz="2" w:space="0" w:color="auto"/>
              <w:bottom w:val="single" w:sz="2" w:space="0" w:color="auto"/>
              <w:right w:val="single" w:sz="2" w:space="0" w:color="auto"/>
            </w:tcBorders>
          </w:tcPr>
          <w:p w14:paraId="555EF205" w14:textId="77777777" w:rsidR="00FF5BA6" w:rsidRPr="004E5748" w:rsidRDefault="00FF5BA6" w:rsidP="00FF0B3F">
            <w:pPr>
              <w:pStyle w:val="NormalLeft"/>
              <w:rPr>
                <w:lang w:val="en-GB"/>
              </w:rPr>
            </w:pPr>
            <w:r w:rsidRPr="004E5748">
              <w:rPr>
                <w:lang w:val="en-GB"/>
              </w:rPr>
              <w:t>C0140/R0520</w:t>
            </w:r>
          </w:p>
        </w:tc>
        <w:tc>
          <w:tcPr>
            <w:tcW w:w="2879" w:type="dxa"/>
            <w:tcBorders>
              <w:top w:val="single" w:sz="2" w:space="0" w:color="auto"/>
              <w:left w:val="single" w:sz="2" w:space="0" w:color="auto"/>
              <w:bottom w:val="single" w:sz="2" w:space="0" w:color="auto"/>
              <w:right w:val="single" w:sz="2" w:space="0" w:color="auto"/>
            </w:tcBorders>
          </w:tcPr>
          <w:p w14:paraId="36778588" w14:textId="77777777" w:rsidR="00FF5BA6" w:rsidRPr="004E5748" w:rsidRDefault="00FF5BA6" w:rsidP="00FF0B3F">
            <w:pPr>
              <w:pStyle w:val="NormalLeft"/>
              <w:rPr>
                <w:lang w:val="en-GB"/>
              </w:rPr>
            </w:pPr>
            <w:r w:rsidRPr="004E5748">
              <w:rPr>
                <w:lang w:val="en-GB"/>
              </w:rPr>
              <w:t>Notional non–life and life MCR calculation — Notional MCR cap — non–life activities</w:t>
            </w:r>
          </w:p>
        </w:tc>
        <w:tc>
          <w:tcPr>
            <w:tcW w:w="4736" w:type="dxa"/>
            <w:tcBorders>
              <w:top w:val="single" w:sz="2" w:space="0" w:color="auto"/>
              <w:left w:val="single" w:sz="2" w:space="0" w:color="auto"/>
              <w:bottom w:val="single" w:sz="2" w:space="0" w:color="auto"/>
              <w:right w:val="single" w:sz="2" w:space="0" w:color="auto"/>
            </w:tcBorders>
          </w:tcPr>
          <w:p w14:paraId="224A7279" w14:textId="43A69EFE" w:rsidR="00FF5BA6" w:rsidRPr="004E5748" w:rsidRDefault="00FF5BA6" w:rsidP="00FF0B3F">
            <w:pPr>
              <w:pStyle w:val="NormalLeft"/>
              <w:rPr>
                <w:lang w:val="en-GB"/>
              </w:rPr>
            </w:pPr>
            <w:r w:rsidRPr="004E5748">
              <w:rPr>
                <w:lang w:val="en-GB"/>
              </w:rPr>
              <w:t xml:space="preserve">This is calculated as 45 % of the notional non–life SCR including the non–life capital add–on in accordance with </w:t>
            </w:r>
            <w:r w:rsidR="00CE771F">
              <w:rPr>
                <w:lang w:val="en-GB"/>
              </w:rPr>
              <w:t>Article</w:t>
            </w:r>
            <w:r w:rsidRPr="004E5748">
              <w:rPr>
                <w:lang w:val="en-GB"/>
              </w:rPr>
              <w:t xml:space="preserve"> 129 (3) of Directive 2009/138/EC.</w:t>
            </w:r>
          </w:p>
        </w:tc>
      </w:tr>
      <w:tr w:rsidR="00F672D2" w:rsidRPr="00846C12" w14:paraId="63C62783" w14:textId="77777777" w:rsidTr="00FF0B3F">
        <w:tc>
          <w:tcPr>
            <w:tcW w:w="1671" w:type="dxa"/>
            <w:tcBorders>
              <w:top w:val="single" w:sz="2" w:space="0" w:color="auto"/>
              <w:left w:val="single" w:sz="2" w:space="0" w:color="auto"/>
              <w:bottom w:val="single" w:sz="2" w:space="0" w:color="auto"/>
              <w:right w:val="single" w:sz="2" w:space="0" w:color="auto"/>
            </w:tcBorders>
          </w:tcPr>
          <w:p w14:paraId="7B49E2F2" w14:textId="77777777" w:rsidR="00FF5BA6" w:rsidRPr="004E5748" w:rsidRDefault="00FF5BA6" w:rsidP="00FF0B3F">
            <w:pPr>
              <w:pStyle w:val="NormalLeft"/>
              <w:rPr>
                <w:lang w:val="en-GB"/>
              </w:rPr>
            </w:pPr>
            <w:r w:rsidRPr="004E5748">
              <w:rPr>
                <w:lang w:val="en-GB"/>
              </w:rPr>
              <w:lastRenderedPageBreak/>
              <w:t>C0150/R0520</w:t>
            </w:r>
          </w:p>
        </w:tc>
        <w:tc>
          <w:tcPr>
            <w:tcW w:w="2879" w:type="dxa"/>
            <w:tcBorders>
              <w:top w:val="single" w:sz="2" w:space="0" w:color="auto"/>
              <w:left w:val="single" w:sz="2" w:space="0" w:color="auto"/>
              <w:bottom w:val="single" w:sz="2" w:space="0" w:color="auto"/>
              <w:right w:val="single" w:sz="2" w:space="0" w:color="auto"/>
            </w:tcBorders>
          </w:tcPr>
          <w:p w14:paraId="5C946B14" w14:textId="77777777" w:rsidR="00FF5BA6" w:rsidRPr="004E5748" w:rsidRDefault="00FF5BA6" w:rsidP="00FF0B3F">
            <w:pPr>
              <w:pStyle w:val="NormalLeft"/>
              <w:rPr>
                <w:lang w:val="en-GB"/>
              </w:rPr>
            </w:pPr>
            <w:r w:rsidRPr="004E5748">
              <w:rPr>
                <w:lang w:val="en-GB"/>
              </w:rPr>
              <w:t>Notional non–life and life MCR calculation — Notional MCR cap –life activities</w:t>
            </w:r>
          </w:p>
        </w:tc>
        <w:tc>
          <w:tcPr>
            <w:tcW w:w="4736" w:type="dxa"/>
            <w:tcBorders>
              <w:top w:val="single" w:sz="2" w:space="0" w:color="auto"/>
              <w:left w:val="single" w:sz="2" w:space="0" w:color="auto"/>
              <w:bottom w:val="single" w:sz="2" w:space="0" w:color="auto"/>
              <w:right w:val="single" w:sz="2" w:space="0" w:color="auto"/>
            </w:tcBorders>
          </w:tcPr>
          <w:p w14:paraId="44DCC032" w14:textId="6A2E50B6" w:rsidR="00FF5BA6" w:rsidRPr="004E5748" w:rsidRDefault="00FF5BA6" w:rsidP="00FF0B3F">
            <w:pPr>
              <w:pStyle w:val="NormalLeft"/>
              <w:rPr>
                <w:lang w:val="en-GB"/>
              </w:rPr>
            </w:pPr>
            <w:r w:rsidRPr="004E5748">
              <w:rPr>
                <w:lang w:val="en-GB"/>
              </w:rPr>
              <w:t xml:space="preserve">This is calculated as 45 % of the notional life SCR including the life capital add–on in accordance with </w:t>
            </w:r>
            <w:r w:rsidR="00CE771F">
              <w:rPr>
                <w:lang w:val="en-GB"/>
              </w:rPr>
              <w:t>Article</w:t>
            </w:r>
            <w:r w:rsidRPr="004E5748">
              <w:rPr>
                <w:lang w:val="en-GB"/>
              </w:rPr>
              <w:t xml:space="preserve"> 129 (3) of Directive 2009/138/EC.</w:t>
            </w:r>
          </w:p>
        </w:tc>
      </w:tr>
      <w:tr w:rsidR="00F672D2" w:rsidRPr="00846C12" w14:paraId="3D6473E6" w14:textId="77777777" w:rsidTr="00FF0B3F">
        <w:tc>
          <w:tcPr>
            <w:tcW w:w="1671" w:type="dxa"/>
            <w:tcBorders>
              <w:top w:val="single" w:sz="2" w:space="0" w:color="auto"/>
              <w:left w:val="single" w:sz="2" w:space="0" w:color="auto"/>
              <w:bottom w:val="single" w:sz="2" w:space="0" w:color="auto"/>
              <w:right w:val="single" w:sz="2" w:space="0" w:color="auto"/>
            </w:tcBorders>
          </w:tcPr>
          <w:p w14:paraId="43E6B544" w14:textId="77777777" w:rsidR="00FF5BA6" w:rsidRPr="004E5748" w:rsidRDefault="00FF5BA6" w:rsidP="00FF0B3F">
            <w:pPr>
              <w:pStyle w:val="NormalLeft"/>
              <w:rPr>
                <w:lang w:val="en-GB"/>
              </w:rPr>
            </w:pPr>
            <w:r w:rsidRPr="004E5748">
              <w:rPr>
                <w:lang w:val="en-GB"/>
              </w:rPr>
              <w:t>C0140/R0530</w:t>
            </w:r>
          </w:p>
        </w:tc>
        <w:tc>
          <w:tcPr>
            <w:tcW w:w="2879" w:type="dxa"/>
            <w:tcBorders>
              <w:top w:val="single" w:sz="2" w:space="0" w:color="auto"/>
              <w:left w:val="single" w:sz="2" w:space="0" w:color="auto"/>
              <w:bottom w:val="single" w:sz="2" w:space="0" w:color="auto"/>
              <w:right w:val="single" w:sz="2" w:space="0" w:color="auto"/>
            </w:tcBorders>
          </w:tcPr>
          <w:p w14:paraId="04C4C208" w14:textId="77777777" w:rsidR="00FF5BA6" w:rsidRPr="004E5748" w:rsidRDefault="00FF5BA6" w:rsidP="00FF0B3F">
            <w:pPr>
              <w:pStyle w:val="NormalLeft"/>
              <w:rPr>
                <w:lang w:val="en-GB"/>
              </w:rPr>
            </w:pPr>
            <w:r w:rsidRPr="004E5748">
              <w:rPr>
                <w:lang w:val="en-GB"/>
              </w:rPr>
              <w:t>Notional non–life and life MCR calculation — Notional MCR floor — non–life activities</w:t>
            </w:r>
          </w:p>
        </w:tc>
        <w:tc>
          <w:tcPr>
            <w:tcW w:w="4736" w:type="dxa"/>
            <w:tcBorders>
              <w:top w:val="single" w:sz="2" w:space="0" w:color="auto"/>
              <w:left w:val="single" w:sz="2" w:space="0" w:color="auto"/>
              <w:bottom w:val="single" w:sz="2" w:space="0" w:color="auto"/>
              <w:right w:val="single" w:sz="2" w:space="0" w:color="auto"/>
            </w:tcBorders>
          </w:tcPr>
          <w:p w14:paraId="0B545599" w14:textId="0DDB392D" w:rsidR="00FF5BA6" w:rsidRPr="004E5748" w:rsidRDefault="00FF5BA6" w:rsidP="00FF0B3F">
            <w:pPr>
              <w:pStyle w:val="NormalLeft"/>
              <w:rPr>
                <w:lang w:val="en-GB"/>
              </w:rPr>
            </w:pPr>
            <w:r w:rsidRPr="004E5748">
              <w:rPr>
                <w:lang w:val="en-GB"/>
              </w:rPr>
              <w:t xml:space="preserve">This is calculated as 25 % of the notional non–life SCR including the non–life capital add–on in accordance with </w:t>
            </w:r>
            <w:r w:rsidR="00CE771F">
              <w:rPr>
                <w:lang w:val="en-GB"/>
              </w:rPr>
              <w:t>Article</w:t>
            </w:r>
            <w:r w:rsidRPr="004E5748">
              <w:rPr>
                <w:lang w:val="en-GB"/>
              </w:rPr>
              <w:t xml:space="preserve"> 129 (3) of Directive 2009/138/EC.</w:t>
            </w:r>
          </w:p>
        </w:tc>
      </w:tr>
      <w:tr w:rsidR="00F672D2" w:rsidRPr="00846C12" w14:paraId="7C578533" w14:textId="77777777" w:rsidTr="00FF0B3F">
        <w:tc>
          <w:tcPr>
            <w:tcW w:w="1671" w:type="dxa"/>
            <w:tcBorders>
              <w:top w:val="single" w:sz="2" w:space="0" w:color="auto"/>
              <w:left w:val="single" w:sz="2" w:space="0" w:color="auto"/>
              <w:bottom w:val="single" w:sz="2" w:space="0" w:color="auto"/>
              <w:right w:val="single" w:sz="2" w:space="0" w:color="auto"/>
            </w:tcBorders>
          </w:tcPr>
          <w:p w14:paraId="51BF0390" w14:textId="77777777" w:rsidR="00FF5BA6" w:rsidRPr="004E5748" w:rsidRDefault="00FF5BA6" w:rsidP="00FF0B3F">
            <w:pPr>
              <w:pStyle w:val="NormalLeft"/>
              <w:rPr>
                <w:lang w:val="en-GB"/>
              </w:rPr>
            </w:pPr>
            <w:r w:rsidRPr="004E5748">
              <w:rPr>
                <w:lang w:val="en-GB"/>
              </w:rPr>
              <w:t>C0150/R0530</w:t>
            </w:r>
          </w:p>
        </w:tc>
        <w:tc>
          <w:tcPr>
            <w:tcW w:w="2879" w:type="dxa"/>
            <w:tcBorders>
              <w:top w:val="single" w:sz="2" w:space="0" w:color="auto"/>
              <w:left w:val="single" w:sz="2" w:space="0" w:color="auto"/>
              <w:bottom w:val="single" w:sz="2" w:space="0" w:color="auto"/>
              <w:right w:val="single" w:sz="2" w:space="0" w:color="auto"/>
            </w:tcBorders>
          </w:tcPr>
          <w:p w14:paraId="27F89051" w14:textId="77777777" w:rsidR="00FF5BA6" w:rsidRPr="004E5748" w:rsidRDefault="00FF5BA6" w:rsidP="00FF0B3F">
            <w:pPr>
              <w:pStyle w:val="NormalLeft"/>
              <w:rPr>
                <w:lang w:val="en-GB"/>
              </w:rPr>
            </w:pPr>
            <w:r w:rsidRPr="004E5748">
              <w:rPr>
                <w:lang w:val="en-GB"/>
              </w:rPr>
              <w:t>Notional non–life and life MCR calculation — Notional MCR floor –life activities</w:t>
            </w:r>
          </w:p>
        </w:tc>
        <w:tc>
          <w:tcPr>
            <w:tcW w:w="4736" w:type="dxa"/>
            <w:tcBorders>
              <w:top w:val="single" w:sz="2" w:space="0" w:color="auto"/>
              <w:left w:val="single" w:sz="2" w:space="0" w:color="auto"/>
              <w:bottom w:val="single" w:sz="2" w:space="0" w:color="auto"/>
              <w:right w:val="single" w:sz="2" w:space="0" w:color="auto"/>
            </w:tcBorders>
          </w:tcPr>
          <w:p w14:paraId="05C54793" w14:textId="2E2D2BC5" w:rsidR="00FF5BA6" w:rsidRPr="004E5748" w:rsidRDefault="00FF5BA6" w:rsidP="00FF0B3F">
            <w:pPr>
              <w:pStyle w:val="NormalLeft"/>
              <w:rPr>
                <w:lang w:val="en-GB"/>
              </w:rPr>
            </w:pPr>
            <w:r w:rsidRPr="004E5748">
              <w:rPr>
                <w:lang w:val="en-GB"/>
              </w:rPr>
              <w:t xml:space="preserve">This is calculated as 25 % of the notional life SCR including the life capital add–on in accordance with </w:t>
            </w:r>
            <w:r w:rsidR="00CE771F">
              <w:rPr>
                <w:lang w:val="en-GB"/>
              </w:rPr>
              <w:t>Article</w:t>
            </w:r>
            <w:r w:rsidRPr="004E5748">
              <w:rPr>
                <w:lang w:val="en-GB"/>
              </w:rPr>
              <w:t xml:space="preserve"> 129 (3) of Directive 2009/138/EC.</w:t>
            </w:r>
          </w:p>
        </w:tc>
      </w:tr>
      <w:tr w:rsidR="00F672D2" w:rsidRPr="00846C12" w14:paraId="51E4F9F5" w14:textId="77777777" w:rsidTr="00FF0B3F">
        <w:tc>
          <w:tcPr>
            <w:tcW w:w="1671" w:type="dxa"/>
            <w:tcBorders>
              <w:top w:val="single" w:sz="2" w:space="0" w:color="auto"/>
              <w:left w:val="single" w:sz="2" w:space="0" w:color="auto"/>
              <w:bottom w:val="single" w:sz="2" w:space="0" w:color="auto"/>
              <w:right w:val="single" w:sz="2" w:space="0" w:color="auto"/>
            </w:tcBorders>
          </w:tcPr>
          <w:p w14:paraId="449DFB93" w14:textId="77777777" w:rsidR="00FF5BA6" w:rsidRPr="004E5748" w:rsidRDefault="00FF5BA6" w:rsidP="00FF0B3F">
            <w:pPr>
              <w:pStyle w:val="NormalLeft"/>
              <w:rPr>
                <w:lang w:val="en-GB"/>
              </w:rPr>
            </w:pPr>
            <w:r w:rsidRPr="004E5748">
              <w:rPr>
                <w:lang w:val="en-GB"/>
              </w:rPr>
              <w:t>C0140/R0540</w:t>
            </w:r>
          </w:p>
        </w:tc>
        <w:tc>
          <w:tcPr>
            <w:tcW w:w="2879" w:type="dxa"/>
            <w:tcBorders>
              <w:top w:val="single" w:sz="2" w:space="0" w:color="auto"/>
              <w:left w:val="single" w:sz="2" w:space="0" w:color="auto"/>
              <w:bottom w:val="single" w:sz="2" w:space="0" w:color="auto"/>
              <w:right w:val="single" w:sz="2" w:space="0" w:color="auto"/>
            </w:tcBorders>
          </w:tcPr>
          <w:p w14:paraId="7BC90E97" w14:textId="77777777" w:rsidR="00FF5BA6" w:rsidRPr="004E5748" w:rsidRDefault="00FF5BA6" w:rsidP="00FF0B3F">
            <w:pPr>
              <w:pStyle w:val="NormalLeft"/>
              <w:rPr>
                <w:lang w:val="en-GB"/>
              </w:rPr>
            </w:pPr>
            <w:r w:rsidRPr="004E5748">
              <w:rPr>
                <w:lang w:val="en-GB"/>
              </w:rPr>
              <w:t>Notional non–life and life MCR calculation — Notional Combined MCR — non–life activities</w:t>
            </w:r>
          </w:p>
        </w:tc>
        <w:tc>
          <w:tcPr>
            <w:tcW w:w="4736" w:type="dxa"/>
            <w:tcBorders>
              <w:top w:val="single" w:sz="2" w:space="0" w:color="auto"/>
              <w:left w:val="single" w:sz="2" w:space="0" w:color="auto"/>
              <w:bottom w:val="single" w:sz="2" w:space="0" w:color="auto"/>
              <w:right w:val="single" w:sz="2" w:space="0" w:color="auto"/>
            </w:tcBorders>
          </w:tcPr>
          <w:p w14:paraId="6B41AF0A" w14:textId="15F4F5CB" w:rsidR="00FF5BA6" w:rsidRPr="004E5748" w:rsidRDefault="00FF5BA6" w:rsidP="00FF0B3F">
            <w:pPr>
              <w:pStyle w:val="NormalLeft"/>
              <w:rPr>
                <w:lang w:val="en-GB"/>
              </w:rPr>
            </w:pPr>
            <w:r w:rsidRPr="004E5748">
              <w:rPr>
                <w:lang w:val="en-GB"/>
              </w:rPr>
              <w:t xml:space="preserve">This is calculated in accordance with </w:t>
            </w:r>
            <w:r w:rsidR="00CE771F">
              <w:rPr>
                <w:lang w:val="en-GB"/>
              </w:rPr>
              <w:t>Article</w:t>
            </w:r>
            <w:r w:rsidRPr="004E5748">
              <w:rPr>
                <w:lang w:val="en-GB"/>
              </w:rPr>
              <w:t xml:space="preserve"> 252 (3) of Delegated Regulation (EU) 2015/35.</w:t>
            </w:r>
          </w:p>
        </w:tc>
      </w:tr>
      <w:tr w:rsidR="00F672D2" w:rsidRPr="00846C12" w14:paraId="6761CB2E" w14:textId="77777777" w:rsidTr="00FF0B3F">
        <w:tc>
          <w:tcPr>
            <w:tcW w:w="1671" w:type="dxa"/>
            <w:tcBorders>
              <w:top w:val="single" w:sz="2" w:space="0" w:color="auto"/>
              <w:left w:val="single" w:sz="2" w:space="0" w:color="auto"/>
              <w:bottom w:val="single" w:sz="2" w:space="0" w:color="auto"/>
              <w:right w:val="single" w:sz="2" w:space="0" w:color="auto"/>
            </w:tcBorders>
          </w:tcPr>
          <w:p w14:paraId="5856186D" w14:textId="77777777" w:rsidR="00FF5BA6" w:rsidRPr="004E5748" w:rsidRDefault="00FF5BA6" w:rsidP="00FF0B3F">
            <w:pPr>
              <w:pStyle w:val="NormalLeft"/>
              <w:rPr>
                <w:lang w:val="en-GB"/>
              </w:rPr>
            </w:pPr>
            <w:r w:rsidRPr="004E5748">
              <w:rPr>
                <w:lang w:val="en-GB"/>
              </w:rPr>
              <w:t>C0150/R0540</w:t>
            </w:r>
          </w:p>
        </w:tc>
        <w:tc>
          <w:tcPr>
            <w:tcW w:w="2879" w:type="dxa"/>
            <w:tcBorders>
              <w:top w:val="single" w:sz="2" w:space="0" w:color="auto"/>
              <w:left w:val="single" w:sz="2" w:space="0" w:color="auto"/>
              <w:bottom w:val="single" w:sz="2" w:space="0" w:color="auto"/>
              <w:right w:val="single" w:sz="2" w:space="0" w:color="auto"/>
            </w:tcBorders>
          </w:tcPr>
          <w:p w14:paraId="79F3E111" w14:textId="77777777" w:rsidR="00FF5BA6" w:rsidRPr="004E5748" w:rsidRDefault="00FF5BA6" w:rsidP="00FF0B3F">
            <w:pPr>
              <w:pStyle w:val="NormalLeft"/>
              <w:rPr>
                <w:lang w:val="en-GB"/>
              </w:rPr>
            </w:pPr>
            <w:r w:rsidRPr="004E5748">
              <w:rPr>
                <w:lang w:val="en-GB"/>
              </w:rPr>
              <w:t>Notional non–life and life MCR calculation — Notional Combined MCR –life activities</w:t>
            </w:r>
          </w:p>
        </w:tc>
        <w:tc>
          <w:tcPr>
            <w:tcW w:w="4736" w:type="dxa"/>
            <w:tcBorders>
              <w:top w:val="single" w:sz="2" w:space="0" w:color="auto"/>
              <w:left w:val="single" w:sz="2" w:space="0" w:color="auto"/>
              <w:bottom w:val="single" w:sz="2" w:space="0" w:color="auto"/>
              <w:right w:val="single" w:sz="2" w:space="0" w:color="auto"/>
            </w:tcBorders>
          </w:tcPr>
          <w:p w14:paraId="1C0E305B" w14:textId="71861C53" w:rsidR="00FF5BA6" w:rsidRPr="004E5748" w:rsidRDefault="00FF5BA6" w:rsidP="00FF0B3F">
            <w:pPr>
              <w:pStyle w:val="NormalLeft"/>
              <w:rPr>
                <w:lang w:val="en-GB"/>
              </w:rPr>
            </w:pPr>
            <w:r w:rsidRPr="004E5748">
              <w:rPr>
                <w:lang w:val="en-GB"/>
              </w:rPr>
              <w:t xml:space="preserve">This is calculated in accordance with </w:t>
            </w:r>
            <w:r w:rsidR="00CE771F">
              <w:rPr>
                <w:lang w:val="en-GB"/>
              </w:rPr>
              <w:t>Article</w:t>
            </w:r>
            <w:r w:rsidRPr="004E5748">
              <w:rPr>
                <w:lang w:val="en-GB"/>
              </w:rPr>
              <w:t xml:space="preserve"> 252 (8) of Delegated Regulation (EU) 2015/35.</w:t>
            </w:r>
          </w:p>
        </w:tc>
      </w:tr>
      <w:tr w:rsidR="00F672D2" w:rsidRPr="00846C12" w14:paraId="669CAC6C" w14:textId="77777777" w:rsidTr="00FF0B3F">
        <w:tc>
          <w:tcPr>
            <w:tcW w:w="1671" w:type="dxa"/>
            <w:tcBorders>
              <w:top w:val="single" w:sz="2" w:space="0" w:color="auto"/>
              <w:left w:val="single" w:sz="2" w:space="0" w:color="auto"/>
              <w:bottom w:val="single" w:sz="2" w:space="0" w:color="auto"/>
              <w:right w:val="single" w:sz="2" w:space="0" w:color="auto"/>
            </w:tcBorders>
          </w:tcPr>
          <w:p w14:paraId="2DBC7F6D" w14:textId="77777777" w:rsidR="00FF5BA6" w:rsidRPr="004E5748" w:rsidRDefault="00FF5BA6" w:rsidP="00FF0B3F">
            <w:pPr>
              <w:pStyle w:val="NormalLeft"/>
              <w:rPr>
                <w:lang w:val="en-GB"/>
              </w:rPr>
            </w:pPr>
            <w:r w:rsidRPr="004E5748">
              <w:rPr>
                <w:lang w:val="en-GB"/>
              </w:rPr>
              <w:t>C0140/R0550</w:t>
            </w:r>
          </w:p>
        </w:tc>
        <w:tc>
          <w:tcPr>
            <w:tcW w:w="2879" w:type="dxa"/>
            <w:tcBorders>
              <w:top w:val="single" w:sz="2" w:space="0" w:color="auto"/>
              <w:left w:val="single" w:sz="2" w:space="0" w:color="auto"/>
              <w:bottom w:val="single" w:sz="2" w:space="0" w:color="auto"/>
              <w:right w:val="single" w:sz="2" w:space="0" w:color="auto"/>
            </w:tcBorders>
          </w:tcPr>
          <w:p w14:paraId="337138AA" w14:textId="77777777" w:rsidR="00FF5BA6" w:rsidRPr="004E5748" w:rsidRDefault="00FF5BA6" w:rsidP="00FF0B3F">
            <w:pPr>
              <w:pStyle w:val="NormalLeft"/>
              <w:rPr>
                <w:lang w:val="en-GB"/>
              </w:rPr>
            </w:pPr>
            <w:r w:rsidRPr="004E5748">
              <w:rPr>
                <w:lang w:val="en-GB"/>
              </w:rPr>
              <w:t>Notional non–life and life MCR calculation — Absolute floor of the notional MCR — non–life activities</w:t>
            </w:r>
          </w:p>
        </w:tc>
        <w:tc>
          <w:tcPr>
            <w:tcW w:w="4736" w:type="dxa"/>
            <w:tcBorders>
              <w:top w:val="single" w:sz="2" w:space="0" w:color="auto"/>
              <w:left w:val="single" w:sz="2" w:space="0" w:color="auto"/>
              <w:bottom w:val="single" w:sz="2" w:space="0" w:color="auto"/>
              <w:right w:val="single" w:sz="2" w:space="0" w:color="auto"/>
            </w:tcBorders>
          </w:tcPr>
          <w:p w14:paraId="199790DA" w14:textId="40F9831B" w:rsidR="00FF5BA6" w:rsidRPr="004E5748" w:rsidRDefault="00FF5BA6" w:rsidP="00FF0B3F">
            <w:pPr>
              <w:pStyle w:val="NormalLeft"/>
              <w:rPr>
                <w:lang w:val="en-GB"/>
              </w:rPr>
            </w:pPr>
            <w:r w:rsidRPr="004E5748">
              <w:rPr>
                <w:lang w:val="en-GB"/>
              </w:rPr>
              <w:t xml:space="preserve">This is the amount defined in </w:t>
            </w:r>
            <w:r w:rsidR="00CE771F">
              <w:rPr>
                <w:lang w:val="en-GB"/>
              </w:rPr>
              <w:t>Article</w:t>
            </w:r>
            <w:r w:rsidRPr="004E5748">
              <w:rPr>
                <w:lang w:val="en-GB"/>
              </w:rPr>
              <w:t xml:space="preserve"> 129(1)d(i) of Directive 2009/138/EC.</w:t>
            </w:r>
          </w:p>
        </w:tc>
      </w:tr>
      <w:tr w:rsidR="00F672D2" w:rsidRPr="00846C12" w14:paraId="752CE00C" w14:textId="77777777" w:rsidTr="00FF0B3F">
        <w:tc>
          <w:tcPr>
            <w:tcW w:w="1671" w:type="dxa"/>
            <w:tcBorders>
              <w:top w:val="single" w:sz="2" w:space="0" w:color="auto"/>
              <w:left w:val="single" w:sz="2" w:space="0" w:color="auto"/>
              <w:bottom w:val="single" w:sz="2" w:space="0" w:color="auto"/>
              <w:right w:val="single" w:sz="2" w:space="0" w:color="auto"/>
            </w:tcBorders>
          </w:tcPr>
          <w:p w14:paraId="238F920A" w14:textId="77777777" w:rsidR="00FF5BA6" w:rsidRPr="004E5748" w:rsidRDefault="00FF5BA6" w:rsidP="00FF0B3F">
            <w:pPr>
              <w:pStyle w:val="NormalLeft"/>
              <w:rPr>
                <w:lang w:val="en-GB"/>
              </w:rPr>
            </w:pPr>
            <w:r w:rsidRPr="004E5748">
              <w:rPr>
                <w:lang w:val="en-GB"/>
              </w:rPr>
              <w:t>C0150/R0560</w:t>
            </w:r>
          </w:p>
        </w:tc>
        <w:tc>
          <w:tcPr>
            <w:tcW w:w="2879" w:type="dxa"/>
            <w:tcBorders>
              <w:top w:val="single" w:sz="2" w:space="0" w:color="auto"/>
              <w:left w:val="single" w:sz="2" w:space="0" w:color="auto"/>
              <w:bottom w:val="single" w:sz="2" w:space="0" w:color="auto"/>
              <w:right w:val="single" w:sz="2" w:space="0" w:color="auto"/>
            </w:tcBorders>
          </w:tcPr>
          <w:p w14:paraId="55E24533" w14:textId="77777777" w:rsidR="00FF5BA6" w:rsidRPr="004E5748" w:rsidRDefault="00FF5BA6" w:rsidP="00FF0B3F">
            <w:pPr>
              <w:pStyle w:val="NormalLeft"/>
              <w:rPr>
                <w:lang w:val="en-GB"/>
              </w:rPr>
            </w:pPr>
            <w:r w:rsidRPr="004E5748">
              <w:rPr>
                <w:lang w:val="en-GB"/>
              </w:rPr>
              <w:t>Notional non–life and life MCR calculation — Absolute floor of the notional MCR — life activities</w:t>
            </w:r>
          </w:p>
        </w:tc>
        <w:tc>
          <w:tcPr>
            <w:tcW w:w="4736" w:type="dxa"/>
            <w:tcBorders>
              <w:top w:val="single" w:sz="2" w:space="0" w:color="auto"/>
              <w:left w:val="single" w:sz="2" w:space="0" w:color="auto"/>
              <w:bottom w:val="single" w:sz="2" w:space="0" w:color="auto"/>
              <w:right w:val="single" w:sz="2" w:space="0" w:color="auto"/>
            </w:tcBorders>
          </w:tcPr>
          <w:p w14:paraId="64859EE0" w14:textId="3F276C77" w:rsidR="00FF5BA6" w:rsidRPr="004E5748" w:rsidRDefault="00FF5BA6" w:rsidP="00FF0B3F">
            <w:pPr>
              <w:pStyle w:val="NormalLeft"/>
              <w:rPr>
                <w:lang w:val="en-GB"/>
              </w:rPr>
            </w:pPr>
            <w:r w:rsidRPr="004E5748">
              <w:rPr>
                <w:lang w:val="en-GB"/>
              </w:rPr>
              <w:t xml:space="preserve">This is the amount defined in </w:t>
            </w:r>
            <w:r w:rsidR="00CE771F">
              <w:rPr>
                <w:lang w:val="en-GB"/>
              </w:rPr>
              <w:t>Article</w:t>
            </w:r>
            <w:r w:rsidRPr="004E5748">
              <w:rPr>
                <w:lang w:val="en-GB"/>
              </w:rPr>
              <w:t xml:space="preserve"> 129(1)d(ii) Directive 2009/138/EC.</w:t>
            </w:r>
          </w:p>
        </w:tc>
      </w:tr>
      <w:tr w:rsidR="00F672D2" w:rsidRPr="00846C12" w14:paraId="5CDED0A9" w14:textId="77777777" w:rsidTr="00FF0B3F">
        <w:tc>
          <w:tcPr>
            <w:tcW w:w="1671" w:type="dxa"/>
            <w:tcBorders>
              <w:top w:val="single" w:sz="2" w:space="0" w:color="auto"/>
              <w:left w:val="single" w:sz="2" w:space="0" w:color="auto"/>
              <w:bottom w:val="single" w:sz="2" w:space="0" w:color="auto"/>
              <w:right w:val="single" w:sz="2" w:space="0" w:color="auto"/>
            </w:tcBorders>
          </w:tcPr>
          <w:p w14:paraId="559C230B" w14:textId="77777777" w:rsidR="00FF5BA6" w:rsidRPr="004E5748" w:rsidRDefault="00FF5BA6" w:rsidP="00FF0B3F">
            <w:pPr>
              <w:pStyle w:val="NormalLeft"/>
              <w:rPr>
                <w:lang w:val="en-GB"/>
              </w:rPr>
            </w:pPr>
            <w:r w:rsidRPr="004E5748">
              <w:rPr>
                <w:lang w:val="en-GB"/>
              </w:rPr>
              <w:t>C0140/R0560</w:t>
            </w:r>
          </w:p>
        </w:tc>
        <w:tc>
          <w:tcPr>
            <w:tcW w:w="2879" w:type="dxa"/>
            <w:tcBorders>
              <w:top w:val="single" w:sz="2" w:space="0" w:color="auto"/>
              <w:left w:val="single" w:sz="2" w:space="0" w:color="auto"/>
              <w:bottom w:val="single" w:sz="2" w:space="0" w:color="auto"/>
              <w:right w:val="single" w:sz="2" w:space="0" w:color="auto"/>
            </w:tcBorders>
          </w:tcPr>
          <w:p w14:paraId="61F95268" w14:textId="77777777" w:rsidR="00FF5BA6" w:rsidRPr="004E5748" w:rsidRDefault="00FF5BA6" w:rsidP="00FF0B3F">
            <w:pPr>
              <w:pStyle w:val="NormalLeft"/>
              <w:rPr>
                <w:lang w:val="en-GB"/>
              </w:rPr>
            </w:pPr>
            <w:r w:rsidRPr="004E5748">
              <w:rPr>
                <w:lang w:val="en-GB"/>
              </w:rPr>
              <w:t>Notional non–life and life MCR calculation — Notional MCR — non–life activities</w:t>
            </w:r>
          </w:p>
        </w:tc>
        <w:tc>
          <w:tcPr>
            <w:tcW w:w="4736" w:type="dxa"/>
            <w:tcBorders>
              <w:top w:val="single" w:sz="2" w:space="0" w:color="auto"/>
              <w:left w:val="single" w:sz="2" w:space="0" w:color="auto"/>
              <w:bottom w:val="single" w:sz="2" w:space="0" w:color="auto"/>
              <w:right w:val="single" w:sz="2" w:space="0" w:color="auto"/>
            </w:tcBorders>
          </w:tcPr>
          <w:p w14:paraId="34DB51D3" w14:textId="6678D9E9" w:rsidR="00FF5BA6" w:rsidRPr="004E5748" w:rsidRDefault="00FF5BA6" w:rsidP="00FF0B3F">
            <w:pPr>
              <w:pStyle w:val="NormalLeft"/>
              <w:rPr>
                <w:lang w:val="en-GB"/>
              </w:rPr>
            </w:pPr>
            <w:r w:rsidRPr="004E5748">
              <w:rPr>
                <w:lang w:val="en-GB"/>
              </w:rPr>
              <w:t xml:space="preserve">This is the notional non–life MCR calculated in accordance with </w:t>
            </w:r>
            <w:r w:rsidR="00CE771F">
              <w:rPr>
                <w:lang w:val="en-GB"/>
              </w:rPr>
              <w:t>Article</w:t>
            </w:r>
            <w:r w:rsidRPr="004E5748">
              <w:rPr>
                <w:lang w:val="en-GB"/>
              </w:rPr>
              <w:t> 252 (2) of Delegated Regulation (EU) 2015/35.</w:t>
            </w:r>
          </w:p>
        </w:tc>
      </w:tr>
      <w:tr w:rsidR="00FF5BA6" w:rsidRPr="00846C12" w14:paraId="2CBC5BDB" w14:textId="77777777" w:rsidTr="00FF0B3F">
        <w:tc>
          <w:tcPr>
            <w:tcW w:w="1671" w:type="dxa"/>
            <w:tcBorders>
              <w:top w:val="single" w:sz="2" w:space="0" w:color="auto"/>
              <w:left w:val="single" w:sz="2" w:space="0" w:color="auto"/>
              <w:bottom w:val="single" w:sz="2" w:space="0" w:color="auto"/>
              <w:right w:val="single" w:sz="2" w:space="0" w:color="auto"/>
            </w:tcBorders>
          </w:tcPr>
          <w:p w14:paraId="6AF7C865" w14:textId="77777777" w:rsidR="00FF5BA6" w:rsidRPr="004E5748" w:rsidRDefault="00FF5BA6" w:rsidP="00FF0B3F">
            <w:pPr>
              <w:pStyle w:val="NormalLeft"/>
              <w:rPr>
                <w:lang w:val="en-GB"/>
              </w:rPr>
            </w:pPr>
            <w:r w:rsidRPr="004E5748">
              <w:rPr>
                <w:lang w:val="en-GB"/>
              </w:rPr>
              <w:t>C0150/R0560</w:t>
            </w:r>
          </w:p>
        </w:tc>
        <w:tc>
          <w:tcPr>
            <w:tcW w:w="2879" w:type="dxa"/>
            <w:tcBorders>
              <w:top w:val="single" w:sz="2" w:space="0" w:color="auto"/>
              <w:left w:val="single" w:sz="2" w:space="0" w:color="auto"/>
              <w:bottom w:val="single" w:sz="2" w:space="0" w:color="auto"/>
              <w:right w:val="single" w:sz="2" w:space="0" w:color="auto"/>
            </w:tcBorders>
          </w:tcPr>
          <w:p w14:paraId="3ECFC533" w14:textId="77777777" w:rsidR="00FF5BA6" w:rsidRPr="004E5748" w:rsidRDefault="00FF5BA6" w:rsidP="00FF0B3F">
            <w:pPr>
              <w:pStyle w:val="NormalLeft"/>
              <w:rPr>
                <w:lang w:val="en-GB"/>
              </w:rPr>
            </w:pPr>
            <w:r w:rsidRPr="004E5748">
              <w:rPr>
                <w:lang w:val="en-GB"/>
              </w:rPr>
              <w:t>Notional non–life and life MCR calculation — Notional MCR — life activities</w:t>
            </w:r>
          </w:p>
        </w:tc>
        <w:tc>
          <w:tcPr>
            <w:tcW w:w="4736" w:type="dxa"/>
            <w:tcBorders>
              <w:top w:val="single" w:sz="2" w:space="0" w:color="auto"/>
              <w:left w:val="single" w:sz="2" w:space="0" w:color="auto"/>
              <w:bottom w:val="single" w:sz="2" w:space="0" w:color="auto"/>
              <w:right w:val="single" w:sz="2" w:space="0" w:color="auto"/>
            </w:tcBorders>
          </w:tcPr>
          <w:p w14:paraId="43CD0EC4" w14:textId="454CA0D4" w:rsidR="00FF5BA6" w:rsidRPr="004E5748" w:rsidRDefault="00FF5BA6" w:rsidP="00FF0B3F">
            <w:pPr>
              <w:pStyle w:val="NormalLeft"/>
              <w:rPr>
                <w:lang w:val="en-GB"/>
              </w:rPr>
            </w:pPr>
            <w:r w:rsidRPr="004E5748">
              <w:rPr>
                <w:lang w:val="en-GB"/>
              </w:rPr>
              <w:t xml:space="preserve">This is the notional life MCR calculated in accordance with </w:t>
            </w:r>
            <w:r w:rsidR="00CE771F">
              <w:rPr>
                <w:lang w:val="en-GB"/>
              </w:rPr>
              <w:t>Article</w:t>
            </w:r>
            <w:r w:rsidRPr="004E5748">
              <w:rPr>
                <w:lang w:val="en-GB"/>
              </w:rPr>
              <w:t> 252 (7) of Delegated Regulation (EU) 2015/35.</w:t>
            </w:r>
          </w:p>
        </w:tc>
      </w:tr>
    </w:tbl>
    <w:p w14:paraId="511CB48D" w14:textId="77777777" w:rsidR="00FF5BA6" w:rsidRPr="004E5748" w:rsidRDefault="00FF5BA6" w:rsidP="00FF5BA6">
      <w:pPr>
        <w:rPr>
          <w:lang w:val="en-GB"/>
        </w:rPr>
      </w:pPr>
    </w:p>
    <w:p w14:paraId="554776D0" w14:textId="75D9D705" w:rsidR="006F40C5" w:rsidRPr="004E5748" w:rsidRDefault="006F40C5">
      <w:pPr>
        <w:rPr>
          <w:lang w:val="en-GB"/>
        </w:rPr>
      </w:pPr>
    </w:p>
    <w:p w14:paraId="411AD82C" w14:textId="77777777" w:rsidR="002560AF" w:rsidRPr="004E5748" w:rsidRDefault="002560AF">
      <w:pPr>
        <w:rPr>
          <w:lang w:val="en-GB"/>
        </w:rPr>
      </w:pPr>
    </w:p>
    <w:sectPr w:rsidR="002560AF" w:rsidRPr="004E5748">
      <w:headerReference w:type="even" r:id="rId9"/>
      <w:headerReference w:type="default" r:id="rId10"/>
      <w:foot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729903" w14:textId="77777777" w:rsidR="0008730F" w:rsidRDefault="0008730F" w:rsidP="00FF5BA6">
      <w:pPr>
        <w:spacing w:before="0" w:after="0"/>
      </w:pPr>
      <w:r>
        <w:separator/>
      </w:r>
    </w:p>
  </w:endnote>
  <w:endnote w:type="continuationSeparator" w:id="0">
    <w:p w14:paraId="42E85A5A" w14:textId="77777777" w:rsidR="0008730F" w:rsidRDefault="0008730F" w:rsidP="00FF5BA6">
      <w:pPr>
        <w:spacing w:before="0" w:after="0"/>
      </w:pPr>
      <w:r>
        <w:continuationSeparator/>
      </w:r>
    </w:p>
  </w:endnote>
  <w:endnote w:type="continuationNotice" w:id="1">
    <w:p w14:paraId="17C42582" w14:textId="77777777" w:rsidR="00DC155C" w:rsidRDefault="00DC155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90148484"/>
      <w:docPartObj>
        <w:docPartGallery w:val="Page Numbers (Bottom of Page)"/>
        <w:docPartUnique/>
      </w:docPartObj>
    </w:sdtPr>
    <w:sdtEndPr>
      <w:rPr>
        <w:noProof/>
      </w:rPr>
    </w:sdtEndPr>
    <w:sdtContent>
      <w:p w14:paraId="354C7BCD" w14:textId="38ECC739" w:rsidR="0008730F" w:rsidRDefault="0008730F">
        <w:pPr>
          <w:pStyle w:val="Footer"/>
          <w:jc w:val="center"/>
        </w:pPr>
        <w:r>
          <w:fldChar w:fldCharType="begin"/>
        </w:r>
        <w:r>
          <w:instrText xml:space="preserve"> PAGE   \* MERGEFORMAT </w:instrText>
        </w:r>
        <w:r>
          <w:fldChar w:fldCharType="separate"/>
        </w:r>
        <w:r w:rsidR="00B963F2">
          <w:rPr>
            <w:noProof/>
          </w:rPr>
          <w:t>31</w:t>
        </w:r>
        <w:r>
          <w:rPr>
            <w:noProof/>
          </w:rPr>
          <w:fldChar w:fldCharType="end"/>
        </w:r>
      </w:p>
    </w:sdtContent>
  </w:sdt>
  <w:p w14:paraId="434E8555" w14:textId="77777777" w:rsidR="0008730F" w:rsidRDefault="000873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F11B62" w14:textId="77777777" w:rsidR="0008730F" w:rsidRDefault="0008730F" w:rsidP="00FF5BA6">
      <w:pPr>
        <w:spacing w:before="0" w:after="0"/>
      </w:pPr>
      <w:r>
        <w:separator/>
      </w:r>
    </w:p>
  </w:footnote>
  <w:footnote w:type="continuationSeparator" w:id="0">
    <w:p w14:paraId="7632396D" w14:textId="77777777" w:rsidR="0008730F" w:rsidRDefault="0008730F" w:rsidP="00FF5BA6">
      <w:pPr>
        <w:spacing w:before="0" w:after="0"/>
      </w:pPr>
      <w:r>
        <w:continuationSeparator/>
      </w:r>
    </w:p>
  </w:footnote>
  <w:footnote w:type="continuationNotice" w:id="1">
    <w:p w14:paraId="35462B0E" w14:textId="77777777" w:rsidR="00DC155C" w:rsidRDefault="00DC155C">
      <w:pPr>
        <w:spacing w:before="0" w:after="0"/>
      </w:pPr>
    </w:p>
  </w:footnote>
  <w:footnote w:id="2">
    <w:p w14:paraId="30DFEE2E" w14:textId="69B57F95" w:rsidR="0008730F" w:rsidRPr="0077519F" w:rsidRDefault="0008730F" w:rsidP="00A64C9B">
      <w:pPr>
        <w:pStyle w:val="FootnoteText"/>
        <w:ind w:left="567" w:hanging="567"/>
        <w:rPr>
          <w:lang w:val="en-IE"/>
        </w:rPr>
      </w:pPr>
      <w:r>
        <w:rPr>
          <w:rStyle w:val="FootnoteReference"/>
        </w:rPr>
        <w:footnoteRef/>
      </w:r>
      <w:r w:rsidRPr="0077519F">
        <w:rPr>
          <w:lang w:val="en-IE"/>
        </w:rPr>
        <w:t xml:space="preserve"> </w:t>
      </w:r>
      <w:r w:rsidRPr="0077519F">
        <w:rPr>
          <w:lang w:val="en-IE"/>
        </w:rPr>
        <w:tab/>
        <w:t>Regulation (EU) No 575/2013 of the European Parliament and of the Council of 26 June 2013 on prudential requirements for credit institutions and investment firms and amending Regulation (EU) No 648/2012 (OJ L 176, 27.6.2013, p. 1).</w:t>
      </w:r>
    </w:p>
  </w:footnote>
  <w:footnote w:id="3">
    <w:p w14:paraId="6ED958ED" w14:textId="60CCD503" w:rsidR="0008730F" w:rsidRPr="0077519F" w:rsidRDefault="0008730F" w:rsidP="00A64C9B">
      <w:pPr>
        <w:pStyle w:val="FootnoteText"/>
        <w:ind w:left="567" w:hanging="567"/>
        <w:rPr>
          <w:lang w:val="en-IE"/>
        </w:rPr>
      </w:pPr>
      <w:r>
        <w:rPr>
          <w:rStyle w:val="FootnoteReference"/>
        </w:rPr>
        <w:footnoteRef/>
      </w:r>
      <w:r w:rsidRPr="0077519F">
        <w:rPr>
          <w:lang w:val="en-IE"/>
        </w:rPr>
        <w:t xml:space="preserve"> </w:t>
      </w:r>
      <w:r w:rsidRPr="0077519F">
        <w:rPr>
          <w:lang w:val="en-IE"/>
        </w:rPr>
        <w:tab/>
        <w:t>Commission Implementing Regulation (EU) 2015/2011 of 11 November 2015 laying down implementing technical standards with regard to the lists of regional governments and local authorities, exposures to whom are to be treated as exposures to the central government in accordance with Directive 2009/138/EC of the European Parliament and of the Council (OJ L 295, 12.11.2015, p. 3).</w:t>
      </w:r>
    </w:p>
  </w:footnote>
  <w:footnote w:id="4">
    <w:p w14:paraId="32D8738A" w14:textId="15F8B171" w:rsidR="0008730F" w:rsidRPr="0077519F" w:rsidRDefault="0008730F" w:rsidP="00A30E0E">
      <w:pPr>
        <w:pStyle w:val="FootnoteText"/>
        <w:ind w:left="567" w:hanging="567"/>
        <w:rPr>
          <w:lang w:val="en-IE"/>
        </w:rPr>
      </w:pPr>
      <w:r>
        <w:rPr>
          <w:rStyle w:val="FootnoteReference"/>
        </w:rPr>
        <w:footnoteRef/>
      </w:r>
      <w:r w:rsidRPr="0077519F">
        <w:rPr>
          <w:lang w:val="en-IE"/>
        </w:rPr>
        <w:t xml:space="preserve"> </w:t>
      </w:r>
      <w:r w:rsidRPr="0077519F">
        <w:rPr>
          <w:lang w:val="en-IE"/>
        </w:rPr>
        <w:tab/>
        <w:t>Directive 2009/65/EC of the European Parliament and of the Council of 13 July 2009 on the coordination of laws, regulations and administrative provisions relating to undertakings for collective investment in transferable securities (UCITS) (OJ L 302, 17.11.2009, p. 32).</w:t>
      </w:r>
    </w:p>
  </w:footnote>
  <w:footnote w:id="5">
    <w:p w14:paraId="2ABFBA0F" w14:textId="264933A7" w:rsidR="0008730F" w:rsidRPr="0077519F" w:rsidRDefault="0008730F" w:rsidP="00A30E0E">
      <w:pPr>
        <w:pStyle w:val="FootnoteText"/>
        <w:ind w:left="567" w:hanging="567"/>
        <w:rPr>
          <w:lang w:val="en-IE"/>
        </w:rPr>
      </w:pPr>
      <w:r>
        <w:rPr>
          <w:rStyle w:val="FootnoteReference"/>
        </w:rPr>
        <w:footnoteRef/>
      </w:r>
      <w:r w:rsidRPr="0077519F">
        <w:rPr>
          <w:lang w:val="en-IE"/>
        </w:rPr>
        <w:tab/>
        <w:t>Directive 2011/61/EU of the European Parliament and of the Council of 8 June 2011 on Alternative Investment Fund Managers and amending Directives 2003/41/EC and 2009/65/EC and Regulations (EC) No 1060/2009 and (EU) No 1095/2010 (OJ L 174, 1.7.2011, p. 1).</w:t>
      </w:r>
    </w:p>
  </w:footnote>
  <w:footnote w:id="6">
    <w:p w14:paraId="279DEED3" w14:textId="308F3CDB" w:rsidR="0008730F" w:rsidRPr="0077519F" w:rsidRDefault="0008730F" w:rsidP="00BF60D0">
      <w:pPr>
        <w:pStyle w:val="FootnoteText"/>
        <w:ind w:left="567" w:hanging="567"/>
        <w:rPr>
          <w:lang w:val="en-IE"/>
        </w:rPr>
      </w:pPr>
      <w:r>
        <w:rPr>
          <w:rStyle w:val="FootnoteReference"/>
        </w:rPr>
        <w:footnoteRef/>
      </w:r>
      <w:r w:rsidRPr="0077519F">
        <w:rPr>
          <w:lang w:val="en-IE"/>
        </w:rPr>
        <w:tab/>
        <w:t>Council Directive 91/674/EEC of 19 December 1991 on the annual accounts and consolidated accounts of insurance undertakings (OJ L 374, 31.12.1991, p. 7).</w:t>
      </w:r>
    </w:p>
  </w:footnote>
  <w:footnote w:id="7">
    <w:p w14:paraId="14601CCB" w14:textId="095666DF" w:rsidR="00E32AF6" w:rsidRPr="00E32AF6" w:rsidRDefault="00E32AF6" w:rsidP="00E32AF6">
      <w:pPr>
        <w:pStyle w:val="FootnoteText"/>
        <w:rPr>
          <w:lang w:val="en-IE"/>
        </w:rPr>
      </w:pPr>
      <w:r>
        <w:rPr>
          <w:rStyle w:val="FootnoteReference"/>
        </w:rPr>
        <w:footnoteRef/>
      </w:r>
      <w:r w:rsidRPr="00E32AF6">
        <w:rPr>
          <w:lang w:val="en-IE"/>
        </w:rPr>
        <w:t xml:space="preserve"> </w:t>
      </w:r>
      <w:r>
        <w:rPr>
          <w:lang w:val="en-IE"/>
        </w:rPr>
        <w:tab/>
      </w:r>
      <w:r w:rsidRPr="00E32AF6">
        <w:rPr>
          <w:lang w:val="en-IE"/>
        </w:rPr>
        <w:t xml:space="preserve">Guidelines EIOPA-BoS-14/177 of 2 February 2015 on the loss-absorbing capacity of technical </w:t>
      </w:r>
    </w:p>
    <w:p w14:paraId="5DEE4100" w14:textId="304903DE" w:rsidR="00E32AF6" w:rsidRPr="00E32AF6" w:rsidRDefault="00E32AF6" w:rsidP="00E32AF6">
      <w:pPr>
        <w:pStyle w:val="FootnoteText"/>
        <w:ind w:left="720"/>
        <w:rPr>
          <w:lang w:val="en-IE"/>
        </w:rPr>
      </w:pPr>
      <w:r w:rsidRPr="00E32AF6">
        <w:rPr>
          <w:lang w:val="en-IE"/>
        </w:rPr>
        <w:t>provisions and deferred taxes (</w:t>
      </w:r>
      <w:hyperlink r:id="rId1" w:history="1">
        <w:r w:rsidRPr="00471F4F">
          <w:rPr>
            <w:rStyle w:val="Hyperlink"/>
            <w:color w:val="auto"/>
            <w:u w:val="none"/>
            <w:lang w:val="en-IE"/>
          </w:rPr>
          <w:t>https://eiopa.europa.eu/publications/eiopa-guidelines/guidelines-on-the-</w:t>
        </w:r>
      </w:hyperlink>
      <w:r w:rsidRPr="00471F4F">
        <w:rPr>
          <w:lang w:val="en-IE"/>
        </w:rPr>
        <w:t>loss-absorbing-capacity-of-technical-provisions-and-deferred-taxes</w:t>
      </w:r>
      <w:r w:rsidRPr="00E32AF6">
        <w:rPr>
          <w:lang w:val="en-I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B4EAD" w14:textId="45702F87" w:rsidR="0008730F" w:rsidRDefault="0008730F" w:rsidP="0095288D">
    <w:pPr>
      <w:pStyle w:val="Header"/>
      <w:jc w:val="left"/>
    </w:pPr>
    <w:fldSimple w:instr=" DOCPROPERTY bjHeaderEvenPageDocProperty \* MERGEFORMAT " w:fldLock="1">
      <w:r w:rsidRPr="0095288D">
        <w:rPr>
          <w:color w:val="000000"/>
        </w:rPr>
        <w:t xml:space="preserve"> </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0C639" w14:textId="2AABE54A" w:rsidR="0008730F" w:rsidRDefault="0008730F" w:rsidP="0095288D">
    <w:pPr>
      <w:pStyle w:val="Header"/>
      <w:jc w:val="left"/>
    </w:pPr>
    <w:fldSimple w:instr=" DOCPROPERTY bjHeaderBothDocProperty \* MERGEFORMAT " w:fldLock="1">
      <w:r w:rsidRPr="0095288D">
        <w:rPr>
          <w:color w:val="000000"/>
        </w:rPr>
        <w:t xml:space="preserve"> </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0BE11" w14:textId="164A4317" w:rsidR="0008730F" w:rsidRDefault="0008730F" w:rsidP="0095288D">
    <w:pPr>
      <w:pStyle w:val="Header"/>
      <w:jc w:val="left"/>
    </w:pPr>
    <w:fldSimple w:instr=" DOCPROPERTY bjHeaderFirstPageDocProperty \* MERGEFORMAT " w:fldLock="1">
      <w:r w:rsidRPr="0095288D">
        <w:rPr>
          <w:color w:val="000000"/>
        </w:rPr>
        <w:t xml:space="preserve"> </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37601C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91AA31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DDA5C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160AEA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C645432"/>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47166BFA"/>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35ECEC40"/>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1346C90A"/>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5C9C2B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D00DB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E0D3F8A"/>
    <w:multiLevelType w:val="hybridMultilevel"/>
    <w:tmpl w:val="C6F2BE5C"/>
    <w:lvl w:ilvl="0" w:tplc="0354210C">
      <w:start w:val="1"/>
      <w:numFmt w:val="lowerLetter"/>
      <w:lvlText w:val="(%1)"/>
      <w:lvlJc w:val="left"/>
      <w:pPr>
        <w:ind w:left="720" w:hanging="360"/>
      </w:pPr>
      <w:rPr>
        <w:rFonts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19CF52F6"/>
    <w:multiLevelType w:val="hybridMultilevel"/>
    <w:tmpl w:val="CB9840B4"/>
    <w:lvl w:ilvl="0" w:tplc="035421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CDD1056"/>
    <w:multiLevelType w:val="hybridMultilevel"/>
    <w:tmpl w:val="FB5C8E94"/>
    <w:lvl w:ilvl="0" w:tplc="1F52F4C0">
      <w:start w:val="19"/>
      <w:numFmt w:val="bullet"/>
      <w:lvlText w:val=""/>
      <w:lvlJc w:val="left"/>
      <w:pPr>
        <w:ind w:left="720" w:hanging="360"/>
      </w:pPr>
      <w:rPr>
        <w:rFonts w:ascii="Wingdings" w:eastAsiaTheme="minorEastAsia"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60844DA"/>
    <w:multiLevelType w:val="hybridMultilevel"/>
    <w:tmpl w:val="679894B4"/>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5" w15:restartNumberingAfterBreak="0">
    <w:nsid w:val="2D7E75F5"/>
    <w:multiLevelType w:val="hybridMultilevel"/>
    <w:tmpl w:val="FBD2522A"/>
    <w:lvl w:ilvl="0" w:tplc="0354210C">
      <w:start w:val="1"/>
      <w:numFmt w:val="lowerLetter"/>
      <w:lvlText w:val="(%1)"/>
      <w:lvlJc w:val="left"/>
      <w:pPr>
        <w:ind w:left="720" w:hanging="360"/>
      </w:pPr>
      <w:rPr>
        <w:rFonts w:hint="default"/>
      </w:rPr>
    </w:lvl>
    <w:lvl w:ilvl="1" w:tplc="0354210C">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471004F"/>
    <w:multiLevelType w:val="hybridMultilevel"/>
    <w:tmpl w:val="EDF0D730"/>
    <w:lvl w:ilvl="0" w:tplc="2474E2E6">
      <w:start w:val="1"/>
      <w:numFmt w:val="lowerRoman"/>
      <w:lvlText w:val="(%1)"/>
      <w:lvlJc w:val="left"/>
      <w:pPr>
        <w:ind w:left="1080" w:hanging="360"/>
      </w:pPr>
      <w:rPr>
        <w:rFonts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7" w15:restartNumberingAfterBreak="0">
    <w:nsid w:val="3E6B3F9A"/>
    <w:multiLevelType w:val="hybridMultilevel"/>
    <w:tmpl w:val="74600272"/>
    <w:lvl w:ilvl="0" w:tplc="0354210C">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321140B"/>
    <w:multiLevelType w:val="singleLevel"/>
    <w:tmpl w:val="9F38A1E6"/>
    <w:lvl w:ilvl="0">
      <w:start w:val="1"/>
      <w:numFmt w:val="decimal"/>
      <w:pStyle w:val="Considrant"/>
      <w:lvlText w:val="(%1)"/>
      <w:lvlJc w:val="left"/>
      <w:pPr>
        <w:tabs>
          <w:tab w:val="num" w:pos="709"/>
        </w:tabs>
        <w:ind w:left="709" w:hanging="709"/>
      </w:pPr>
    </w:lvl>
  </w:abstractNum>
  <w:abstractNum w:abstractNumId="19" w15:restartNumberingAfterBreak="0">
    <w:nsid w:val="53564CCD"/>
    <w:multiLevelType w:val="multilevel"/>
    <w:tmpl w:val="DAEE582E"/>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5810214"/>
    <w:multiLevelType w:val="hybridMultilevel"/>
    <w:tmpl w:val="DF08B9A4"/>
    <w:lvl w:ilvl="0" w:tplc="040C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57715A0F"/>
    <w:multiLevelType w:val="hybridMultilevel"/>
    <w:tmpl w:val="7E4A6A7E"/>
    <w:lvl w:ilvl="0" w:tplc="18090017">
      <w:start w:val="1"/>
      <w:numFmt w:val="lowerLetter"/>
      <w:lvlText w:val="%1)"/>
      <w:lvlJc w:val="left"/>
      <w:pPr>
        <w:ind w:left="720" w:hanging="360"/>
      </w:pPr>
      <w:rPr>
        <w:rFonts w:hint="default"/>
      </w:rPr>
    </w:lvl>
    <w:lvl w:ilvl="1" w:tplc="2474E2E6">
      <w:start w:val="1"/>
      <w:numFmt w:val="lowerRoman"/>
      <w:lvlText w:val="(%2)"/>
      <w:lvlJc w:val="left"/>
      <w:pPr>
        <w:ind w:left="1440" w:hanging="360"/>
      </w:pPr>
      <w:rPr>
        <w:rFonts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57B2088B"/>
    <w:multiLevelType w:val="hybridMultilevel"/>
    <w:tmpl w:val="C9CE815E"/>
    <w:lvl w:ilvl="0" w:tplc="2474E2E6">
      <w:start w:val="1"/>
      <w:numFmt w:val="lowerRoman"/>
      <w:lvlText w:val="(%1)"/>
      <w:lvlJc w:val="left"/>
      <w:pPr>
        <w:ind w:left="1080" w:hanging="360"/>
      </w:pPr>
      <w:rPr>
        <w:rFonts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3" w15:restartNumberingAfterBreak="0">
    <w:nsid w:val="5A885F61"/>
    <w:multiLevelType w:val="hybridMultilevel"/>
    <w:tmpl w:val="4B3CCE3C"/>
    <w:lvl w:ilvl="0" w:tplc="18090017">
      <w:start w:val="1"/>
      <w:numFmt w:val="lowerLetter"/>
      <w:lvlText w:val="%1)"/>
      <w:lvlJc w:val="left"/>
      <w:pPr>
        <w:ind w:left="720" w:hanging="360"/>
      </w:pPr>
      <w:rPr>
        <w:rFonts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5CBB3924"/>
    <w:multiLevelType w:val="multilevel"/>
    <w:tmpl w:val="7F4CFBBA"/>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DFE33E4"/>
    <w:multiLevelType w:val="hybridMultilevel"/>
    <w:tmpl w:val="05700E9A"/>
    <w:lvl w:ilvl="0" w:tplc="18090017">
      <w:start w:val="1"/>
      <w:numFmt w:val="lowerLetter"/>
      <w:lvlText w:val="%1)"/>
      <w:lvlJc w:val="left"/>
      <w:pPr>
        <w:ind w:left="720" w:hanging="360"/>
      </w:pPr>
      <w:rPr>
        <w:rFonts w:hint="default"/>
      </w:rPr>
    </w:lvl>
    <w:lvl w:ilvl="1" w:tplc="1809001B">
      <w:start w:val="1"/>
      <w:numFmt w:val="lowerRoman"/>
      <w:lvlText w:val="%2."/>
      <w:lvlJc w:val="right"/>
      <w:pPr>
        <w:ind w:left="1440" w:hanging="360"/>
      </w:pPr>
      <w:rPr>
        <w:rFonts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60027BA6"/>
    <w:multiLevelType w:val="hybridMultilevel"/>
    <w:tmpl w:val="DB528916"/>
    <w:lvl w:ilvl="0" w:tplc="0354210C">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64D76824"/>
    <w:multiLevelType w:val="hybridMultilevel"/>
    <w:tmpl w:val="104A35E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15:restartNumberingAfterBreak="0">
    <w:nsid w:val="6B0E362D"/>
    <w:multiLevelType w:val="hybridMultilevel"/>
    <w:tmpl w:val="264C90A4"/>
    <w:lvl w:ilvl="0" w:tplc="0354210C">
      <w:start w:val="1"/>
      <w:numFmt w:val="lowerLetter"/>
      <w:lvlText w:val="(%1)"/>
      <w:lvlJc w:val="left"/>
      <w:pPr>
        <w:ind w:left="720" w:hanging="360"/>
      </w:pPr>
      <w:rPr>
        <w:rFonts w:hint="default"/>
      </w:rPr>
    </w:lvl>
    <w:lvl w:ilvl="1" w:tplc="502C3AEA">
      <w:start w:val="1"/>
      <w:numFmt w:val="lowerRoman"/>
      <w:lvlText w:val="%2)"/>
      <w:lvlJc w:val="left"/>
      <w:pPr>
        <w:ind w:left="1930" w:hanging="850"/>
      </w:pPr>
      <w:rPr>
        <w:rFonts w:hint="default"/>
      </w:r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9" w15:restartNumberingAfterBreak="0">
    <w:nsid w:val="6E551314"/>
    <w:multiLevelType w:val="hybridMultilevel"/>
    <w:tmpl w:val="DF08B9A4"/>
    <w:lvl w:ilvl="0" w:tplc="040C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0"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725369016">
    <w:abstractNumId w:val="9"/>
  </w:num>
  <w:num w:numId="2" w16cid:durableId="1488938430">
    <w:abstractNumId w:val="7"/>
  </w:num>
  <w:num w:numId="3" w16cid:durableId="534273306">
    <w:abstractNumId w:val="6"/>
  </w:num>
  <w:num w:numId="4" w16cid:durableId="466239910">
    <w:abstractNumId w:val="5"/>
  </w:num>
  <w:num w:numId="5" w16cid:durableId="1543396402">
    <w:abstractNumId w:val="4"/>
  </w:num>
  <w:num w:numId="6" w16cid:durableId="1450006872">
    <w:abstractNumId w:val="8"/>
  </w:num>
  <w:num w:numId="7" w16cid:durableId="843007500">
    <w:abstractNumId w:val="3"/>
  </w:num>
  <w:num w:numId="8" w16cid:durableId="1879269348">
    <w:abstractNumId w:val="2"/>
  </w:num>
  <w:num w:numId="9" w16cid:durableId="1405639194">
    <w:abstractNumId w:val="1"/>
  </w:num>
  <w:num w:numId="10" w16cid:durableId="617296172">
    <w:abstractNumId w:val="0"/>
  </w:num>
  <w:num w:numId="11" w16cid:durableId="2113353608">
    <w:abstractNumId w:val="24"/>
  </w:num>
  <w:num w:numId="12" w16cid:durableId="1014305511">
    <w:abstractNumId w:val="19"/>
  </w:num>
  <w:num w:numId="13" w16cid:durableId="1492866812">
    <w:abstractNumId w:val="18"/>
  </w:num>
  <w:num w:numId="14" w16cid:durableId="84036598">
    <w:abstractNumId w:val="1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 w:numId="15" w16cid:durableId="1267736101">
    <w:abstractNumId w:val="30"/>
  </w:num>
  <w:num w:numId="16" w16cid:durableId="786779456">
    <w:abstractNumId w:val="27"/>
  </w:num>
  <w:num w:numId="17" w16cid:durableId="1063217901">
    <w:abstractNumId w:val="23"/>
  </w:num>
  <w:num w:numId="18" w16cid:durableId="904682099">
    <w:abstractNumId w:val="25"/>
  </w:num>
  <w:num w:numId="19" w16cid:durableId="1466778957">
    <w:abstractNumId w:val="14"/>
  </w:num>
  <w:num w:numId="20" w16cid:durableId="939875762">
    <w:abstractNumId w:val="20"/>
  </w:num>
  <w:num w:numId="21" w16cid:durableId="954405467">
    <w:abstractNumId w:val="29"/>
  </w:num>
  <w:num w:numId="22" w16cid:durableId="1533886045">
    <w:abstractNumId w:val="24"/>
  </w:num>
  <w:num w:numId="23" w16cid:durableId="152723889">
    <w:abstractNumId w:val="11"/>
  </w:num>
  <w:num w:numId="24" w16cid:durableId="840241025">
    <w:abstractNumId w:val="21"/>
  </w:num>
  <w:num w:numId="25" w16cid:durableId="849298472">
    <w:abstractNumId w:val="26"/>
  </w:num>
  <w:num w:numId="26" w16cid:durableId="2083409178">
    <w:abstractNumId w:val="22"/>
  </w:num>
  <w:num w:numId="27" w16cid:durableId="1947999835">
    <w:abstractNumId w:val="28"/>
  </w:num>
  <w:num w:numId="28" w16cid:durableId="835533626">
    <w:abstractNumId w:val="16"/>
  </w:num>
  <w:num w:numId="29" w16cid:durableId="766926008">
    <w:abstractNumId w:val="12"/>
  </w:num>
  <w:num w:numId="30" w16cid:durableId="818152986">
    <w:abstractNumId w:val="17"/>
  </w:num>
  <w:num w:numId="31" w16cid:durableId="1714648897">
    <w:abstractNumId w:val="15"/>
  </w:num>
  <w:num w:numId="32" w16cid:durableId="13481735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n-IE" w:vendorID="64" w:dllVersion="0" w:nlCheck="1" w:checkStyle="0"/>
  <w:activeWritingStyle w:appName="MSWord" w:lang="fr-BE" w:vendorID="64" w:dllVersion="6" w:nlCheck="1" w:checkStyle="0"/>
  <w:activeWritingStyle w:appName="MSWord" w:lang="fr-BE" w:vendorID="64" w:dllVersion="0" w:nlCheck="1" w:checkStyle="0"/>
  <w:proofState w:spelling="clean" w:grammar="clean"/>
  <w:trackRevisions/>
  <w:defaultTabStop w:val="720"/>
  <w:hyphenationZone w:val="425"/>
  <w:characterSpacingControl w:val="doNotCompress"/>
  <w:hdrShapeDefaults>
    <o:shapedefaults v:ext="edit" spidmax="942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F5BA6"/>
    <w:rsid w:val="000024BF"/>
    <w:rsid w:val="000123A5"/>
    <w:rsid w:val="000251E7"/>
    <w:rsid w:val="0002677F"/>
    <w:rsid w:val="000309CD"/>
    <w:rsid w:val="00032D28"/>
    <w:rsid w:val="00041B9F"/>
    <w:rsid w:val="00043387"/>
    <w:rsid w:val="00044102"/>
    <w:rsid w:val="00063B02"/>
    <w:rsid w:val="000752E9"/>
    <w:rsid w:val="00081378"/>
    <w:rsid w:val="00085C89"/>
    <w:rsid w:val="0008730F"/>
    <w:rsid w:val="00090A69"/>
    <w:rsid w:val="00091E67"/>
    <w:rsid w:val="000C4501"/>
    <w:rsid w:val="000C7CC5"/>
    <w:rsid w:val="000D10B8"/>
    <w:rsid w:val="000D3629"/>
    <w:rsid w:val="000D5A6A"/>
    <w:rsid w:val="000E3256"/>
    <w:rsid w:val="000E68E2"/>
    <w:rsid w:val="000F27F9"/>
    <w:rsid w:val="000F3F82"/>
    <w:rsid w:val="000F4EE5"/>
    <w:rsid w:val="00103636"/>
    <w:rsid w:val="00111EB7"/>
    <w:rsid w:val="00116855"/>
    <w:rsid w:val="0013303C"/>
    <w:rsid w:val="00134248"/>
    <w:rsid w:val="00134886"/>
    <w:rsid w:val="001366A3"/>
    <w:rsid w:val="0014589F"/>
    <w:rsid w:val="001523C7"/>
    <w:rsid w:val="00170013"/>
    <w:rsid w:val="0018122E"/>
    <w:rsid w:val="00181C2D"/>
    <w:rsid w:val="00182C7B"/>
    <w:rsid w:val="00193DC9"/>
    <w:rsid w:val="00195BA1"/>
    <w:rsid w:val="001A18AE"/>
    <w:rsid w:val="001A34E9"/>
    <w:rsid w:val="001B4662"/>
    <w:rsid w:val="001C283E"/>
    <w:rsid w:val="001C6CAC"/>
    <w:rsid w:val="001D205C"/>
    <w:rsid w:val="001E116E"/>
    <w:rsid w:val="001E5055"/>
    <w:rsid w:val="00214E34"/>
    <w:rsid w:val="00215936"/>
    <w:rsid w:val="00220727"/>
    <w:rsid w:val="00223DAC"/>
    <w:rsid w:val="002308F5"/>
    <w:rsid w:val="00232D0F"/>
    <w:rsid w:val="00234386"/>
    <w:rsid w:val="002420D6"/>
    <w:rsid w:val="00251357"/>
    <w:rsid w:val="00255D9F"/>
    <w:rsid w:val="002560AF"/>
    <w:rsid w:val="00257D41"/>
    <w:rsid w:val="00265AE4"/>
    <w:rsid w:val="0026615E"/>
    <w:rsid w:val="0027025E"/>
    <w:rsid w:val="0027376C"/>
    <w:rsid w:val="0027536D"/>
    <w:rsid w:val="00283895"/>
    <w:rsid w:val="00286D2C"/>
    <w:rsid w:val="00292265"/>
    <w:rsid w:val="002A085A"/>
    <w:rsid w:val="002A1681"/>
    <w:rsid w:val="002A55BD"/>
    <w:rsid w:val="002A5704"/>
    <w:rsid w:val="002A5AA7"/>
    <w:rsid w:val="002A5BF1"/>
    <w:rsid w:val="002A604D"/>
    <w:rsid w:val="002C30F1"/>
    <w:rsid w:val="002D0170"/>
    <w:rsid w:val="002D0EAA"/>
    <w:rsid w:val="002D3F2F"/>
    <w:rsid w:val="002E70E4"/>
    <w:rsid w:val="002E7A7C"/>
    <w:rsid w:val="002F20C4"/>
    <w:rsid w:val="002F3723"/>
    <w:rsid w:val="002F4413"/>
    <w:rsid w:val="002F6FE9"/>
    <w:rsid w:val="002F7F78"/>
    <w:rsid w:val="00304D85"/>
    <w:rsid w:val="00304EA1"/>
    <w:rsid w:val="00316021"/>
    <w:rsid w:val="00325BA0"/>
    <w:rsid w:val="0033007E"/>
    <w:rsid w:val="003318CE"/>
    <w:rsid w:val="00334743"/>
    <w:rsid w:val="00344B01"/>
    <w:rsid w:val="003634B6"/>
    <w:rsid w:val="00364DE2"/>
    <w:rsid w:val="00365CB3"/>
    <w:rsid w:val="0038072D"/>
    <w:rsid w:val="003A3EC9"/>
    <w:rsid w:val="003D4814"/>
    <w:rsid w:val="003E607B"/>
    <w:rsid w:val="003F03E2"/>
    <w:rsid w:val="00406BDE"/>
    <w:rsid w:val="00414CCA"/>
    <w:rsid w:val="00457148"/>
    <w:rsid w:val="004622A5"/>
    <w:rsid w:val="004670D1"/>
    <w:rsid w:val="00471F4F"/>
    <w:rsid w:val="004866CB"/>
    <w:rsid w:val="00487C06"/>
    <w:rsid w:val="004A69FA"/>
    <w:rsid w:val="004C2C35"/>
    <w:rsid w:val="004C5A80"/>
    <w:rsid w:val="004E120B"/>
    <w:rsid w:val="004E5748"/>
    <w:rsid w:val="00501146"/>
    <w:rsid w:val="0050475D"/>
    <w:rsid w:val="0051497C"/>
    <w:rsid w:val="005156AB"/>
    <w:rsid w:val="0052673F"/>
    <w:rsid w:val="005411E0"/>
    <w:rsid w:val="00546F05"/>
    <w:rsid w:val="0055452B"/>
    <w:rsid w:val="005555FD"/>
    <w:rsid w:val="0056093F"/>
    <w:rsid w:val="00571337"/>
    <w:rsid w:val="00581996"/>
    <w:rsid w:val="00582CAE"/>
    <w:rsid w:val="00595D28"/>
    <w:rsid w:val="00596E2D"/>
    <w:rsid w:val="005A6DFE"/>
    <w:rsid w:val="005B081C"/>
    <w:rsid w:val="005B4871"/>
    <w:rsid w:val="005C3206"/>
    <w:rsid w:val="005D4344"/>
    <w:rsid w:val="005D7D18"/>
    <w:rsid w:val="005E0DC9"/>
    <w:rsid w:val="005F3581"/>
    <w:rsid w:val="005F544D"/>
    <w:rsid w:val="005F5FB0"/>
    <w:rsid w:val="005F76D5"/>
    <w:rsid w:val="006007B0"/>
    <w:rsid w:val="006072DC"/>
    <w:rsid w:val="00624F32"/>
    <w:rsid w:val="00627EB4"/>
    <w:rsid w:val="00630CBD"/>
    <w:rsid w:val="006327E4"/>
    <w:rsid w:val="006459F2"/>
    <w:rsid w:val="006508D5"/>
    <w:rsid w:val="0065338E"/>
    <w:rsid w:val="00654A6B"/>
    <w:rsid w:val="00656E97"/>
    <w:rsid w:val="006633D9"/>
    <w:rsid w:val="00663683"/>
    <w:rsid w:val="006658BB"/>
    <w:rsid w:val="0067496F"/>
    <w:rsid w:val="00687E3E"/>
    <w:rsid w:val="0069376A"/>
    <w:rsid w:val="00694C61"/>
    <w:rsid w:val="006A3D64"/>
    <w:rsid w:val="006A59E8"/>
    <w:rsid w:val="006C2F32"/>
    <w:rsid w:val="006D1230"/>
    <w:rsid w:val="006D32EB"/>
    <w:rsid w:val="006E5AD5"/>
    <w:rsid w:val="006E7762"/>
    <w:rsid w:val="006F0421"/>
    <w:rsid w:val="006F40C5"/>
    <w:rsid w:val="006F7B0F"/>
    <w:rsid w:val="00700E8C"/>
    <w:rsid w:val="00701151"/>
    <w:rsid w:val="00704104"/>
    <w:rsid w:val="00706CE0"/>
    <w:rsid w:val="00712086"/>
    <w:rsid w:val="00714300"/>
    <w:rsid w:val="00714F4A"/>
    <w:rsid w:val="00715A7E"/>
    <w:rsid w:val="007173F3"/>
    <w:rsid w:val="0072201F"/>
    <w:rsid w:val="00727C8A"/>
    <w:rsid w:val="00727F71"/>
    <w:rsid w:val="007351FB"/>
    <w:rsid w:val="007470CE"/>
    <w:rsid w:val="00751DF8"/>
    <w:rsid w:val="007640F6"/>
    <w:rsid w:val="00766004"/>
    <w:rsid w:val="0077125D"/>
    <w:rsid w:val="00772249"/>
    <w:rsid w:val="00773084"/>
    <w:rsid w:val="0077519F"/>
    <w:rsid w:val="00775A71"/>
    <w:rsid w:val="007766D7"/>
    <w:rsid w:val="00784104"/>
    <w:rsid w:val="0079284B"/>
    <w:rsid w:val="00796AAA"/>
    <w:rsid w:val="007A5F62"/>
    <w:rsid w:val="007A6672"/>
    <w:rsid w:val="007B69A8"/>
    <w:rsid w:val="007B78BA"/>
    <w:rsid w:val="007C3F4D"/>
    <w:rsid w:val="007C6229"/>
    <w:rsid w:val="007D59E0"/>
    <w:rsid w:val="007E21FA"/>
    <w:rsid w:val="007E29CA"/>
    <w:rsid w:val="007F011B"/>
    <w:rsid w:val="007F2BDF"/>
    <w:rsid w:val="00800B5E"/>
    <w:rsid w:val="0080649B"/>
    <w:rsid w:val="008132FE"/>
    <w:rsid w:val="00821CAC"/>
    <w:rsid w:val="008220B2"/>
    <w:rsid w:val="008232C1"/>
    <w:rsid w:val="00846C12"/>
    <w:rsid w:val="00850133"/>
    <w:rsid w:val="008536D1"/>
    <w:rsid w:val="008634A5"/>
    <w:rsid w:val="0087041D"/>
    <w:rsid w:val="008711CF"/>
    <w:rsid w:val="0087222F"/>
    <w:rsid w:val="0087519B"/>
    <w:rsid w:val="008760FF"/>
    <w:rsid w:val="0087755C"/>
    <w:rsid w:val="00890DA2"/>
    <w:rsid w:val="00895C3C"/>
    <w:rsid w:val="008B06CE"/>
    <w:rsid w:val="008B102E"/>
    <w:rsid w:val="008B6423"/>
    <w:rsid w:val="008C4B45"/>
    <w:rsid w:val="008D11F7"/>
    <w:rsid w:val="008D45B6"/>
    <w:rsid w:val="008D56AA"/>
    <w:rsid w:val="008D7CC8"/>
    <w:rsid w:val="008F7601"/>
    <w:rsid w:val="00900905"/>
    <w:rsid w:val="00900B1B"/>
    <w:rsid w:val="00901DAB"/>
    <w:rsid w:val="00904F80"/>
    <w:rsid w:val="009111B1"/>
    <w:rsid w:val="009253CE"/>
    <w:rsid w:val="00925AC1"/>
    <w:rsid w:val="009309DB"/>
    <w:rsid w:val="00936ACD"/>
    <w:rsid w:val="00950557"/>
    <w:rsid w:val="0095288D"/>
    <w:rsid w:val="009530C0"/>
    <w:rsid w:val="00962BE2"/>
    <w:rsid w:val="009655B2"/>
    <w:rsid w:val="00967B38"/>
    <w:rsid w:val="00975923"/>
    <w:rsid w:val="00986854"/>
    <w:rsid w:val="00991DB7"/>
    <w:rsid w:val="00992E8C"/>
    <w:rsid w:val="009A5711"/>
    <w:rsid w:val="009B2C71"/>
    <w:rsid w:val="009B5E36"/>
    <w:rsid w:val="009B609B"/>
    <w:rsid w:val="009C0AF7"/>
    <w:rsid w:val="009C434C"/>
    <w:rsid w:val="009C4A3E"/>
    <w:rsid w:val="009C54DE"/>
    <w:rsid w:val="009D08A1"/>
    <w:rsid w:val="009D1848"/>
    <w:rsid w:val="009D3631"/>
    <w:rsid w:val="009E2A6A"/>
    <w:rsid w:val="009E553E"/>
    <w:rsid w:val="009F5048"/>
    <w:rsid w:val="009F5611"/>
    <w:rsid w:val="00A03CC7"/>
    <w:rsid w:val="00A049BD"/>
    <w:rsid w:val="00A0678C"/>
    <w:rsid w:val="00A12C1B"/>
    <w:rsid w:val="00A13698"/>
    <w:rsid w:val="00A24C94"/>
    <w:rsid w:val="00A24CCE"/>
    <w:rsid w:val="00A30447"/>
    <w:rsid w:val="00A30E0E"/>
    <w:rsid w:val="00A312E5"/>
    <w:rsid w:val="00A32A0C"/>
    <w:rsid w:val="00A35DAD"/>
    <w:rsid w:val="00A41121"/>
    <w:rsid w:val="00A47ECC"/>
    <w:rsid w:val="00A578BF"/>
    <w:rsid w:val="00A61BCE"/>
    <w:rsid w:val="00A64C9B"/>
    <w:rsid w:val="00A734CF"/>
    <w:rsid w:val="00A81EB9"/>
    <w:rsid w:val="00A97C4E"/>
    <w:rsid w:val="00AA2140"/>
    <w:rsid w:val="00AA68B2"/>
    <w:rsid w:val="00AC62A8"/>
    <w:rsid w:val="00AE07E1"/>
    <w:rsid w:val="00AE285E"/>
    <w:rsid w:val="00AE4A58"/>
    <w:rsid w:val="00AE4D8F"/>
    <w:rsid w:val="00AF4702"/>
    <w:rsid w:val="00AF6A7C"/>
    <w:rsid w:val="00B0065A"/>
    <w:rsid w:val="00B01406"/>
    <w:rsid w:val="00B114B3"/>
    <w:rsid w:val="00B20416"/>
    <w:rsid w:val="00B247CC"/>
    <w:rsid w:val="00B24AF5"/>
    <w:rsid w:val="00B44707"/>
    <w:rsid w:val="00B50D8E"/>
    <w:rsid w:val="00B6016F"/>
    <w:rsid w:val="00B63641"/>
    <w:rsid w:val="00B658EC"/>
    <w:rsid w:val="00B66C63"/>
    <w:rsid w:val="00B74068"/>
    <w:rsid w:val="00B80020"/>
    <w:rsid w:val="00B8550C"/>
    <w:rsid w:val="00B95F81"/>
    <w:rsid w:val="00B963F2"/>
    <w:rsid w:val="00B969DA"/>
    <w:rsid w:val="00B97ED7"/>
    <w:rsid w:val="00BA639B"/>
    <w:rsid w:val="00BA65B8"/>
    <w:rsid w:val="00BB03E3"/>
    <w:rsid w:val="00BB6FDD"/>
    <w:rsid w:val="00BC13F7"/>
    <w:rsid w:val="00BD1A0D"/>
    <w:rsid w:val="00BD3455"/>
    <w:rsid w:val="00BE1A4C"/>
    <w:rsid w:val="00BE4651"/>
    <w:rsid w:val="00BF60D0"/>
    <w:rsid w:val="00C05F0B"/>
    <w:rsid w:val="00C07132"/>
    <w:rsid w:val="00C227FB"/>
    <w:rsid w:val="00C47CB7"/>
    <w:rsid w:val="00C56DFC"/>
    <w:rsid w:val="00C5704E"/>
    <w:rsid w:val="00C828FA"/>
    <w:rsid w:val="00C87331"/>
    <w:rsid w:val="00C911EE"/>
    <w:rsid w:val="00C9128D"/>
    <w:rsid w:val="00C96EB4"/>
    <w:rsid w:val="00C97F29"/>
    <w:rsid w:val="00CB5F14"/>
    <w:rsid w:val="00CC01C2"/>
    <w:rsid w:val="00CC2498"/>
    <w:rsid w:val="00CE4DE9"/>
    <w:rsid w:val="00CE771F"/>
    <w:rsid w:val="00CF7D02"/>
    <w:rsid w:val="00D02800"/>
    <w:rsid w:val="00D203E0"/>
    <w:rsid w:val="00D2090F"/>
    <w:rsid w:val="00D22BE7"/>
    <w:rsid w:val="00D35C12"/>
    <w:rsid w:val="00D37804"/>
    <w:rsid w:val="00D412E5"/>
    <w:rsid w:val="00D50538"/>
    <w:rsid w:val="00D541F5"/>
    <w:rsid w:val="00D5445D"/>
    <w:rsid w:val="00D56BF7"/>
    <w:rsid w:val="00D67F01"/>
    <w:rsid w:val="00DA3763"/>
    <w:rsid w:val="00DA4808"/>
    <w:rsid w:val="00DA4A70"/>
    <w:rsid w:val="00DA506B"/>
    <w:rsid w:val="00DC155C"/>
    <w:rsid w:val="00DD339A"/>
    <w:rsid w:val="00DD5B5D"/>
    <w:rsid w:val="00DE2EDF"/>
    <w:rsid w:val="00DF1079"/>
    <w:rsid w:val="00E119D5"/>
    <w:rsid w:val="00E149AB"/>
    <w:rsid w:val="00E2558B"/>
    <w:rsid w:val="00E32AF6"/>
    <w:rsid w:val="00E4154B"/>
    <w:rsid w:val="00E5046D"/>
    <w:rsid w:val="00E50D96"/>
    <w:rsid w:val="00E5271A"/>
    <w:rsid w:val="00E55321"/>
    <w:rsid w:val="00E6011E"/>
    <w:rsid w:val="00E6509B"/>
    <w:rsid w:val="00E66A54"/>
    <w:rsid w:val="00E67A8D"/>
    <w:rsid w:val="00E67B79"/>
    <w:rsid w:val="00E7392C"/>
    <w:rsid w:val="00E75D5E"/>
    <w:rsid w:val="00E862C9"/>
    <w:rsid w:val="00EA4F01"/>
    <w:rsid w:val="00EA71CB"/>
    <w:rsid w:val="00EB1748"/>
    <w:rsid w:val="00EB5DE8"/>
    <w:rsid w:val="00EC1BD0"/>
    <w:rsid w:val="00EC3895"/>
    <w:rsid w:val="00EC5040"/>
    <w:rsid w:val="00EC54BB"/>
    <w:rsid w:val="00EC5E0D"/>
    <w:rsid w:val="00ED4170"/>
    <w:rsid w:val="00EE0DF0"/>
    <w:rsid w:val="00EE5338"/>
    <w:rsid w:val="00EF159D"/>
    <w:rsid w:val="00EF3B80"/>
    <w:rsid w:val="00F01BBB"/>
    <w:rsid w:val="00F02D39"/>
    <w:rsid w:val="00F04A40"/>
    <w:rsid w:val="00F07F90"/>
    <w:rsid w:val="00F13569"/>
    <w:rsid w:val="00F162C7"/>
    <w:rsid w:val="00F35ED9"/>
    <w:rsid w:val="00F47440"/>
    <w:rsid w:val="00F53B60"/>
    <w:rsid w:val="00F60EA3"/>
    <w:rsid w:val="00F666F0"/>
    <w:rsid w:val="00F672D2"/>
    <w:rsid w:val="00F67E7D"/>
    <w:rsid w:val="00F7189F"/>
    <w:rsid w:val="00F72CC5"/>
    <w:rsid w:val="00F739C6"/>
    <w:rsid w:val="00F81152"/>
    <w:rsid w:val="00F91038"/>
    <w:rsid w:val="00F93F3B"/>
    <w:rsid w:val="00FA03CF"/>
    <w:rsid w:val="00FA6758"/>
    <w:rsid w:val="00FB3B3D"/>
    <w:rsid w:val="00FB3D42"/>
    <w:rsid w:val="00FC30B3"/>
    <w:rsid w:val="00FC38F5"/>
    <w:rsid w:val="00FC3E0B"/>
    <w:rsid w:val="00FD01FB"/>
    <w:rsid w:val="00FD475A"/>
    <w:rsid w:val="00FE06BD"/>
    <w:rsid w:val="00FF0B3F"/>
    <w:rsid w:val="00FF469C"/>
    <w:rsid w:val="00FF5BA6"/>
    <w:rsid w:val="00FF6A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3FD5390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5BA6"/>
    <w:pPr>
      <w:autoSpaceDE w:val="0"/>
      <w:autoSpaceDN w:val="0"/>
      <w:spacing w:before="120" w:after="120" w:line="240" w:lineRule="auto"/>
      <w:jc w:val="both"/>
    </w:pPr>
    <w:rPr>
      <w:rFonts w:ascii="Times New Roman" w:eastAsiaTheme="minorEastAsia" w:hAnsi="Times New Roman" w:cs="Times New Roman"/>
      <w:sz w:val="24"/>
      <w:szCs w:val="24"/>
      <w:lang w:val="fr-FR" w:eastAsia="en-GB"/>
    </w:rPr>
  </w:style>
  <w:style w:type="paragraph" w:styleId="Heading1">
    <w:name w:val="heading 1"/>
    <w:basedOn w:val="Normal"/>
    <w:next w:val="Text1"/>
    <w:link w:val="Heading1Char"/>
    <w:uiPriority w:val="99"/>
    <w:qFormat/>
    <w:rsid w:val="00FF5BA6"/>
    <w:pPr>
      <w:keepNext/>
      <w:numPr>
        <w:numId w:val="11"/>
      </w:numPr>
      <w:spacing w:before="360"/>
      <w:outlineLvl w:val="0"/>
    </w:pPr>
    <w:rPr>
      <w:b/>
      <w:bCs/>
      <w:smallCaps/>
    </w:rPr>
  </w:style>
  <w:style w:type="paragraph" w:styleId="Heading2">
    <w:name w:val="heading 2"/>
    <w:basedOn w:val="Normal"/>
    <w:next w:val="Text2"/>
    <w:link w:val="Heading2Char"/>
    <w:uiPriority w:val="99"/>
    <w:qFormat/>
    <w:rsid w:val="00FF5BA6"/>
    <w:pPr>
      <w:keepNext/>
      <w:numPr>
        <w:ilvl w:val="1"/>
        <w:numId w:val="11"/>
      </w:numPr>
      <w:outlineLvl w:val="1"/>
    </w:pPr>
    <w:rPr>
      <w:b/>
      <w:bCs/>
    </w:rPr>
  </w:style>
  <w:style w:type="paragraph" w:styleId="Heading3">
    <w:name w:val="heading 3"/>
    <w:basedOn w:val="Normal"/>
    <w:next w:val="Text3"/>
    <w:link w:val="Heading3Char"/>
    <w:uiPriority w:val="99"/>
    <w:qFormat/>
    <w:rsid w:val="00FF5BA6"/>
    <w:pPr>
      <w:keepNext/>
      <w:numPr>
        <w:ilvl w:val="2"/>
        <w:numId w:val="11"/>
      </w:numPr>
      <w:outlineLvl w:val="2"/>
    </w:pPr>
    <w:rPr>
      <w:i/>
      <w:iCs/>
    </w:rPr>
  </w:style>
  <w:style w:type="paragraph" w:styleId="Heading4">
    <w:name w:val="heading 4"/>
    <w:basedOn w:val="Normal"/>
    <w:next w:val="Text4"/>
    <w:link w:val="Heading4Char"/>
    <w:uiPriority w:val="99"/>
    <w:qFormat/>
    <w:rsid w:val="00FF5BA6"/>
    <w:pPr>
      <w:keepNext/>
      <w:numPr>
        <w:ilvl w:val="3"/>
        <w:numId w:val="11"/>
      </w:numPr>
      <w:outlineLvl w:val="3"/>
    </w:pPr>
  </w:style>
  <w:style w:type="paragraph" w:styleId="Heading5">
    <w:name w:val="heading 5"/>
    <w:basedOn w:val="Normal"/>
    <w:next w:val="Normal"/>
    <w:link w:val="Heading5Char"/>
    <w:uiPriority w:val="99"/>
    <w:qFormat/>
    <w:rsid w:val="00FF5BA6"/>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rsid w:val="00FF5BA6"/>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rsid w:val="00FF5BA6"/>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rsid w:val="00FF5BA6"/>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rsid w:val="00FF5BA6"/>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F5BA6"/>
    <w:rPr>
      <w:rFonts w:ascii="Times New Roman" w:eastAsiaTheme="minorEastAsia" w:hAnsi="Times New Roman" w:cs="Times New Roman"/>
      <w:b/>
      <w:bCs/>
      <w:smallCaps/>
      <w:sz w:val="24"/>
      <w:szCs w:val="24"/>
      <w:lang w:val="fr-FR" w:eastAsia="en-GB"/>
    </w:rPr>
  </w:style>
  <w:style w:type="character" w:customStyle="1" w:styleId="Heading2Char">
    <w:name w:val="Heading 2 Char"/>
    <w:basedOn w:val="DefaultParagraphFont"/>
    <w:link w:val="Heading2"/>
    <w:uiPriority w:val="99"/>
    <w:rsid w:val="00FF5BA6"/>
    <w:rPr>
      <w:rFonts w:ascii="Times New Roman" w:eastAsiaTheme="minorEastAsia" w:hAnsi="Times New Roman" w:cs="Times New Roman"/>
      <w:b/>
      <w:bCs/>
      <w:sz w:val="24"/>
      <w:szCs w:val="24"/>
      <w:lang w:val="fr-FR" w:eastAsia="en-GB"/>
    </w:rPr>
  </w:style>
  <w:style w:type="character" w:customStyle="1" w:styleId="Heading3Char">
    <w:name w:val="Heading 3 Char"/>
    <w:basedOn w:val="DefaultParagraphFont"/>
    <w:link w:val="Heading3"/>
    <w:uiPriority w:val="99"/>
    <w:rsid w:val="00FF5BA6"/>
    <w:rPr>
      <w:rFonts w:ascii="Times New Roman" w:eastAsiaTheme="minorEastAsia" w:hAnsi="Times New Roman" w:cs="Times New Roman"/>
      <w:i/>
      <w:iCs/>
      <w:sz w:val="24"/>
      <w:szCs w:val="24"/>
      <w:lang w:val="fr-FR" w:eastAsia="en-GB"/>
    </w:rPr>
  </w:style>
  <w:style w:type="character" w:customStyle="1" w:styleId="Heading4Char">
    <w:name w:val="Heading 4 Char"/>
    <w:basedOn w:val="DefaultParagraphFont"/>
    <w:link w:val="Heading4"/>
    <w:uiPriority w:val="99"/>
    <w:rsid w:val="00FF5BA6"/>
    <w:rPr>
      <w:rFonts w:ascii="Times New Roman" w:eastAsiaTheme="minorEastAsia" w:hAnsi="Times New Roman" w:cs="Times New Roman"/>
      <w:sz w:val="24"/>
      <w:szCs w:val="24"/>
      <w:lang w:val="fr-FR" w:eastAsia="en-GB"/>
    </w:rPr>
  </w:style>
  <w:style w:type="character" w:customStyle="1" w:styleId="Heading5Char">
    <w:name w:val="Heading 5 Char"/>
    <w:basedOn w:val="DefaultParagraphFont"/>
    <w:link w:val="Heading5"/>
    <w:uiPriority w:val="99"/>
    <w:rsid w:val="00FF5BA6"/>
    <w:rPr>
      <w:rFonts w:ascii="Arial" w:eastAsiaTheme="minorEastAsia" w:hAnsi="Arial" w:cs="Arial"/>
      <w:lang w:val="fr-FR" w:eastAsia="en-GB"/>
    </w:rPr>
  </w:style>
  <w:style w:type="character" w:customStyle="1" w:styleId="Heading6Char">
    <w:name w:val="Heading 6 Char"/>
    <w:basedOn w:val="DefaultParagraphFont"/>
    <w:link w:val="Heading6"/>
    <w:uiPriority w:val="99"/>
    <w:rsid w:val="00FF5BA6"/>
    <w:rPr>
      <w:rFonts w:ascii="Arial" w:eastAsiaTheme="minorEastAsia" w:hAnsi="Arial" w:cs="Arial"/>
      <w:i/>
      <w:iCs/>
      <w:lang w:val="fr-FR" w:eastAsia="en-GB"/>
    </w:rPr>
  </w:style>
  <w:style w:type="character" w:customStyle="1" w:styleId="Heading7Char">
    <w:name w:val="Heading 7 Char"/>
    <w:basedOn w:val="DefaultParagraphFont"/>
    <w:link w:val="Heading7"/>
    <w:uiPriority w:val="99"/>
    <w:rsid w:val="00FF5BA6"/>
    <w:rPr>
      <w:rFonts w:ascii="Arial" w:eastAsiaTheme="minorEastAsia" w:hAnsi="Arial" w:cs="Arial"/>
      <w:sz w:val="20"/>
      <w:szCs w:val="20"/>
      <w:lang w:val="fr-FR" w:eastAsia="en-GB"/>
    </w:rPr>
  </w:style>
  <w:style w:type="character" w:customStyle="1" w:styleId="Heading8Char">
    <w:name w:val="Heading 8 Char"/>
    <w:basedOn w:val="DefaultParagraphFont"/>
    <w:link w:val="Heading8"/>
    <w:uiPriority w:val="99"/>
    <w:rsid w:val="00FF5BA6"/>
    <w:rPr>
      <w:rFonts w:ascii="Arial" w:eastAsiaTheme="minorEastAsia" w:hAnsi="Arial" w:cs="Arial"/>
      <w:i/>
      <w:iCs/>
      <w:sz w:val="20"/>
      <w:szCs w:val="20"/>
      <w:lang w:val="fr-FR" w:eastAsia="en-GB"/>
    </w:rPr>
  </w:style>
  <w:style w:type="character" w:customStyle="1" w:styleId="Heading9Char">
    <w:name w:val="Heading 9 Char"/>
    <w:basedOn w:val="DefaultParagraphFont"/>
    <w:link w:val="Heading9"/>
    <w:uiPriority w:val="99"/>
    <w:rsid w:val="00FF5BA6"/>
    <w:rPr>
      <w:rFonts w:ascii="Arial" w:eastAsiaTheme="minorEastAsia" w:hAnsi="Arial" w:cs="Arial"/>
      <w:i/>
      <w:iCs/>
      <w:sz w:val="18"/>
      <w:szCs w:val="18"/>
      <w:lang w:val="fr-FR" w:eastAsia="en-GB"/>
    </w:rPr>
  </w:style>
  <w:style w:type="paragraph" w:customStyle="1" w:styleId="Text1">
    <w:name w:val="Text 1"/>
    <w:basedOn w:val="Normal"/>
    <w:uiPriority w:val="99"/>
    <w:rsid w:val="00FF5BA6"/>
    <w:pPr>
      <w:ind w:left="851"/>
    </w:pPr>
  </w:style>
  <w:style w:type="paragraph" w:customStyle="1" w:styleId="Text2">
    <w:name w:val="Text 2"/>
    <w:basedOn w:val="Normal"/>
    <w:uiPriority w:val="99"/>
    <w:rsid w:val="00FF5BA6"/>
    <w:pPr>
      <w:ind w:left="851"/>
    </w:pPr>
  </w:style>
  <w:style w:type="paragraph" w:customStyle="1" w:styleId="Text3">
    <w:name w:val="Text 3"/>
    <w:basedOn w:val="Normal"/>
    <w:uiPriority w:val="99"/>
    <w:rsid w:val="00FF5BA6"/>
    <w:pPr>
      <w:ind w:left="851"/>
    </w:pPr>
  </w:style>
  <w:style w:type="paragraph" w:customStyle="1" w:styleId="Text4">
    <w:name w:val="Text 4"/>
    <w:basedOn w:val="Normal"/>
    <w:uiPriority w:val="99"/>
    <w:rsid w:val="00FF5BA6"/>
    <w:pPr>
      <w:ind w:left="851"/>
    </w:pPr>
  </w:style>
  <w:style w:type="paragraph" w:customStyle="1" w:styleId="Annexetitreacte">
    <w:name w:val="Annexe titre (acte)"/>
    <w:basedOn w:val="Normal"/>
    <w:next w:val="Normal"/>
    <w:uiPriority w:val="99"/>
    <w:rsid w:val="00FF5BA6"/>
    <w:pPr>
      <w:jc w:val="center"/>
    </w:pPr>
    <w:rPr>
      <w:b/>
      <w:bCs/>
      <w:u w:val="single"/>
    </w:rPr>
  </w:style>
  <w:style w:type="paragraph" w:customStyle="1" w:styleId="Annexetitreexposglobal">
    <w:name w:val="Annexe titre (exposé global)"/>
    <w:basedOn w:val="Normal"/>
    <w:next w:val="Normal"/>
    <w:uiPriority w:val="99"/>
    <w:rsid w:val="00FF5BA6"/>
    <w:pPr>
      <w:jc w:val="center"/>
    </w:pPr>
    <w:rPr>
      <w:b/>
      <w:bCs/>
      <w:u w:val="single"/>
    </w:rPr>
  </w:style>
  <w:style w:type="paragraph" w:customStyle="1" w:styleId="Annexetitreexpos">
    <w:name w:val="Annexe titre (exposé)"/>
    <w:basedOn w:val="Normal"/>
    <w:next w:val="Normal"/>
    <w:uiPriority w:val="99"/>
    <w:rsid w:val="00FF5BA6"/>
    <w:pPr>
      <w:jc w:val="center"/>
    </w:pPr>
    <w:rPr>
      <w:b/>
      <w:bCs/>
      <w:u w:val="single"/>
    </w:rPr>
  </w:style>
  <w:style w:type="paragraph" w:customStyle="1" w:styleId="Annexetitrefichefinacte">
    <w:name w:val="Annexe titre (fiche fin. acte)"/>
    <w:basedOn w:val="Normal"/>
    <w:next w:val="Normal"/>
    <w:uiPriority w:val="99"/>
    <w:rsid w:val="00FF5BA6"/>
    <w:pPr>
      <w:jc w:val="center"/>
    </w:pPr>
    <w:rPr>
      <w:b/>
      <w:bCs/>
      <w:u w:val="single"/>
    </w:rPr>
  </w:style>
  <w:style w:type="paragraph" w:customStyle="1" w:styleId="Annexetitrefichefinglobale">
    <w:name w:val="Annexe titre (fiche fin. globale)"/>
    <w:basedOn w:val="Normal"/>
    <w:next w:val="Normal"/>
    <w:uiPriority w:val="99"/>
    <w:rsid w:val="00FF5BA6"/>
    <w:pPr>
      <w:jc w:val="center"/>
    </w:pPr>
    <w:rPr>
      <w:b/>
      <w:bCs/>
      <w:u w:val="single"/>
    </w:rPr>
  </w:style>
  <w:style w:type="paragraph" w:customStyle="1" w:styleId="Annexetitreglobale">
    <w:name w:val="Annexe titre (globale)"/>
    <w:basedOn w:val="Normal"/>
    <w:next w:val="Normal"/>
    <w:uiPriority w:val="99"/>
    <w:rsid w:val="00FF5BA6"/>
    <w:pPr>
      <w:jc w:val="center"/>
    </w:pPr>
    <w:rPr>
      <w:b/>
      <w:bCs/>
      <w:u w:val="single"/>
    </w:rPr>
  </w:style>
  <w:style w:type="paragraph" w:customStyle="1" w:styleId="Applicationdirecte">
    <w:name w:val="Application directe"/>
    <w:basedOn w:val="Normal"/>
    <w:next w:val="Fait"/>
    <w:uiPriority w:val="99"/>
    <w:rsid w:val="00FF5BA6"/>
    <w:pPr>
      <w:spacing w:before="480"/>
    </w:pPr>
  </w:style>
  <w:style w:type="paragraph" w:customStyle="1" w:styleId="Fait">
    <w:name w:val="Fait à"/>
    <w:basedOn w:val="Normal"/>
    <w:next w:val="Institutionquisigne"/>
    <w:uiPriority w:val="99"/>
    <w:rsid w:val="00FF5BA6"/>
    <w:pPr>
      <w:keepNext/>
      <w:spacing w:after="0"/>
    </w:pPr>
  </w:style>
  <w:style w:type="paragraph" w:customStyle="1" w:styleId="Institutionquisigne">
    <w:name w:val="Institution qui signe"/>
    <w:basedOn w:val="Normal"/>
    <w:next w:val="Personnequisigne"/>
    <w:uiPriority w:val="99"/>
    <w:rsid w:val="00FF5BA6"/>
    <w:pPr>
      <w:keepNext/>
      <w:tabs>
        <w:tab w:val="left" w:pos="4253"/>
      </w:tabs>
      <w:spacing w:before="720" w:after="0"/>
    </w:pPr>
    <w:rPr>
      <w:i/>
      <w:iCs/>
    </w:rPr>
  </w:style>
  <w:style w:type="paragraph" w:customStyle="1" w:styleId="Personnequisigne">
    <w:name w:val="Personne qui signe"/>
    <w:basedOn w:val="Normal"/>
    <w:next w:val="Institutionquisigne"/>
    <w:uiPriority w:val="99"/>
    <w:rsid w:val="00FF5BA6"/>
    <w:pPr>
      <w:tabs>
        <w:tab w:val="left" w:pos="4253"/>
      </w:tabs>
      <w:spacing w:before="0" w:after="0"/>
      <w:jc w:val="left"/>
    </w:pPr>
    <w:rPr>
      <w:i/>
      <w:iCs/>
    </w:rPr>
  </w:style>
  <w:style w:type="paragraph" w:styleId="Caption">
    <w:name w:val="caption"/>
    <w:basedOn w:val="Normal"/>
    <w:next w:val="Normal"/>
    <w:uiPriority w:val="99"/>
    <w:qFormat/>
    <w:rsid w:val="00FF5BA6"/>
    <w:rPr>
      <w:b/>
      <w:bCs/>
    </w:rPr>
  </w:style>
  <w:style w:type="paragraph" w:customStyle="1" w:styleId="ChapterTitle">
    <w:name w:val="ChapterTitle"/>
    <w:basedOn w:val="Normal"/>
    <w:next w:val="Normal"/>
    <w:uiPriority w:val="99"/>
    <w:rsid w:val="00FF5BA6"/>
    <w:pPr>
      <w:keepNext/>
      <w:spacing w:after="360"/>
      <w:jc w:val="center"/>
    </w:pPr>
    <w:rPr>
      <w:b/>
      <w:bCs/>
      <w:sz w:val="32"/>
      <w:szCs w:val="32"/>
    </w:rPr>
  </w:style>
  <w:style w:type="character" w:styleId="CommentReference">
    <w:name w:val="annotation reference"/>
    <w:basedOn w:val="DefaultParagraphFont"/>
    <w:rsid w:val="00FF5BA6"/>
    <w:rPr>
      <w:sz w:val="16"/>
      <w:szCs w:val="16"/>
    </w:rPr>
  </w:style>
  <w:style w:type="paragraph" w:styleId="CommentText">
    <w:name w:val="annotation text"/>
    <w:basedOn w:val="Normal"/>
    <w:link w:val="CommentTextChar"/>
    <w:uiPriority w:val="99"/>
    <w:rsid w:val="00FF5BA6"/>
    <w:rPr>
      <w:sz w:val="20"/>
      <w:szCs w:val="20"/>
    </w:rPr>
  </w:style>
  <w:style w:type="character" w:customStyle="1" w:styleId="CommentTextChar">
    <w:name w:val="Comment Text Char"/>
    <w:basedOn w:val="DefaultParagraphFont"/>
    <w:link w:val="CommentText"/>
    <w:uiPriority w:val="99"/>
    <w:rsid w:val="00FF5BA6"/>
    <w:rPr>
      <w:rFonts w:ascii="Times New Roman" w:eastAsiaTheme="minorEastAsia" w:hAnsi="Times New Roman" w:cs="Times New Roman"/>
      <w:sz w:val="20"/>
      <w:szCs w:val="20"/>
      <w:lang w:val="fr-FR" w:eastAsia="en-GB"/>
    </w:rPr>
  </w:style>
  <w:style w:type="paragraph" w:customStyle="1" w:styleId="Confidence">
    <w:name w:val="Confidence"/>
    <w:basedOn w:val="Normal"/>
    <w:next w:val="Normal"/>
    <w:uiPriority w:val="99"/>
    <w:rsid w:val="00FF5BA6"/>
    <w:pPr>
      <w:spacing w:before="360"/>
      <w:jc w:val="center"/>
    </w:pPr>
  </w:style>
  <w:style w:type="paragraph" w:customStyle="1" w:styleId="Corrigendum">
    <w:name w:val="Corrigendum"/>
    <w:basedOn w:val="Normal"/>
    <w:next w:val="Normal"/>
    <w:uiPriority w:val="99"/>
    <w:rsid w:val="00FF5BA6"/>
    <w:pPr>
      <w:spacing w:before="0" w:after="240"/>
      <w:jc w:val="left"/>
    </w:pPr>
  </w:style>
  <w:style w:type="paragraph" w:customStyle="1" w:styleId="Emission">
    <w:name w:val="Emission"/>
    <w:basedOn w:val="Normal"/>
    <w:next w:val="Rfrenceinstitutionelle"/>
    <w:uiPriority w:val="99"/>
    <w:rsid w:val="00FF5BA6"/>
    <w:pPr>
      <w:spacing w:before="0" w:after="0"/>
      <w:ind w:left="5103"/>
      <w:jc w:val="left"/>
    </w:pPr>
  </w:style>
  <w:style w:type="paragraph" w:customStyle="1" w:styleId="Rfrenceinstitutionelle">
    <w:name w:val="Référence institutionelle"/>
    <w:basedOn w:val="Normal"/>
    <w:next w:val="Statut"/>
    <w:uiPriority w:val="99"/>
    <w:rsid w:val="00FF5BA6"/>
    <w:pPr>
      <w:spacing w:before="0" w:after="240"/>
      <w:ind w:left="5103"/>
      <w:jc w:val="left"/>
    </w:pPr>
  </w:style>
  <w:style w:type="paragraph" w:customStyle="1" w:styleId="Statut">
    <w:name w:val="Statut"/>
    <w:basedOn w:val="Normal"/>
    <w:next w:val="Typedudocument"/>
    <w:uiPriority w:val="99"/>
    <w:rsid w:val="00FF5BA6"/>
    <w:pPr>
      <w:spacing w:before="360" w:after="0"/>
      <w:jc w:val="center"/>
    </w:pPr>
  </w:style>
  <w:style w:type="paragraph" w:customStyle="1" w:styleId="Typedudocument">
    <w:name w:val="Type du document"/>
    <w:basedOn w:val="Normal"/>
    <w:next w:val="Datedadoption"/>
    <w:uiPriority w:val="99"/>
    <w:rsid w:val="00FF5BA6"/>
    <w:pPr>
      <w:spacing w:before="360" w:after="0"/>
      <w:jc w:val="center"/>
    </w:pPr>
    <w:rPr>
      <w:b/>
      <w:bCs/>
    </w:rPr>
  </w:style>
  <w:style w:type="paragraph" w:customStyle="1" w:styleId="Datedadoption">
    <w:name w:val="Date d'adoption"/>
    <w:basedOn w:val="Normal"/>
    <w:next w:val="Titreobjet"/>
    <w:uiPriority w:val="99"/>
    <w:rsid w:val="00FF5BA6"/>
    <w:pPr>
      <w:spacing w:before="360" w:after="0"/>
      <w:jc w:val="center"/>
    </w:pPr>
    <w:rPr>
      <w:b/>
      <w:bCs/>
    </w:rPr>
  </w:style>
  <w:style w:type="paragraph" w:customStyle="1" w:styleId="Titreobjet">
    <w:name w:val="Titre objet"/>
    <w:basedOn w:val="Normal"/>
    <w:next w:val="Sous-titreobjet"/>
    <w:uiPriority w:val="99"/>
    <w:rsid w:val="00FF5BA6"/>
    <w:pPr>
      <w:spacing w:before="360" w:after="360"/>
      <w:jc w:val="center"/>
    </w:pPr>
    <w:rPr>
      <w:b/>
      <w:bCs/>
    </w:rPr>
  </w:style>
  <w:style w:type="paragraph" w:customStyle="1" w:styleId="Sous-titreobjet">
    <w:name w:val="Sous-titre objet"/>
    <w:basedOn w:val="Titreobjet"/>
    <w:uiPriority w:val="99"/>
    <w:rsid w:val="00FF5BA6"/>
    <w:pPr>
      <w:spacing w:before="0" w:after="0"/>
    </w:pPr>
  </w:style>
  <w:style w:type="paragraph" w:customStyle="1" w:styleId="Exposdesmotifstitre">
    <w:name w:val="Exposé des motifs titre"/>
    <w:basedOn w:val="Normal"/>
    <w:next w:val="Normal"/>
    <w:uiPriority w:val="99"/>
    <w:rsid w:val="00FF5BA6"/>
    <w:pPr>
      <w:jc w:val="center"/>
    </w:pPr>
    <w:rPr>
      <w:b/>
      <w:bCs/>
      <w:u w:val="single"/>
    </w:rPr>
  </w:style>
  <w:style w:type="paragraph" w:customStyle="1" w:styleId="Exposdesmotifstitreglobal">
    <w:name w:val="Exposé des motifs titre (global)"/>
    <w:basedOn w:val="Normal"/>
    <w:next w:val="Normal"/>
    <w:uiPriority w:val="99"/>
    <w:rsid w:val="00FF5BA6"/>
    <w:pPr>
      <w:jc w:val="center"/>
    </w:pPr>
    <w:rPr>
      <w:b/>
      <w:bCs/>
      <w:u w:val="single"/>
    </w:rPr>
  </w:style>
  <w:style w:type="paragraph" w:customStyle="1" w:styleId="FichedimpactPMEtitre">
    <w:name w:val="Fiche d'impact PME titre"/>
    <w:basedOn w:val="Normal"/>
    <w:next w:val="Normal"/>
    <w:uiPriority w:val="99"/>
    <w:rsid w:val="00FF5BA6"/>
    <w:pPr>
      <w:jc w:val="center"/>
    </w:pPr>
    <w:rPr>
      <w:b/>
      <w:bCs/>
    </w:rPr>
  </w:style>
  <w:style w:type="paragraph" w:customStyle="1" w:styleId="Fichefinanciretextetable">
    <w:name w:val="Fiche financière texte (table)"/>
    <w:basedOn w:val="Normal"/>
    <w:uiPriority w:val="99"/>
    <w:rsid w:val="00FF5BA6"/>
    <w:pPr>
      <w:spacing w:before="0" w:after="0"/>
      <w:jc w:val="left"/>
    </w:pPr>
    <w:rPr>
      <w:sz w:val="20"/>
      <w:szCs w:val="20"/>
    </w:rPr>
  </w:style>
  <w:style w:type="paragraph" w:customStyle="1" w:styleId="Fichefinanciretitre">
    <w:name w:val="Fiche financière titre"/>
    <w:basedOn w:val="Normal"/>
    <w:next w:val="Normal"/>
    <w:uiPriority w:val="99"/>
    <w:rsid w:val="00FF5BA6"/>
    <w:pPr>
      <w:jc w:val="center"/>
    </w:pPr>
    <w:rPr>
      <w:b/>
      <w:bCs/>
      <w:u w:val="single"/>
    </w:rPr>
  </w:style>
  <w:style w:type="paragraph" w:customStyle="1" w:styleId="Fichefinanciretitreactetable">
    <w:name w:val="Fiche financière titre (acte table)"/>
    <w:basedOn w:val="Normal"/>
    <w:next w:val="Normal"/>
    <w:uiPriority w:val="99"/>
    <w:rsid w:val="00FF5BA6"/>
    <w:pPr>
      <w:jc w:val="center"/>
    </w:pPr>
    <w:rPr>
      <w:b/>
      <w:bCs/>
      <w:sz w:val="40"/>
      <w:szCs w:val="40"/>
    </w:rPr>
  </w:style>
  <w:style w:type="paragraph" w:customStyle="1" w:styleId="Fichefinanciretitreacte">
    <w:name w:val="Fiche financière titre (acte)"/>
    <w:basedOn w:val="Normal"/>
    <w:next w:val="Normal"/>
    <w:uiPriority w:val="99"/>
    <w:rsid w:val="00FF5BA6"/>
    <w:pPr>
      <w:jc w:val="center"/>
    </w:pPr>
    <w:rPr>
      <w:b/>
      <w:bCs/>
      <w:u w:val="single"/>
    </w:rPr>
  </w:style>
  <w:style w:type="paragraph" w:customStyle="1" w:styleId="Fichefinanciretitretable">
    <w:name w:val="Fiche financière titre (table)"/>
    <w:basedOn w:val="Normal"/>
    <w:uiPriority w:val="99"/>
    <w:rsid w:val="00FF5BA6"/>
    <w:pPr>
      <w:jc w:val="center"/>
    </w:pPr>
    <w:rPr>
      <w:b/>
      <w:bCs/>
      <w:sz w:val="40"/>
      <w:szCs w:val="40"/>
    </w:rPr>
  </w:style>
  <w:style w:type="paragraph" w:styleId="Footer">
    <w:name w:val="footer"/>
    <w:basedOn w:val="Normal"/>
    <w:link w:val="FooterChar"/>
    <w:uiPriority w:val="99"/>
    <w:rsid w:val="00FF5BA6"/>
    <w:pPr>
      <w:tabs>
        <w:tab w:val="center" w:pos="4536"/>
        <w:tab w:val="right" w:pos="9072"/>
      </w:tabs>
      <w:spacing w:before="360" w:after="0"/>
      <w:jc w:val="left"/>
    </w:pPr>
  </w:style>
  <w:style w:type="character" w:customStyle="1" w:styleId="FooterChar">
    <w:name w:val="Footer Char"/>
    <w:basedOn w:val="DefaultParagraphFont"/>
    <w:link w:val="Footer"/>
    <w:uiPriority w:val="99"/>
    <w:rsid w:val="00FF5BA6"/>
    <w:rPr>
      <w:rFonts w:ascii="Times New Roman" w:eastAsiaTheme="minorEastAsia" w:hAnsi="Times New Roman" w:cs="Times New Roman"/>
      <w:sz w:val="24"/>
      <w:szCs w:val="24"/>
      <w:lang w:val="fr-FR" w:eastAsia="en-GB"/>
    </w:rPr>
  </w:style>
  <w:style w:type="character" w:styleId="FootnoteReference">
    <w:name w:val="footnote reference"/>
    <w:basedOn w:val="DefaultParagraphFont"/>
    <w:uiPriority w:val="99"/>
    <w:rsid w:val="00FF5BA6"/>
    <w:rPr>
      <w:vertAlign w:val="superscript"/>
    </w:rPr>
  </w:style>
  <w:style w:type="paragraph" w:styleId="FootnoteText">
    <w:name w:val="footnote text"/>
    <w:basedOn w:val="Normal"/>
    <w:link w:val="FootnoteTextChar"/>
    <w:uiPriority w:val="99"/>
    <w:rsid w:val="00FF5BA6"/>
    <w:pPr>
      <w:spacing w:before="0" w:after="0"/>
    </w:pPr>
    <w:rPr>
      <w:sz w:val="20"/>
      <w:szCs w:val="20"/>
    </w:rPr>
  </w:style>
  <w:style w:type="character" w:customStyle="1" w:styleId="FootnoteTextChar">
    <w:name w:val="Footnote Text Char"/>
    <w:basedOn w:val="DefaultParagraphFont"/>
    <w:link w:val="FootnoteText"/>
    <w:uiPriority w:val="99"/>
    <w:rsid w:val="00FF5BA6"/>
    <w:rPr>
      <w:rFonts w:ascii="Times New Roman" w:eastAsiaTheme="minorEastAsia" w:hAnsi="Times New Roman" w:cs="Times New Roman"/>
      <w:sz w:val="20"/>
      <w:szCs w:val="20"/>
      <w:lang w:val="fr-FR" w:eastAsia="en-GB"/>
    </w:rPr>
  </w:style>
  <w:style w:type="paragraph" w:customStyle="1" w:styleId="Formuledadoption">
    <w:name w:val="Formule d'adoption"/>
    <w:basedOn w:val="Normal"/>
    <w:next w:val="Titrearticle"/>
    <w:uiPriority w:val="99"/>
    <w:rsid w:val="00FF5BA6"/>
    <w:pPr>
      <w:keepNext/>
    </w:pPr>
  </w:style>
  <w:style w:type="paragraph" w:customStyle="1" w:styleId="Titrearticle">
    <w:name w:val="Titre article"/>
    <w:basedOn w:val="Normal"/>
    <w:next w:val="Normal"/>
    <w:uiPriority w:val="99"/>
    <w:rsid w:val="00FF5BA6"/>
    <w:pPr>
      <w:keepNext/>
      <w:spacing w:before="360"/>
      <w:jc w:val="center"/>
    </w:pPr>
    <w:rPr>
      <w:i/>
      <w:iCs/>
    </w:rPr>
  </w:style>
  <w:style w:type="paragraph" w:styleId="Header">
    <w:name w:val="header"/>
    <w:basedOn w:val="Normal"/>
    <w:link w:val="HeaderChar"/>
    <w:uiPriority w:val="99"/>
    <w:rsid w:val="00FF5BA6"/>
    <w:pPr>
      <w:tabs>
        <w:tab w:val="right" w:pos="8306"/>
      </w:tabs>
    </w:pPr>
  </w:style>
  <w:style w:type="character" w:customStyle="1" w:styleId="HeaderChar">
    <w:name w:val="Header Char"/>
    <w:basedOn w:val="DefaultParagraphFont"/>
    <w:link w:val="Header"/>
    <w:uiPriority w:val="99"/>
    <w:rsid w:val="00FF5BA6"/>
    <w:rPr>
      <w:rFonts w:ascii="Times New Roman" w:eastAsiaTheme="minorEastAsia" w:hAnsi="Times New Roman" w:cs="Times New Roman"/>
      <w:sz w:val="24"/>
      <w:szCs w:val="24"/>
      <w:lang w:val="fr-FR" w:eastAsia="en-GB"/>
    </w:rPr>
  </w:style>
  <w:style w:type="paragraph" w:customStyle="1" w:styleId="Institutionquiagit">
    <w:name w:val="Institution qui agit"/>
    <w:basedOn w:val="Normal"/>
    <w:next w:val="Normal"/>
    <w:uiPriority w:val="99"/>
    <w:rsid w:val="00FF5BA6"/>
    <w:pPr>
      <w:keepNext/>
      <w:spacing w:before="600"/>
    </w:pPr>
  </w:style>
  <w:style w:type="paragraph" w:customStyle="1" w:styleId="Langue">
    <w:name w:val="Langue"/>
    <w:basedOn w:val="Normal"/>
    <w:next w:val="Rfrenceinterne"/>
    <w:uiPriority w:val="99"/>
    <w:rsid w:val="00FF5BA6"/>
    <w:pPr>
      <w:spacing w:before="0" w:after="600"/>
      <w:jc w:val="center"/>
    </w:pPr>
    <w:rPr>
      <w:b/>
      <w:bCs/>
      <w:caps/>
    </w:rPr>
  </w:style>
  <w:style w:type="paragraph" w:customStyle="1" w:styleId="Rfrenceinterne">
    <w:name w:val="Référence interne"/>
    <w:basedOn w:val="Normal"/>
    <w:next w:val="Nomdelinstitution"/>
    <w:uiPriority w:val="99"/>
    <w:rsid w:val="00FF5BA6"/>
    <w:pPr>
      <w:spacing w:before="0" w:after="600"/>
      <w:jc w:val="center"/>
    </w:pPr>
    <w:rPr>
      <w:b/>
      <w:bCs/>
    </w:rPr>
  </w:style>
  <w:style w:type="paragraph" w:customStyle="1" w:styleId="Nomdelinstitution">
    <w:name w:val="Nom de l'institution"/>
    <w:basedOn w:val="Normal"/>
    <w:next w:val="Emission"/>
    <w:uiPriority w:val="99"/>
    <w:rsid w:val="00FF5BA6"/>
    <w:pPr>
      <w:spacing w:before="0" w:after="0"/>
      <w:jc w:val="left"/>
    </w:pPr>
    <w:rPr>
      <w:rFonts w:ascii="Arial" w:hAnsi="Arial" w:cs="Arial"/>
    </w:rPr>
  </w:style>
  <w:style w:type="paragraph" w:customStyle="1" w:styleId="Langueoriginale">
    <w:name w:val="Langue originale"/>
    <w:basedOn w:val="Normal"/>
    <w:next w:val="Phrasefinale"/>
    <w:uiPriority w:val="99"/>
    <w:rsid w:val="00FF5BA6"/>
    <w:pPr>
      <w:spacing w:before="360"/>
      <w:jc w:val="center"/>
    </w:pPr>
    <w:rPr>
      <w:caps/>
    </w:rPr>
  </w:style>
  <w:style w:type="paragraph" w:customStyle="1" w:styleId="Phrasefinale">
    <w:name w:val="Phrase finale"/>
    <w:basedOn w:val="Normal"/>
    <w:next w:val="Normal"/>
    <w:uiPriority w:val="99"/>
    <w:rsid w:val="00FF5BA6"/>
    <w:pPr>
      <w:spacing w:before="360" w:after="0"/>
      <w:jc w:val="center"/>
    </w:pPr>
  </w:style>
  <w:style w:type="paragraph" w:customStyle="1" w:styleId="ManualHeading1">
    <w:name w:val="Manual Heading 1"/>
    <w:basedOn w:val="Heading1"/>
    <w:next w:val="Text1"/>
    <w:uiPriority w:val="99"/>
    <w:rsid w:val="00FF5BA6"/>
    <w:pPr>
      <w:tabs>
        <w:tab w:val="clear" w:pos="850"/>
        <w:tab w:val="num" w:pos="851"/>
      </w:tabs>
      <w:ind w:left="851" w:hanging="851"/>
    </w:pPr>
  </w:style>
  <w:style w:type="paragraph" w:customStyle="1" w:styleId="ManualHeading2">
    <w:name w:val="Manual Heading 2"/>
    <w:basedOn w:val="Heading2"/>
    <w:next w:val="Text2"/>
    <w:uiPriority w:val="99"/>
    <w:rsid w:val="00FF5BA6"/>
  </w:style>
  <w:style w:type="paragraph" w:customStyle="1" w:styleId="ManualHeading3">
    <w:name w:val="Manual Heading 3"/>
    <w:basedOn w:val="Heading3"/>
    <w:next w:val="Text3"/>
    <w:uiPriority w:val="99"/>
    <w:rsid w:val="00FF5BA6"/>
    <w:pPr>
      <w:tabs>
        <w:tab w:val="clear" w:pos="850"/>
        <w:tab w:val="num" w:pos="851"/>
      </w:tabs>
    </w:pPr>
  </w:style>
  <w:style w:type="paragraph" w:customStyle="1" w:styleId="ManualHeading4">
    <w:name w:val="Manual Heading 4"/>
    <w:basedOn w:val="Heading4"/>
    <w:next w:val="Text4"/>
    <w:uiPriority w:val="99"/>
    <w:rsid w:val="00FF5BA6"/>
    <w:pPr>
      <w:tabs>
        <w:tab w:val="clear" w:pos="850"/>
        <w:tab w:val="num" w:pos="851"/>
      </w:tabs>
    </w:pPr>
  </w:style>
  <w:style w:type="paragraph" w:customStyle="1" w:styleId="ManualNumPar1">
    <w:name w:val="Manual NumPar 1"/>
    <w:basedOn w:val="Normal"/>
    <w:next w:val="Text1"/>
    <w:uiPriority w:val="99"/>
    <w:rsid w:val="00FF5BA6"/>
    <w:pPr>
      <w:ind w:left="851" w:hanging="851"/>
    </w:pPr>
  </w:style>
  <w:style w:type="paragraph" w:customStyle="1" w:styleId="ManualNumPar2">
    <w:name w:val="Manual NumPar 2"/>
    <w:basedOn w:val="Normal"/>
    <w:next w:val="Text2"/>
    <w:uiPriority w:val="99"/>
    <w:rsid w:val="00FF5BA6"/>
    <w:pPr>
      <w:ind w:left="851" w:hanging="851"/>
    </w:pPr>
  </w:style>
  <w:style w:type="paragraph" w:customStyle="1" w:styleId="ManualNumPar3">
    <w:name w:val="Manual NumPar 3"/>
    <w:basedOn w:val="Normal"/>
    <w:next w:val="Text3"/>
    <w:uiPriority w:val="99"/>
    <w:rsid w:val="00FF5BA6"/>
    <w:pPr>
      <w:ind w:left="851" w:hanging="851"/>
    </w:pPr>
  </w:style>
  <w:style w:type="paragraph" w:customStyle="1" w:styleId="ManualNumPar4">
    <w:name w:val="Manual NumPar 4"/>
    <w:basedOn w:val="Normal"/>
    <w:next w:val="Text4"/>
    <w:uiPriority w:val="99"/>
    <w:rsid w:val="00FF5BA6"/>
    <w:pPr>
      <w:ind w:left="851" w:hanging="851"/>
    </w:pPr>
  </w:style>
  <w:style w:type="character" w:customStyle="1" w:styleId="Marker">
    <w:name w:val="Marker"/>
    <w:basedOn w:val="DefaultParagraphFont"/>
    <w:uiPriority w:val="99"/>
    <w:rsid w:val="00FF5BA6"/>
    <w:rPr>
      <w:color w:val="0000FF"/>
    </w:rPr>
  </w:style>
  <w:style w:type="paragraph" w:customStyle="1" w:styleId="NormalCentered">
    <w:name w:val="Normal Centered"/>
    <w:basedOn w:val="Normal"/>
    <w:uiPriority w:val="99"/>
    <w:rsid w:val="00FF5BA6"/>
    <w:pPr>
      <w:jc w:val="center"/>
    </w:pPr>
  </w:style>
  <w:style w:type="paragraph" w:customStyle="1" w:styleId="NormalLeft">
    <w:name w:val="Normal Left"/>
    <w:basedOn w:val="Normal"/>
    <w:uiPriority w:val="99"/>
    <w:rsid w:val="00FF5BA6"/>
    <w:pPr>
      <w:jc w:val="left"/>
    </w:pPr>
  </w:style>
  <w:style w:type="paragraph" w:customStyle="1" w:styleId="NormalRight">
    <w:name w:val="Normal Right"/>
    <w:basedOn w:val="Normal"/>
    <w:uiPriority w:val="99"/>
    <w:rsid w:val="00FF5BA6"/>
    <w:pPr>
      <w:jc w:val="right"/>
    </w:pPr>
  </w:style>
  <w:style w:type="paragraph" w:customStyle="1" w:styleId="NumPar1">
    <w:name w:val="NumPar 1"/>
    <w:basedOn w:val="Normal"/>
    <w:next w:val="Text1"/>
    <w:uiPriority w:val="99"/>
    <w:rsid w:val="00FF5BA6"/>
    <w:pPr>
      <w:numPr>
        <w:numId w:val="12"/>
      </w:numPr>
    </w:pPr>
  </w:style>
  <w:style w:type="paragraph" w:customStyle="1" w:styleId="NumPar2">
    <w:name w:val="NumPar 2"/>
    <w:basedOn w:val="Normal"/>
    <w:next w:val="Text2"/>
    <w:uiPriority w:val="99"/>
    <w:rsid w:val="00FF5BA6"/>
    <w:pPr>
      <w:numPr>
        <w:ilvl w:val="1"/>
        <w:numId w:val="12"/>
      </w:numPr>
    </w:pPr>
  </w:style>
  <w:style w:type="paragraph" w:customStyle="1" w:styleId="NumPar3">
    <w:name w:val="NumPar 3"/>
    <w:basedOn w:val="Normal"/>
    <w:next w:val="Text3"/>
    <w:uiPriority w:val="99"/>
    <w:rsid w:val="00FF5BA6"/>
    <w:pPr>
      <w:numPr>
        <w:ilvl w:val="2"/>
        <w:numId w:val="12"/>
      </w:numPr>
    </w:pPr>
  </w:style>
  <w:style w:type="paragraph" w:customStyle="1" w:styleId="NumPar4">
    <w:name w:val="NumPar 4"/>
    <w:basedOn w:val="Normal"/>
    <w:next w:val="Text4"/>
    <w:uiPriority w:val="99"/>
    <w:rsid w:val="00FF5BA6"/>
    <w:pPr>
      <w:numPr>
        <w:ilvl w:val="3"/>
        <w:numId w:val="12"/>
      </w:numPr>
    </w:pPr>
  </w:style>
  <w:style w:type="paragraph" w:customStyle="1" w:styleId="Objetexterne">
    <w:name w:val="Objet externe"/>
    <w:basedOn w:val="Normal"/>
    <w:next w:val="Normal"/>
    <w:uiPriority w:val="99"/>
    <w:rsid w:val="00FF5BA6"/>
    <w:rPr>
      <w:i/>
      <w:iCs/>
      <w:caps/>
    </w:rPr>
  </w:style>
  <w:style w:type="character" w:styleId="PageNumber">
    <w:name w:val="page number"/>
    <w:basedOn w:val="DefaultParagraphFont"/>
    <w:uiPriority w:val="99"/>
    <w:rsid w:val="00FF5BA6"/>
  </w:style>
  <w:style w:type="paragraph" w:customStyle="1" w:styleId="PartTitle">
    <w:name w:val="PartTitle"/>
    <w:basedOn w:val="Normal"/>
    <w:next w:val="ChapterTitle"/>
    <w:uiPriority w:val="99"/>
    <w:rsid w:val="00FF5BA6"/>
    <w:pPr>
      <w:keepNext/>
      <w:pageBreakBefore/>
      <w:spacing w:after="360"/>
      <w:jc w:val="center"/>
    </w:pPr>
    <w:rPr>
      <w:b/>
      <w:bCs/>
      <w:sz w:val="36"/>
      <w:szCs w:val="36"/>
    </w:rPr>
  </w:style>
  <w:style w:type="paragraph" w:customStyle="1" w:styleId="Point0">
    <w:name w:val="Point 0"/>
    <w:basedOn w:val="Normal"/>
    <w:uiPriority w:val="99"/>
    <w:rsid w:val="00FF5BA6"/>
    <w:pPr>
      <w:ind w:left="851" w:hanging="851"/>
    </w:pPr>
  </w:style>
  <w:style w:type="paragraph" w:customStyle="1" w:styleId="Point1">
    <w:name w:val="Point 1"/>
    <w:basedOn w:val="Normal"/>
    <w:uiPriority w:val="99"/>
    <w:rsid w:val="00FF5BA6"/>
    <w:pPr>
      <w:ind w:left="1418" w:hanging="567"/>
    </w:pPr>
  </w:style>
  <w:style w:type="paragraph" w:customStyle="1" w:styleId="Point2">
    <w:name w:val="Point 2"/>
    <w:basedOn w:val="Normal"/>
    <w:uiPriority w:val="99"/>
    <w:rsid w:val="00FF5BA6"/>
    <w:pPr>
      <w:ind w:left="1985" w:hanging="567"/>
    </w:pPr>
  </w:style>
  <w:style w:type="paragraph" w:customStyle="1" w:styleId="Point3">
    <w:name w:val="Point 3"/>
    <w:basedOn w:val="Normal"/>
    <w:uiPriority w:val="99"/>
    <w:rsid w:val="00FF5BA6"/>
    <w:pPr>
      <w:ind w:left="2552" w:hanging="567"/>
    </w:pPr>
  </w:style>
  <w:style w:type="paragraph" w:customStyle="1" w:styleId="Point4">
    <w:name w:val="Point 4"/>
    <w:basedOn w:val="Normal"/>
    <w:uiPriority w:val="99"/>
    <w:rsid w:val="00FF5BA6"/>
    <w:pPr>
      <w:ind w:left="3119" w:hanging="567"/>
    </w:pPr>
  </w:style>
  <w:style w:type="paragraph" w:customStyle="1" w:styleId="PointDouble0">
    <w:name w:val="PointDouble 0"/>
    <w:basedOn w:val="Normal"/>
    <w:uiPriority w:val="99"/>
    <w:rsid w:val="00FF5BA6"/>
    <w:pPr>
      <w:tabs>
        <w:tab w:val="left" w:pos="851"/>
      </w:tabs>
      <w:ind w:left="1418" w:hanging="1418"/>
    </w:pPr>
  </w:style>
  <w:style w:type="paragraph" w:customStyle="1" w:styleId="PointDouble1">
    <w:name w:val="PointDouble 1"/>
    <w:basedOn w:val="Normal"/>
    <w:uiPriority w:val="99"/>
    <w:rsid w:val="00FF5BA6"/>
    <w:pPr>
      <w:tabs>
        <w:tab w:val="left" w:pos="1418"/>
      </w:tabs>
      <w:ind w:left="1985" w:hanging="1134"/>
    </w:pPr>
  </w:style>
  <w:style w:type="paragraph" w:customStyle="1" w:styleId="PointDouble2">
    <w:name w:val="PointDouble 2"/>
    <w:basedOn w:val="Normal"/>
    <w:uiPriority w:val="99"/>
    <w:rsid w:val="00FF5BA6"/>
    <w:pPr>
      <w:tabs>
        <w:tab w:val="left" w:pos="1985"/>
      </w:tabs>
      <w:ind w:left="2552" w:hanging="1134"/>
    </w:pPr>
  </w:style>
  <w:style w:type="paragraph" w:customStyle="1" w:styleId="PointDouble3">
    <w:name w:val="PointDouble 3"/>
    <w:basedOn w:val="Normal"/>
    <w:uiPriority w:val="99"/>
    <w:rsid w:val="00FF5BA6"/>
    <w:pPr>
      <w:tabs>
        <w:tab w:val="left" w:pos="2552"/>
      </w:tabs>
      <w:ind w:left="3119" w:hanging="1134"/>
    </w:pPr>
  </w:style>
  <w:style w:type="paragraph" w:customStyle="1" w:styleId="PointDouble4">
    <w:name w:val="PointDouble 4"/>
    <w:basedOn w:val="Normal"/>
    <w:uiPriority w:val="99"/>
    <w:rsid w:val="00FF5BA6"/>
    <w:pPr>
      <w:tabs>
        <w:tab w:val="left" w:pos="3119"/>
      </w:tabs>
      <w:ind w:left="3686" w:hanging="1134"/>
    </w:pPr>
  </w:style>
  <w:style w:type="paragraph" w:customStyle="1" w:styleId="PointTriple0">
    <w:name w:val="PointTriple 0"/>
    <w:basedOn w:val="Normal"/>
    <w:uiPriority w:val="99"/>
    <w:rsid w:val="00FF5BA6"/>
    <w:pPr>
      <w:tabs>
        <w:tab w:val="left" w:pos="851"/>
        <w:tab w:val="left" w:pos="1418"/>
      </w:tabs>
      <w:ind w:left="1985" w:hanging="1985"/>
    </w:pPr>
  </w:style>
  <w:style w:type="paragraph" w:customStyle="1" w:styleId="PointTriple1">
    <w:name w:val="PointTriple 1"/>
    <w:basedOn w:val="Normal"/>
    <w:uiPriority w:val="99"/>
    <w:rsid w:val="00FF5BA6"/>
    <w:pPr>
      <w:tabs>
        <w:tab w:val="left" w:pos="1418"/>
        <w:tab w:val="left" w:pos="1985"/>
      </w:tabs>
      <w:ind w:left="2552" w:hanging="1701"/>
    </w:pPr>
  </w:style>
  <w:style w:type="paragraph" w:customStyle="1" w:styleId="PointTriple2">
    <w:name w:val="PointTriple 2"/>
    <w:basedOn w:val="Normal"/>
    <w:uiPriority w:val="99"/>
    <w:rsid w:val="00FF5BA6"/>
    <w:pPr>
      <w:tabs>
        <w:tab w:val="left" w:pos="1985"/>
        <w:tab w:val="left" w:pos="2552"/>
      </w:tabs>
      <w:ind w:left="3119" w:hanging="1701"/>
    </w:pPr>
  </w:style>
  <w:style w:type="paragraph" w:customStyle="1" w:styleId="PointTriple3">
    <w:name w:val="PointTriple 3"/>
    <w:basedOn w:val="Normal"/>
    <w:uiPriority w:val="99"/>
    <w:rsid w:val="00FF5BA6"/>
    <w:pPr>
      <w:tabs>
        <w:tab w:val="left" w:pos="2552"/>
        <w:tab w:val="left" w:pos="3119"/>
      </w:tabs>
      <w:ind w:left="3686" w:hanging="1701"/>
    </w:pPr>
  </w:style>
  <w:style w:type="paragraph" w:customStyle="1" w:styleId="PointTriple4">
    <w:name w:val="PointTriple 4"/>
    <w:basedOn w:val="Normal"/>
    <w:uiPriority w:val="99"/>
    <w:rsid w:val="00FF5BA6"/>
    <w:pPr>
      <w:tabs>
        <w:tab w:val="left" w:pos="3119"/>
        <w:tab w:val="left" w:pos="3686"/>
      </w:tabs>
      <w:ind w:left="4253" w:hanging="1701"/>
    </w:pPr>
  </w:style>
  <w:style w:type="paragraph" w:customStyle="1" w:styleId="Prliminairetitre">
    <w:name w:val="Préliminaire titre"/>
    <w:basedOn w:val="Normal"/>
    <w:next w:val="Normal"/>
    <w:uiPriority w:val="99"/>
    <w:rsid w:val="00FF5BA6"/>
    <w:pPr>
      <w:spacing w:before="360" w:after="360"/>
      <w:jc w:val="center"/>
    </w:pPr>
    <w:rPr>
      <w:b/>
      <w:bCs/>
    </w:rPr>
  </w:style>
  <w:style w:type="paragraph" w:customStyle="1" w:styleId="Prliminairetype">
    <w:name w:val="Préliminaire type"/>
    <w:basedOn w:val="Normal"/>
    <w:next w:val="Normal"/>
    <w:uiPriority w:val="99"/>
    <w:rsid w:val="00FF5BA6"/>
    <w:pPr>
      <w:spacing w:before="360" w:after="0"/>
      <w:jc w:val="center"/>
    </w:pPr>
    <w:rPr>
      <w:b/>
      <w:bCs/>
    </w:rPr>
  </w:style>
  <w:style w:type="paragraph" w:customStyle="1" w:styleId="QuotedNumPar">
    <w:name w:val="Quoted NumPar"/>
    <w:basedOn w:val="Normal"/>
    <w:uiPriority w:val="99"/>
    <w:rsid w:val="00FF5BA6"/>
    <w:pPr>
      <w:ind w:left="1418" w:hanging="567"/>
    </w:pPr>
  </w:style>
  <w:style w:type="paragraph" w:customStyle="1" w:styleId="QuotedText">
    <w:name w:val="Quoted Text"/>
    <w:basedOn w:val="Normal"/>
    <w:uiPriority w:val="99"/>
    <w:rsid w:val="00FF5BA6"/>
    <w:pPr>
      <w:ind w:left="1418"/>
    </w:pPr>
  </w:style>
  <w:style w:type="paragraph" w:customStyle="1" w:styleId="Rfrenceinterinstitutionelle">
    <w:name w:val="Référence interinstitutionelle"/>
    <w:basedOn w:val="Normal"/>
    <w:next w:val="Statut"/>
    <w:uiPriority w:val="99"/>
    <w:rsid w:val="00FF5BA6"/>
    <w:pPr>
      <w:spacing w:before="0" w:after="0"/>
      <w:ind w:left="5103"/>
      <w:jc w:val="left"/>
    </w:pPr>
  </w:style>
  <w:style w:type="paragraph" w:customStyle="1" w:styleId="SectionTitle">
    <w:name w:val="SectionTitle"/>
    <w:basedOn w:val="Normal"/>
    <w:next w:val="Heading1"/>
    <w:uiPriority w:val="99"/>
    <w:rsid w:val="00FF5BA6"/>
    <w:pPr>
      <w:keepNext/>
      <w:spacing w:after="360"/>
      <w:jc w:val="center"/>
    </w:pPr>
    <w:rPr>
      <w:b/>
      <w:bCs/>
      <w:smallCaps/>
      <w:sz w:val="28"/>
      <w:szCs w:val="28"/>
    </w:rPr>
  </w:style>
  <w:style w:type="paragraph" w:customStyle="1" w:styleId="TableTitle">
    <w:name w:val="Table Title"/>
    <w:basedOn w:val="Normal"/>
    <w:next w:val="Normal"/>
    <w:uiPriority w:val="99"/>
    <w:rsid w:val="00FF5BA6"/>
    <w:pPr>
      <w:jc w:val="center"/>
    </w:pPr>
    <w:rPr>
      <w:b/>
      <w:bCs/>
    </w:rPr>
  </w:style>
  <w:style w:type="paragraph" w:customStyle="1" w:styleId="Tiret0">
    <w:name w:val="Tiret 0"/>
    <w:basedOn w:val="Point0"/>
    <w:uiPriority w:val="99"/>
    <w:rsid w:val="00FF5BA6"/>
  </w:style>
  <w:style w:type="paragraph" w:customStyle="1" w:styleId="Tiret1">
    <w:name w:val="Tiret 1"/>
    <w:basedOn w:val="Point1"/>
    <w:uiPriority w:val="99"/>
    <w:rsid w:val="00FF5BA6"/>
  </w:style>
  <w:style w:type="paragraph" w:customStyle="1" w:styleId="Tiret2">
    <w:name w:val="Tiret 2"/>
    <w:basedOn w:val="Point2"/>
    <w:uiPriority w:val="99"/>
    <w:rsid w:val="00FF5BA6"/>
  </w:style>
  <w:style w:type="paragraph" w:customStyle="1" w:styleId="Tiret3">
    <w:name w:val="Tiret 3"/>
    <w:basedOn w:val="Point3"/>
    <w:uiPriority w:val="99"/>
    <w:rsid w:val="00FF5BA6"/>
  </w:style>
  <w:style w:type="paragraph" w:customStyle="1" w:styleId="Tiret4">
    <w:name w:val="Tiret 4"/>
    <w:basedOn w:val="Point4"/>
    <w:uiPriority w:val="99"/>
    <w:rsid w:val="00FF5BA6"/>
  </w:style>
  <w:style w:type="paragraph" w:styleId="TOAHeading">
    <w:name w:val="toa heading"/>
    <w:basedOn w:val="Normal"/>
    <w:next w:val="Normal"/>
    <w:uiPriority w:val="99"/>
    <w:rsid w:val="00FF5BA6"/>
    <w:rPr>
      <w:rFonts w:ascii="Arial" w:hAnsi="Arial" w:cs="Arial"/>
      <w:b/>
      <w:bCs/>
    </w:rPr>
  </w:style>
  <w:style w:type="paragraph" w:styleId="TOC1">
    <w:name w:val="toc 1"/>
    <w:basedOn w:val="Normal"/>
    <w:next w:val="Normal"/>
    <w:uiPriority w:val="99"/>
    <w:rsid w:val="00FF5BA6"/>
    <w:pPr>
      <w:tabs>
        <w:tab w:val="right" w:leader="dot" w:pos="9072"/>
      </w:tabs>
      <w:spacing w:before="300"/>
    </w:pPr>
  </w:style>
  <w:style w:type="paragraph" w:styleId="TOC2">
    <w:name w:val="toc 2"/>
    <w:basedOn w:val="Normal"/>
    <w:next w:val="Normal"/>
    <w:uiPriority w:val="99"/>
    <w:rsid w:val="00FF5BA6"/>
    <w:pPr>
      <w:tabs>
        <w:tab w:val="right" w:leader="dot" w:pos="9072"/>
      </w:tabs>
      <w:spacing w:before="240"/>
      <w:ind w:left="641" w:hanging="284"/>
    </w:pPr>
  </w:style>
  <w:style w:type="paragraph" w:styleId="TOC3">
    <w:name w:val="toc 3"/>
    <w:basedOn w:val="Normal"/>
    <w:next w:val="Normal"/>
    <w:uiPriority w:val="99"/>
    <w:rsid w:val="00FF5BA6"/>
    <w:pPr>
      <w:tabs>
        <w:tab w:val="right" w:leader="dot" w:pos="9072"/>
      </w:tabs>
      <w:spacing w:before="180"/>
      <w:ind w:left="641" w:hanging="284"/>
    </w:pPr>
  </w:style>
  <w:style w:type="paragraph" w:styleId="TOC4">
    <w:name w:val="toc 4"/>
    <w:basedOn w:val="Normal"/>
    <w:next w:val="Normal"/>
    <w:uiPriority w:val="99"/>
    <w:rsid w:val="00FF5BA6"/>
    <w:pPr>
      <w:tabs>
        <w:tab w:val="right" w:leader="dot" w:pos="9072"/>
      </w:tabs>
      <w:ind w:left="641" w:hanging="284"/>
    </w:pPr>
  </w:style>
  <w:style w:type="paragraph" w:styleId="TOC5">
    <w:name w:val="toc 5"/>
    <w:basedOn w:val="Normal"/>
    <w:next w:val="Normal"/>
    <w:uiPriority w:val="99"/>
    <w:rsid w:val="00FF5BA6"/>
    <w:pPr>
      <w:tabs>
        <w:tab w:val="right" w:leader="dot" w:pos="9072"/>
      </w:tabs>
      <w:spacing w:before="60"/>
      <w:ind w:left="1004" w:hanging="284"/>
    </w:pPr>
  </w:style>
  <w:style w:type="paragraph" w:styleId="TOC6">
    <w:name w:val="toc 6"/>
    <w:basedOn w:val="Normal"/>
    <w:next w:val="Normal"/>
    <w:uiPriority w:val="99"/>
    <w:rsid w:val="00FF5BA6"/>
    <w:pPr>
      <w:tabs>
        <w:tab w:val="right" w:leader="dot" w:pos="9072"/>
      </w:tabs>
      <w:spacing w:before="60"/>
      <w:ind w:left="1004" w:hanging="284"/>
    </w:pPr>
  </w:style>
  <w:style w:type="paragraph" w:styleId="TOC7">
    <w:name w:val="toc 7"/>
    <w:basedOn w:val="Normal"/>
    <w:next w:val="Normal"/>
    <w:uiPriority w:val="99"/>
    <w:rsid w:val="00FF5BA6"/>
    <w:pPr>
      <w:tabs>
        <w:tab w:val="right" w:leader="dot" w:pos="9072"/>
      </w:tabs>
      <w:spacing w:before="60"/>
      <w:ind w:left="1004" w:hanging="284"/>
    </w:pPr>
  </w:style>
  <w:style w:type="paragraph" w:styleId="TOC8">
    <w:name w:val="toc 8"/>
    <w:basedOn w:val="Normal"/>
    <w:next w:val="Normal"/>
    <w:uiPriority w:val="99"/>
    <w:rsid w:val="00FF5BA6"/>
    <w:pPr>
      <w:tabs>
        <w:tab w:val="right" w:leader="dot" w:pos="9072"/>
      </w:tabs>
      <w:spacing w:before="60"/>
      <w:ind w:left="1004" w:hanging="284"/>
    </w:pPr>
  </w:style>
  <w:style w:type="paragraph" w:styleId="TOC9">
    <w:name w:val="toc 9"/>
    <w:basedOn w:val="Normal"/>
    <w:next w:val="Normal"/>
    <w:uiPriority w:val="99"/>
    <w:rsid w:val="00FF5BA6"/>
    <w:pPr>
      <w:tabs>
        <w:tab w:val="right" w:leader="dot" w:pos="9072"/>
      </w:tabs>
      <w:ind w:left="1600"/>
    </w:pPr>
  </w:style>
  <w:style w:type="paragraph" w:styleId="TOCHeading">
    <w:name w:val="TOC Heading"/>
    <w:basedOn w:val="Normal"/>
    <w:next w:val="Normal"/>
    <w:uiPriority w:val="99"/>
    <w:qFormat/>
    <w:rsid w:val="00FF5BA6"/>
    <w:pPr>
      <w:spacing w:after="240"/>
      <w:jc w:val="center"/>
    </w:pPr>
    <w:rPr>
      <w:b/>
      <w:bCs/>
      <w:sz w:val="28"/>
      <w:szCs w:val="28"/>
    </w:rPr>
  </w:style>
  <w:style w:type="paragraph" w:customStyle="1" w:styleId="Considrant">
    <w:name w:val="Considérant"/>
    <w:basedOn w:val="Normal"/>
    <w:uiPriority w:val="99"/>
    <w:rsid w:val="00FF5BA6"/>
    <w:pPr>
      <w:numPr>
        <w:numId w:val="13"/>
      </w:numPr>
    </w:pPr>
  </w:style>
  <w:style w:type="paragraph" w:customStyle="1" w:styleId="Confidentialit">
    <w:name w:val="Confidentialité"/>
    <w:basedOn w:val="Normal"/>
    <w:next w:val="Statut"/>
    <w:uiPriority w:val="99"/>
    <w:rsid w:val="00FF5BA6"/>
    <w:pPr>
      <w:spacing w:before="240" w:after="240"/>
      <w:ind w:left="5103"/>
    </w:pPr>
    <w:rPr>
      <w:u w:val="single"/>
    </w:rPr>
  </w:style>
  <w:style w:type="paragraph" w:customStyle="1" w:styleId="ManualConsidrant">
    <w:name w:val="Manual Considérant"/>
    <w:basedOn w:val="Normal"/>
    <w:uiPriority w:val="99"/>
    <w:rsid w:val="00FF5BA6"/>
    <w:pPr>
      <w:ind w:left="709" w:hanging="709"/>
    </w:pPr>
  </w:style>
  <w:style w:type="paragraph" w:customStyle="1" w:styleId="FooterLandscape">
    <w:name w:val="FooterLandscape"/>
    <w:basedOn w:val="Footer"/>
    <w:uiPriority w:val="99"/>
    <w:rsid w:val="00FF5BA6"/>
    <w:pPr>
      <w:tabs>
        <w:tab w:val="clear" w:pos="4536"/>
        <w:tab w:val="clear" w:pos="9072"/>
        <w:tab w:val="center" w:pos="7002"/>
        <w:tab w:val="right" w:pos="14005"/>
      </w:tabs>
    </w:pPr>
  </w:style>
  <w:style w:type="character" w:customStyle="1" w:styleId="CRMarker">
    <w:name w:val="CR Marker"/>
    <w:basedOn w:val="DefaultParagraphFont"/>
    <w:uiPriority w:val="99"/>
    <w:rsid w:val="00FF5BA6"/>
    <w:rPr>
      <w:rFonts w:ascii="Wingdings" w:hAnsi="Wingdings" w:cs="Wingdings"/>
    </w:rPr>
  </w:style>
  <w:style w:type="paragraph" w:customStyle="1" w:styleId="CRSeparator">
    <w:name w:val="CR Separator"/>
    <w:basedOn w:val="Normal"/>
    <w:next w:val="CRReference"/>
    <w:uiPriority w:val="99"/>
    <w:rsid w:val="00FF5BA6"/>
    <w:pPr>
      <w:keepNext/>
      <w:pBdr>
        <w:top w:val="single" w:sz="4" w:space="1" w:color="auto"/>
      </w:pBdr>
      <w:spacing w:before="0" w:after="0"/>
    </w:pPr>
  </w:style>
  <w:style w:type="paragraph" w:customStyle="1" w:styleId="CRReference">
    <w:name w:val="CR Reference"/>
    <w:basedOn w:val="Normal"/>
    <w:uiPriority w:val="99"/>
    <w:rsid w:val="00FF5BA6"/>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sid w:val="00FF5BA6"/>
    <w:rPr>
      <w:vertAlign w:val="subscript"/>
    </w:rPr>
  </w:style>
  <w:style w:type="paragraph" w:customStyle="1" w:styleId="CRParaDeleted">
    <w:name w:val="CR ParaDeleted"/>
    <w:basedOn w:val="Normal"/>
    <w:next w:val="Normal"/>
    <w:uiPriority w:val="99"/>
    <w:rsid w:val="00FF5BA6"/>
  </w:style>
  <w:style w:type="character" w:customStyle="1" w:styleId="CRTextDeleted">
    <w:name w:val="CR TextDeleted"/>
    <w:basedOn w:val="DefaultParagraphFont"/>
    <w:uiPriority w:val="99"/>
    <w:rsid w:val="00FF5BA6"/>
  </w:style>
  <w:style w:type="paragraph" w:customStyle="1" w:styleId="Titredumodificateur">
    <w:name w:val="Titre du modificateur"/>
    <w:basedOn w:val="Normal"/>
    <w:next w:val="Annexetitrefichefinacte"/>
    <w:uiPriority w:val="99"/>
    <w:rsid w:val="00FF5BA6"/>
    <w:pPr>
      <w:spacing w:before="240" w:after="60"/>
      <w:jc w:val="left"/>
    </w:pPr>
    <w:rPr>
      <w:b/>
      <w:bCs/>
      <w:lang w:val="en-US"/>
    </w:rPr>
  </w:style>
  <w:style w:type="paragraph" w:customStyle="1" w:styleId="Referencedumodificateur">
    <w:name w:val="Reference du modificateur"/>
    <w:basedOn w:val="Normal"/>
    <w:next w:val="Annexetitrefichefinglobale"/>
    <w:uiPriority w:val="99"/>
    <w:rsid w:val="00FF5BA6"/>
    <w:pPr>
      <w:spacing w:before="0"/>
      <w:jc w:val="left"/>
    </w:pPr>
    <w:rPr>
      <w:lang w:val="en-US"/>
    </w:rPr>
  </w:style>
  <w:style w:type="paragraph" w:styleId="BalloonText">
    <w:name w:val="Balloon Text"/>
    <w:basedOn w:val="Normal"/>
    <w:link w:val="BalloonTextChar"/>
    <w:uiPriority w:val="99"/>
    <w:semiHidden/>
    <w:unhideWhenUsed/>
    <w:rsid w:val="009309DB"/>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09DB"/>
    <w:rPr>
      <w:rFonts w:ascii="Segoe UI" w:eastAsiaTheme="minorEastAsia" w:hAnsi="Segoe UI" w:cs="Segoe UI"/>
      <w:sz w:val="18"/>
      <w:szCs w:val="18"/>
      <w:lang w:val="fr-FR" w:eastAsia="en-GB"/>
    </w:rPr>
  </w:style>
  <w:style w:type="paragraph" w:styleId="CommentSubject">
    <w:name w:val="annotation subject"/>
    <w:basedOn w:val="CommentText"/>
    <w:next w:val="CommentText"/>
    <w:link w:val="CommentSubjectChar"/>
    <w:uiPriority w:val="99"/>
    <w:semiHidden/>
    <w:unhideWhenUsed/>
    <w:rsid w:val="00286D2C"/>
    <w:rPr>
      <w:b/>
      <w:bCs/>
    </w:rPr>
  </w:style>
  <w:style w:type="character" w:customStyle="1" w:styleId="CommentSubjectChar">
    <w:name w:val="Comment Subject Char"/>
    <w:basedOn w:val="CommentTextChar"/>
    <w:link w:val="CommentSubject"/>
    <w:uiPriority w:val="99"/>
    <w:semiHidden/>
    <w:rsid w:val="00286D2C"/>
    <w:rPr>
      <w:rFonts w:ascii="Times New Roman" w:eastAsiaTheme="minorEastAsia" w:hAnsi="Times New Roman" w:cs="Times New Roman"/>
      <w:b/>
      <w:bCs/>
      <w:sz w:val="20"/>
      <w:szCs w:val="20"/>
      <w:lang w:val="fr-FR" w:eastAsia="en-GB"/>
    </w:rPr>
  </w:style>
  <w:style w:type="paragraph" w:styleId="ListParagraph">
    <w:name w:val="List Paragraph"/>
    <w:aliases w:val="Dot pt,Colorful List - Accent 11,No Spacing1,List Paragraph Char Char Char,Indicator Text,Numbered Para 1,Bullet 1,F5 List Paragraph,Bullet Points,List Paragraph1,List Paragraph2,List Paragraph12,MAIN CONTENT,Normal numbered,OBC Bullet,EC"/>
    <w:basedOn w:val="Normal"/>
    <w:link w:val="ListParagraphChar"/>
    <w:uiPriority w:val="34"/>
    <w:qFormat/>
    <w:rsid w:val="00C05F0B"/>
    <w:pPr>
      <w:autoSpaceDE/>
      <w:autoSpaceDN/>
      <w:spacing w:before="0" w:after="0"/>
      <w:ind w:left="720"/>
      <w:jc w:val="left"/>
    </w:pPr>
    <w:rPr>
      <w:rFonts w:ascii="Calibri" w:eastAsiaTheme="minorHAnsi" w:hAnsi="Calibri" w:cs="Calibri"/>
      <w:sz w:val="22"/>
      <w:szCs w:val="22"/>
      <w:lang w:val="en-GB" w:eastAsia="en-US"/>
    </w:rPr>
  </w:style>
  <w:style w:type="character" w:customStyle="1" w:styleId="ListParagraphChar">
    <w:name w:val="List Paragraph Char"/>
    <w:aliases w:val="Dot pt Char,Colorful List - Accent 11 Char,No Spacing1 Char,List Paragraph Char Char Char Char,Indicator Text Char,Numbered Para 1 Char,Bullet 1 Char,F5 List Paragraph Char,Bullet Points Char,List Paragraph1 Char,List Paragraph2 Char"/>
    <w:basedOn w:val="DefaultParagraphFont"/>
    <w:link w:val="ListParagraph"/>
    <w:uiPriority w:val="34"/>
    <w:qFormat/>
    <w:locked/>
    <w:rsid w:val="00C05F0B"/>
    <w:rPr>
      <w:rFonts w:ascii="Calibri" w:hAnsi="Calibri" w:cs="Calibri"/>
    </w:rPr>
  </w:style>
  <w:style w:type="paragraph" w:styleId="PlainText">
    <w:name w:val="Plain Text"/>
    <w:basedOn w:val="Normal"/>
    <w:link w:val="PlainTextChar"/>
    <w:uiPriority w:val="99"/>
    <w:semiHidden/>
    <w:unhideWhenUsed/>
    <w:rsid w:val="00ED4170"/>
    <w:pPr>
      <w:autoSpaceDE/>
      <w:autoSpaceDN/>
      <w:spacing w:before="0" w:after="0"/>
      <w:jc w:val="left"/>
    </w:pPr>
    <w:rPr>
      <w:rFonts w:ascii="Calibri" w:eastAsia="Times New Roman" w:hAnsi="Calibri"/>
      <w:sz w:val="22"/>
      <w:szCs w:val="21"/>
      <w:lang w:val="en-GB" w:eastAsia="en-US"/>
    </w:rPr>
  </w:style>
  <w:style w:type="character" w:customStyle="1" w:styleId="PlainTextChar">
    <w:name w:val="Plain Text Char"/>
    <w:basedOn w:val="DefaultParagraphFont"/>
    <w:link w:val="PlainText"/>
    <w:uiPriority w:val="99"/>
    <w:semiHidden/>
    <w:rsid w:val="00ED4170"/>
    <w:rPr>
      <w:rFonts w:ascii="Calibri" w:eastAsia="Times New Roman" w:hAnsi="Calibri" w:cs="Times New Roman"/>
      <w:szCs w:val="21"/>
    </w:rPr>
  </w:style>
  <w:style w:type="paragraph" w:styleId="Revision">
    <w:name w:val="Revision"/>
    <w:hidden/>
    <w:uiPriority w:val="99"/>
    <w:semiHidden/>
    <w:rsid w:val="00C96EB4"/>
    <w:pPr>
      <w:spacing w:after="0" w:line="240" w:lineRule="auto"/>
    </w:pPr>
    <w:rPr>
      <w:rFonts w:ascii="Times New Roman" w:eastAsiaTheme="minorEastAsia" w:hAnsi="Times New Roman" w:cs="Times New Roman"/>
      <w:sz w:val="24"/>
      <w:szCs w:val="24"/>
      <w:lang w:val="fr-FR" w:eastAsia="en-GB"/>
    </w:rPr>
  </w:style>
  <w:style w:type="paragraph" w:styleId="EndnoteText">
    <w:name w:val="endnote text"/>
    <w:basedOn w:val="Normal"/>
    <w:link w:val="EndnoteTextChar"/>
    <w:uiPriority w:val="99"/>
    <w:semiHidden/>
    <w:unhideWhenUsed/>
    <w:rsid w:val="00D203E0"/>
    <w:pPr>
      <w:spacing w:before="0" w:after="0"/>
    </w:pPr>
    <w:rPr>
      <w:sz w:val="20"/>
      <w:szCs w:val="20"/>
    </w:rPr>
  </w:style>
  <w:style w:type="character" w:customStyle="1" w:styleId="EndnoteTextChar">
    <w:name w:val="Endnote Text Char"/>
    <w:basedOn w:val="DefaultParagraphFont"/>
    <w:link w:val="EndnoteText"/>
    <w:uiPriority w:val="99"/>
    <w:semiHidden/>
    <w:rsid w:val="00D203E0"/>
    <w:rPr>
      <w:rFonts w:ascii="Times New Roman" w:eastAsiaTheme="minorEastAsia" w:hAnsi="Times New Roman" w:cs="Times New Roman"/>
      <w:sz w:val="20"/>
      <w:szCs w:val="20"/>
      <w:lang w:val="fr-FR" w:eastAsia="en-GB"/>
    </w:rPr>
  </w:style>
  <w:style w:type="character" w:styleId="EndnoteReference">
    <w:name w:val="endnote reference"/>
    <w:basedOn w:val="DefaultParagraphFont"/>
    <w:uiPriority w:val="99"/>
    <w:semiHidden/>
    <w:unhideWhenUsed/>
    <w:rsid w:val="00D203E0"/>
    <w:rPr>
      <w:vertAlign w:val="superscript"/>
    </w:rPr>
  </w:style>
  <w:style w:type="character" w:styleId="Hyperlink">
    <w:name w:val="Hyperlink"/>
    <w:basedOn w:val="DefaultParagraphFont"/>
    <w:uiPriority w:val="99"/>
    <w:unhideWhenUsed/>
    <w:rsid w:val="00D203E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364525">
      <w:bodyDiv w:val="1"/>
      <w:marLeft w:val="0"/>
      <w:marRight w:val="0"/>
      <w:marTop w:val="0"/>
      <w:marBottom w:val="0"/>
      <w:divBdr>
        <w:top w:val="none" w:sz="0" w:space="0" w:color="auto"/>
        <w:left w:val="none" w:sz="0" w:space="0" w:color="auto"/>
        <w:bottom w:val="none" w:sz="0" w:space="0" w:color="auto"/>
        <w:right w:val="none" w:sz="0" w:space="0" w:color="auto"/>
      </w:divBdr>
    </w:div>
    <w:div w:id="783578608">
      <w:bodyDiv w:val="1"/>
      <w:marLeft w:val="0"/>
      <w:marRight w:val="0"/>
      <w:marTop w:val="0"/>
      <w:marBottom w:val="0"/>
      <w:divBdr>
        <w:top w:val="none" w:sz="0" w:space="0" w:color="auto"/>
        <w:left w:val="none" w:sz="0" w:space="0" w:color="auto"/>
        <w:bottom w:val="none" w:sz="0" w:space="0" w:color="auto"/>
        <w:right w:val="none" w:sz="0" w:space="0" w:color="auto"/>
      </w:divBdr>
    </w:div>
    <w:div w:id="1377772514">
      <w:bodyDiv w:val="1"/>
      <w:marLeft w:val="0"/>
      <w:marRight w:val="0"/>
      <w:marTop w:val="0"/>
      <w:marBottom w:val="0"/>
      <w:divBdr>
        <w:top w:val="none" w:sz="0" w:space="0" w:color="auto"/>
        <w:left w:val="none" w:sz="0" w:space="0" w:color="auto"/>
        <w:bottom w:val="none" w:sz="0" w:space="0" w:color="auto"/>
        <w:right w:val="none" w:sz="0" w:space="0" w:color="auto"/>
      </w:divBdr>
    </w:div>
    <w:div w:id="1391996978">
      <w:bodyDiv w:val="1"/>
      <w:marLeft w:val="0"/>
      <w:marRight w:val="0"/>
      <w:marTop w:val="0"/>
      <w:marBottom w:val="0"/>
      <w:divBdr>
        <w:top w:val="none" w:sz="0" w:space="0" w:color="auto"/>
        <w:left w:val="none" w:sz="0" w:space="0" w:color="auto"/>
        <w:bottom w:val="none" w:sz="0" w:space="0" w:color="auto"/>
        <w:right w:val="none" w:sz="0" w:space="0" w:color="auto"/>
      </w:divBdr>
    </w:div>
    <w:div w:id="1482497967">
      <w:bodyDiv w:val="1"/>
      <w:marLeft w:val="0"/>
      <w:marRight w:val="0"/>
      <w:marTop w:val="0"/>
      <w:marBottom w:val="0"/>
      <w:divBdr>
        <w:top w:val="none" w:sz="0" w:space="0" w:color="auto"/>
        <w:left w:val="none" w:sz="0" w:space="0" w:color="auto"/>
        <w:bottom w:val="none" w:sz="0" w:space="0" w:color="auto"/>
        <w:right w:val="none" w:sz="0" w:space="0" w:color="auto"/>
      </w:divBdr>
    </w:div>
    <w:div w:id="2073234294">
      <w:bodyDiv w:val="1"/>
      <w:marLeft w:val="0"/>
      <w:marRight w:val="0"/>
      <w:marTop w:val="0"/>
      <w:marBottom w:val="0"/>
      <w:divBdr>
        <w:top w:val="none" w:sz="0" w:space="0" w:color="auto"/>
        <w:left w:val="none" w:sz="0" w:space="0" w:color="auto"/>
        <w:bottom w:val="none" w:sz="0" w:space="0" w:color="auto"/>
        <w:right w:val="none" w:sz="0" w:space="0" w:color="auto"/>
      </w:divBdr>
    </w:div>
    <w:div w:id="2129346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6.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2.xml"/><Relationship Id="rId19" Type="http://schemas.openxmlformats.org/officeDocument/2006/relationships/customXml" Target="../customXml/item7.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iopa.europa.eu/publications/eiopa-guidelines/guidelines-on-th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element uid="28c775dd-3fa7-40f2-8368-0e7fa48abc25"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ERIS Document" ma:contentTypeID="0x010100BD4417634701014DA0CDE7BA7EA0A0370010DE6CC8CF7C2F4C95DD4560A5BFE726" ma:contentTypeVersion="58" ma:contentTypeDescription="" ma:contentTypeScope="" ma:versionID="f4790129975b2a3eafbb0d4eb16fda01">
  <xsd:schema xmlns:xsd="http://www.w3.org/2001/XMLSchema" xmlns:xs="http://www.w3.org/2001/XMLSchema" xmlns:p="http://schemas.microsoft.com/office/2006/metadata/properties" xmlns:ns1="http://schemas.microsoft.com/sharepoint/v3" xmlns:ns2="08acf695-f66a-4768-b3cf-48c5dc920dbe" xmlns:ns4="http://schemas.microsoft.com/sharepoint/v4" xmlns:ns5="7d3a43e0-6a6d-43c3-be80-d9064606a4a9" targetNamespace="http://schemas.microsoft.com/office/2006/metadata/properties" ma:root="true" ma:fieldsID="68d877bc19293de5421e211bec7cef92" ns1:_="" ns2:_="" ns4:_="" ns5:_="">
    <xsd:import namespace="http://schemas.microsoft.com/sharepoint/v3"/>
    <xsd:import namespace="08acf695-f66a-4768-b3cf-48c5dc920dbe"/>
    <xsd:import namespace="http://schemas.microsoft.com/sharepoint/v4"/>
    <xsd:import namespace="7d3a43e0-6a6d-43c3-be80-d9064606a4a9"/>
    <xsd:element name="properties">
      <xsd:complexType>
        <xsd:sequence>
          <xsd:element name="documentManagement">
            <xsd:complexType>
              <xsd:all>
                <xsd:element ref="ns2:o5b23233268c446795eaad3746ea89f6" minOccurs="0"/>
                <xsd:element ref="ns2:TaxCatchAll" minOccurs="0"/>
                <xsd:element ref="ns2:TaxCatchAllLabel" minOccurs="0"/>
                <xsd:element ref="ns2:bd0590dde75a4281b274cfe17b88f084" minOccurs="0"/>
                <xsd:element ref="ns2:ERIS_ConfidentialityLevel"/>
                <xsd:element ref="ns2:ERIS_AdditionalMarkings" minOccurs="0"/>
                <xsd:element ref="ns2:ERIS_ApprovalStatus" minOccurs="0"/>
                <xsd:element ref="ns2:ib9b5da6129a4764bff7589b09465f44" minOccurs="0"/>
                <xsd:element ref="ns2:b951eb87927b40548bb1fcfe6ad9c4d4" minOccurs="0"/>
                <xsd:element ref="ns2:ERIS_OtherReference" minOccurs="0"/>
                <xsd:element ref="ns2:ERIS_Relation" minOccurs="0"/>
                <xsd:element ref="ns2:ERIS_AssignedTo" minOccurs="0"/>
                <xsd:element ref="ns2:ERIS_RecordNumber" minOccurs="0"/>
                <xsd:element ref="ns1:FormData" minOccurs="0"/>
                <xsd:element ref="ns4:IconOverlay" minOccurs="0"/>
                <xsd:element ref="ns2:ERIS_SupersededObsolete" minOccurs="0"/>
                <xsd:element ref="ns5:SharedWithUsers" minOccurs="0"/>
                <xsd:element ref="ns2:ERIS_BusinessArea" minOccurs="0"/>
                <xsd:element ref="ns2:FilenameMeetingType" minOccurs="0"/>
                <xsd:element ref="ns2:NextMeetingType" minOccurs="0"/>
                <xsd:element ref="ns2:FilenameMeetingAgendaNo" minOccurs="0"/>
                <xsd:element ref="ns2:FilenameMeetingNo" minOccurs="0"/>
                <xsd:element ref="ns2:NextMeeting" minOccurs="0"/>
                <xsd:element ref="ns2:SourceDocumentInfo" minOccurs="0"/>
                <xsd:element ref="ns2:NextMeetingSubfolder" minOccurs="0"/>
                <xsd:element ref="ns2:SubmittingDepartment" minOccurs="0"/>
                <xsd:element ref="ns2:MeetingApprovalPat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ormData" ma:index="26" nillable="true" ma:displayName="Form Data" ma:hidden="true" ma:internalName="FormData"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acf695-f66a-4768-b3cf-48c5dc920dbe" elementFormDefault="qualified">
    <xsd:import namespace="http://schemas.microsoft.com/office/2006/documentManagement/types"/>
    <xsd:import namespace="http://schemas.microsoft.com/office/infopath/2007/PartnerControls"/>
    <xsd:element name="o5b23233268c446795eaad3746ea89f6" ma:index="8" ma:taxonomy="true" ma:internalName="o5b23233268c446795eaad3746ea89f6" ma:taxonomyFieldName="ERIS_DocumentType" ma:displayName="Document Type" ma:readOnly="false" ma:fieldId="{85b23233-268c-4467-95ea-ad3746ea89f6}" ma:sspId="2b1776d1-ae3b-49f8-a97b-1474fa7fa346" ma:termSetId="8291263e-1670-46c0-b090-f3efb02d9c12"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269eaf7d-3942-436b-9833-c35ed307f50b}" ma:internalName="TaxCatchAll" ma:showField="CatchAllData" ma:web="08acf695-f66a-4768-b3cf-48c5dc920dbe">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269eaf7d-3942-436b-9833-c35ed307f50b}" ma:internalName="TaxCatchAllLabel" ma:readOnly="true" ma:showField="CatchAllDataLabel" ma:web="08acf695-f66a-4768-b3cf-48c5dc920dbe">
      <xsd:complexType>
        <xsd:complexContent>
          <xsd:extension base="dms:MultiChoiceLookup">
            <xsd:sequence>
              <xsd:element name="Value" type="dms:Lookup" maxOccurs="unbounded" minOccurs="0" nillable="true"/>
            </xsd:sequence>
          </xsd:extension>
        </xsd:complexContent>
      </xsd:complexType>
    </xsd:element>
    <xsd:element name="bd0590dde75a4281b274cfe17b88f084" ma:index="12" ma:taxonomy="true" ma:internalName="bd0590dde75a4281b274cfe17b88f084" ma:taxonomyFieldName="ERIS_Keywords" ma:displayName="Keywords" ma:default="4;#Prudential Policy|43245a93-b13b-4262-9edd-8f7887118150" ma:fieldId="{bd0590dd-e75a-4281-b274-cfe17b88f084}" ma:taxonomyMulti="true" ma:sspId="2b1776d1-ae3b-49f8-a97b-1474fa7fa346" ma:termSetId="041e8d27-50b6-44df-be8e-d4aba88ea6ef" ma:anchorId="00000000-0000-0000-0000-000000000000" ma:open="false" ma:isKeyword="false">
      <xsd:complexType>
        <xsd:sequence>
          <xsd:element ref="pc:Terms" minOccurs="0" maxOccurs="1"/>
        </xsd:sequence>
      </xsd:complexType>
    </xsd:element>
    <xsd:element name="ERIS_ConfidentialityLevel" ma:index="14" ma:displayName="Confidentiality Level" ma:default="EIOPA Regular Use" ma:format="Dropdown" ma:internalName="ERIS_ConfidentialityLevel" ma:readOnly="false">
      <xsd:simpleType>
        <xsd:restriction base="dms:Choice">
          <xsd:enumeration value="PUBLIC"/>
          <xsd:enumeration value="EIOPA Regular Use"/>
          <xsd:enumeration value="EIOPA Restricted Use"/>
          <xsd:enumeration value="EIOPA Confidential Use"/>
        </xsd:restriction>
      </xsd:simpleType>
    </xsd:element>
    <xsd:element name="ERIS_AdditionalMarkings" ma:index="15" nillable="true" ma:displayName="Additional Markings" ma:format="Dropdown" ma:internalName="ERIS_AdditionalMarkings">
      <xsd:simpleType>
        <xsd:union memberTypes="dms:Text">
          <xsd:simpleType>
            <xsd:restriction base="dms:Choice">
              <xsd:enumeration value="‍​​‍‍​‍​​‍﻿﻿﻿"/>
              <xsd:enumeration value="Limited"/>
              <xsd:enumeration value="Internal Use Only"/>
              <xsd:enumeration value="Personal Data"/>
              <xsd:enumeration value="Staff Matter"/>
              <xsd:enumeration value="Management Only"/>
            </xsd:restriction>
          </xsd:simpleType>
        </xsd:union>
      </xsd:simpleType>
    </xsd:element>
    <xsd:element name="ERIS_ApprovalStatus" ma:index="16" nillable="true" ma:displayName="Approval Status" ma:default="DRAFT" ma:format="Dropdown" ma:internalName="ERIS_ApprovalStatus">
      <xsd:simpleType>
        <xsd:restriction base="dms:Choice">
          <xsd:enumeration value="DRAFT"/>
          <xsd:enumeration value="UNDER REVIEW"/>
          <xsd:enumeration value="FINAL"/>
          <xsd:enumeration value="N/A"/>
        </xsd:restriction>
      </xsd:simpleType>
    </xsd:element>
    <xsd:element name="ib9b5da6129a4764bff7589b09465f44" ma:index="17" nillable="true" ma:taxonomy="true" ma:internalName="ib9b5da6129a4764bff7589b09465f44" ma:taxonomyFieldName="ERIS_Department" ma:displayName="EIOPA Department" ma:default="" ma:fieldId="{2b9b5da6-129a-4764-bff7-589b09465f44}" ma:sspId="2b1776d1-ae3b-49f8-a97b-1474fa7fa346" ma:termSetId="2f2a64c9-9254-4d19-9904-51fea509003d" ma:anchorId="00000000-0000-0000-0000-000000000000" ma:open="false" ma:isKeyword="false">
      <xsd:complexType>
        <xsd:sequence>
          <xsd:element ref="pc:Terms" minOccurs="0" maxOccurs="1"/>
        </xsd:sequence>
      </xsd:complexType>
    </xsd:element>
    <xsd:element name="b951eb87927b40548bb1fcfe6ad9c4d4" ma:index="19" nillable="true" ma:taxonomy="true" ma:internalName="b951eb87927b40548bb1fcfe6ad9c4d4" ma:taxonomyFieldName="ERIS_Language" ma:displayName="Language" ma:default="3;#English|2741a941-2920-4ba4-aa70-d8ed6ac1785d" ma:fieldId="{b951eb87-927b-4054-8bb1-fcfe6ad9c4d4}" ma:taxonomyMulti="true" ma:sspId="2b1776d1-ae3b-49f8-a97b-1474fa7fa346" ma:termSetId="315add97-73bf-465d-a942-81c36fc30c96" ma:anchorId="00000000-0000-0000-0000-000000000000" ma:open="false" ma:isKeyword="false">
      <xsd:complexType>
        <xsd:sequence>
          <xsd:element ref="pc:Terms" minOccurs="0" maxOccurs="1"/>
        </xsd:sequence>
      </xsd:complexType>
    </xsd:element>
    <xsd:element name="ERIS_OtherReference" ma:index="21" nillable="true" ma:displayName="Other Reference" ma:internalName="ERIS_OtherReference">
      <xsd:simpleType>
        <xsd:restriction base="dms:Text"/>
      </xsd:simpleType>
    </xsd:element>
    <xsd:element name="ERIS_Relation" ma:index="22" nillable="true" ma:displayName="Relation" ma:internalName="ERIS_Relation">
      <xsd:simpleType>
        <xsd:restriction base="dms:Text"/>
      </xsd:simpleType>
    </xsd:element>
    <xsd:element name="ERIS_AssignedTo" ma:index="23" nillable="true" ma:displayName="Assigned To" ma:internalName="ERIS_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RIS_RecordNumber" ma:index="24" nillable="true" ma:displayName="Record Number" ma:internalName="ERIS_RecordNumber">
      <xsd:simpleType>
        <xsd:restriction base="dms:Text"/>
      </xsd:simpleType>
    </xsd:element>
    <xsd:element name="ERIS_SupersededObsolete" ma:index="29" nillable="true" ma:displayName="Superseded/Obsolete?" ma:default="0" ma:internalName="ERIS_SupersededObsolete">
      <xsd:simpleType>
        <xsd:restriction base="dms:Boolean"/>
      </xsd:simpleType>
    </xsd:element>
    <xsd:element name="ERIS_BusinessArea" ma:index="31" nillable="true" ma:displayName="Business Area" ma:format="Dropdown" ma:internalName="ERIS_BusinessArea">
      <xsd:simpleType>
        <xsd:union memberTypes="dms:Text">
          <xsd:simpleType>
            <xsd:restriction base="dms:Choice">
              <xsd:enumeration value="Corporate Affairs Department"/>
              <xsd:enumeration value="Policy and Supervisory Convergence Department"/>
              <xsd:enumeration value="Policy Department"/>
              <xsd:enumeration value="Supervisory Processes Department"/>
              <xsd:enumeration value="Oversight Department"/>
              <xsd:enumeration value="Risk &amp; Financial Stability Department"/>
              <xsd:enumeration value="Consumer Protection Department"/>
              <xsd:enumeration value="Corporate Support Department"/>
              <xsd:enumeration value="Chairperson"/>
              <xsd:enumeration value="Executive Director"/>
              <xsd:enumeration value="Management Board"/>
              <xsd:enumeration value="Board of Supervisors"/>
            </xsd:restriction>
          </xsd:simpleType>
        </xsd:union>
      </xsd:simpleType>
    </xsd:element>
    <xsd:element name="FilenameMeetingType" ma:index="32" nillable="true" ma:displayName="FilenameMeetingType" ma:internalName="FilenameMeetingType">
      <xsd:simpleType>
        <xsd:restriction base="dms:Choice">
          <xsd:enumeration value="MB"/>
          <xsd:enumeration value="BoS"/>
          <xsd:enumeration value="..."/>
        </xsd:restriction>
      </xsd:simpleType>
    </xsd:element>
    <xsd:element name="NextMeetingType" ma:index="33" nillable="true" ma:displayName="NextMeetingType" ma:internalName="NextMeetingType">
      <xsd:simpleType>
        <xsd:restriction base="dms:Choice">
          <xsd:enumeration value="SMM"/>
          <xsd:enumeration value="MB"/>
          <xsd:enumeration value="BoS"/>
          <xsd:enumeration value="..."/>
        </xsd:restriction>
      </xsd:simpleType>
    </xsd:element>
    <xsd:element name="FilenameMeetingAgendaNo" ma:index="34" nillable="true" ma:displayName="FilenameMeetingAgendaNo" ma:internalName="FilenameMeetingAgendaNo">
      <xsd:simpleType>
        <xsd:restriction base="dms:Text"/>
      </xsd:simpleType>
    </xsd:element>
    <xsd:element name="FilenameMeetingNo" ma:index="35" nillable="true" ma:displayName="FilenameMeetingNo" ma:internalName="FilenameMeetingNo">
      <xsd:simpleType>
        <xsd:restriction base="dms:Text"/>
      </xsd:simpleType>
    </xsd:element>
    <xsd:element name="NextMeeting" ma:index="36" nillable="true" ma:displayName="NextMeeting" ma:internalName="NextMeeting">
      <xsd:simpleType>
        <xsd:restriction base="dms:Text"/>
      </xsd:simpleType>
    </xsd:element>
    <xsd:element name="SourceDocumentInfo" ma:index="37" nillable="true" ma:displayName="SourceDocumentInfo" ma:internalName="SourceDocumentInfo">
      <xsd:simpleType>
        <xsd:restriction base="dms:Note">
          <xsd:maxLength value="255"/>
        </xsd:restriction>
      </xsd:simpleType>
    </xsd:element>
    <xsd:element name="NextMeetingSubfolder" ma:index="38" nillable="true" ma:displayName="NextMeetingSubfolder" ma:internalName="NextMeetingSubfolder">
      <xsd:simpleType>
        <xsd:restriction base="dms:Text"/>
      </xsd:simpleType>
    </xsd:element>
    <xsd:element name="SubmittingDepartment" ma:index="39" nillable="true" ma:displayName="SubmittingDepartment" ma:internalName="SubmittingDepartment">
      <xsd:simpleType>
        <xsd:restriction base="dms:Text"/>
      </xsd:simpleType>
    </xsd:element>
    <xsd:element name="MeetingApprovalPath" ma:index="40" nillable="true" ma:displayName="MeetingApprovalPath" ma:internalName="MeetingApprovalPath">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3a43e0-6a6d-43c3-be80-d9064606a4a9"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Display>DocumentLibraryForm</Display>
  <Edit>DocumentLibraryForm</Edit>
  <New>DocumentLibraryForm</New>
  <MobileDisplayFormUrl/>
  <MobileEditFormUrl/>
  <MobileNewFormUrl/>
</FormTemplates>
</file>

<file path=customXml/item5.xml><?xml version="1.0" encoding="utf-8"?>
<?mso-contentType ?>
<FormTemplates xmlns="http://schemas.microsoft.com/sharepoint/v3/contenttype/forms">
  <Display>NFListDisplayForm</Display>
  <Edit>NFListEditForm</Edit>
  <New>NFListEditForm</New>
</FormTemplates>
</file>

<file path=customXml/item6.xml><?xml version="1.0" encoding="utf-8"?>
<?mso-contentType ?>
<FormUrls xmlns="http://schemas.microsoft.com/sharepoint/v3/contenttype/forms/url">
  <MobileDisplay>_layouts/15/NintexForms/Mobile/DispForm.aspx</MobileDisplay>
  <MobileEdit>_layouts/15/NintexForms/Mobile/EditForm.aspx</MobileEdit>
  <MobileNew>_layouts/15/NintexForms/Mobile/NewForm.aspx</MobileNew>
</FormUrls>
</file>

<file path=customXml/item7.xml><?xml version="1.0" encoding="utf-8"?>
<p:properties xmlns:p="http://schemas.microsoft.com/office/2006/metadata/properties" xmlns:xsi="http://www.w3.org/2001/XMLSchema-instance" xmlns:pc="http://schemas.microsoft.com/office/infopath/2007/PartnerControls">
  <documentManagement>
    <b951eb87927b40548bb1fcfe6ad9c4d4 xmlns="08acf695-f66a-4768-b3cf-48c5dc920dbe">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2741a941-2920-4ba4-aa70-d8ed6ac1785d</TermId>
        </TermInfo>
      </Terms>
    </b951eb87927b40548bb1fcfe6ad9c4d4>
    <FilenameMeetingType xmlns="08acf695-f66a-4768-b3cf-48c5dc920dbe" xsi:nil="true"/>
    <NextMeetingType xmlns="08acf695-f66a-4768-b3cf-48c5dc920dbe" xsi:nil="true"/>
    <FormData xmlns="http://schemas.microsoft.com/sharepoint/v3" xsi:nil="true"/>
    <bd0590dde75a4281b274cfe17b88f084 xmlns="08acf695-f66a-4768-b3cf-48c5dc920dbe">
      <Terms xmlns="http://schemas.microsoft.com/office/infopath/2007/PartnerControls">
        <TermInfo xmlns="http://schemas.microsoft.com/office/infopath/2007/PartnerControls">
          <TermName xmlns="http://schemas.microsoft.com/office/infopath/2007/PartnerControls">Quantitative Reporting Templates</TermName>
          <TermId xmlns="http://schemas.microsoft.com/office/infopath/2007/PartnerControls">d7753427-b1c9-4f72-b6a6-10b2a5ee67e3</TermId>
        </TermInfo>
        <TermInfo xmlns="http://schemas.microsoft.com/office/infopath/2007/PartnerControls">
          <TermName xmlns="http://schemas.microsoft.com/office/infopath/2007/PartnerControls">Prudential Policy</TermName>
          <TermId xmlns="http://schemas.microsoft.com/office/infopath/2007/PartnerControls">43245a93-b13b-4262-9edd-8f7887118150</TermId>
        </TermInfo>
        <TermInfo xmlns="http://schemas.microsoft.com/office/infopath/2007/PartnerControls">
          <TermName xmlns="http://schemas.microsoft.com/office/infopath/2007/PartnerControls">Regulatory Framework Monitoring</TermName>
          <TermId xmlns="http://schemas.microsoft.com/office/infopath/2007/PartnerControls">c95f4284-c8c2-4a99-bcad-302f92cd1745</TermId>
        </TermInfo>
      </Terms>
    </bd0590dde75a4281b274cfe17b88f084>
    <ERIS_AssignedTo xmlns="08acf695-f66a-4768-b3cf-48c5dc920dbe">
      <UserInfo>
        <DisplayName/>
        <AccountId xsi:nil="true"/>
        <AccountType/>
      </UserInfo>
    </ERIS_AssignedTo>
    <TaxCatchAll xmlns="08acf695-f66a-4768-b3cf-48c5dc920dbe">
      <Value>5</Value>
      <Value>4</Value>
      <Value>3</Value>
      <Value>9</Value>
      <Value>8</Value>
    </TaxCatchAll>
    <ib9b5da6129a4764bff7589b09465f44 xmlns="08acf695-f66a-4768-b3cf-48c5dc920dbe">
      <Terms xmlns="http://schemas.microsoft.com/office/infopath/2007/PartnerControls">
        <TermInfo xmlns="http://schemas.microsoft.com/office/infopath/2007/PartnerControls">
          <TermName xmlns="http://schemas.microsoft.com/office/infopath/2007/PartnerControls">Supervisory Processes Department</TermName>
          <TermId xmlns="http://schemas.microsoft.com/office/infopath/2007/PartnerControls">3a9db3ad-f1a2-49c0-8c29-af39c608fb30</TermId>
        </TermInfo>
      </Terms>
    </ib9b5da6129a4764bff7589b09465f44>
    <o5b23233268c446795eaad3746ea89f6 xmlns="08acf695-f66a-4768-b3cf-48c5dc920dbe">
      <Terms xmlns="http://schemas.microsoft.com/office/infopath/2007/PartnerControls">
        <TermInfo xmlns="http://schemas.microsoft.com/office/infopath/2007/PartnerControls">
          <TermName xmlns="http://schemas.microsoft.com/office/infopath/2007/PartnerControls">Consultation/Discussion Paper</TermName>
          <TermId xmlns="http://schemas.microsoft.com/office/infopath/2007/PartnerControls">d6165307-c9dd-4b86-89b7-c1e302d608ac</TermId>
        </TermInfo>
      </Terms>
    </o5b23233268c446795eaad3746ea89f6>
    <ERIS_OtherReference xmlns="08acf695-f66a-4768-b3cf-48c5dc920dbe" xsi:nil="true"/>
    <NextMeeting xmlns="08acf695-f66a-4768-b3cf-48c5dc920dbe" xsi:nil="true"/>
    <ERIS_Relation xmlns="08acf695-f66a-4768-b3cf-48c5dc920dbe">, </ERIS_Relation>
    <ERIS_ApprovalStatus xmlns="08acf695-f66a-4768-b3cf-48c5dc920dbe">DRAFT</ERIS_ApprovalStatus>
    <IconOverlay xmlns="http://schemas.microsoft.com/sharepoint/v4" xsi:nil="true"/>
    <ERIS_AdditionalMarkings xmlns="08acf695-f66a-4768-b3cf-48c5dc920dbe" xsi:nil="true"/>
    <FilenameMeetingAgendaNo xmlns="08acf695-f66a-4768-b3cf-48c5dc920dbe" xsi:nil="true"/>
    <ERIS_SupersededObsolete xmlns="08acf695-f66a-4768-b3cf-48c5dc920dbe">false</ERIS_SupersededObsolete>
    <SubmittingDepartment xmlns="08acf695-f66a-4768-b3cf-48c5dc920dbe" xsi:nil="true"/>
    <SourceDocumentInfo xmlns="08acf695-f66a-4768-b3cf-48c5dc920dbe" xsi:nil="true"/>
    <ERIS_BusinessArea xmlns="08acf695-f66a-4768-b3cf-48c5dc920dbe" xsi:nil="true"/>
    <ERIS_RecordNumber xmlns="08acf695-f66a-4768-b3cf-48c5dc920dbe">EIOPA(2025)0138470</ERIS_RecordNumber>
    <FilenameMeetingNo xmlns="08acf695-f66a-4768-b3cf-48c5dc920dbe" xsi:nil="true"/>
    <NextMeetingSubfolder xmlns="08acf695-f66a-4768-b3cf-48c5dc920dbe" xsi:nil="true"/>
    <ERIS_ConfidentialityLevel xmlns="08acf695-f66a-4768-b3cf-48c5dc920dbe">EIOPA Regular Use</ERIS_ConfidentialityLevel>
    <MeetingApprovalPath xmlns="08acf695-f66a-4768-b3cf-48c5dc920dbe" xsi:nil="true"/>
  </documentManagement>
</p:properties>
</file>

<file path=customXml/itemProps1.xml><?xml version="1.0" encoding="utf-8"?>
<ds:datastoreItem xmlns:ds="http://schemas.openxmlformats.org/officeDocument/2006/customXml" ds:itemID="{8F584805-7487-4E30-B378-5672E29078E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5B5CD08-49F3-4329-ACAF-12C22E8451AD}">
  <ds:schemaRefs>
    <ds:schemaRef ds:uri="http://schemas.openxmlformats.org/officeDocument/2006/bibliography"/>
  </ds:schemaRefs>
</ds:datastoreItem>
</file>

<file path=customXml/itemProps3.xml><?xml version="1.0" encoding="utf-8"?>
<ds:datastoreItem xmlns:ds="http://schemas.openxmlformats.org/officeDocument/2006/customXml" ds:itemID="{FD02042C-189F-4163-9C09-3A0AA0B6BAE9}"/>
</file>

<file path=customXml/itemProps4.xml><?xml version="1.0" encoding="utf-8"?>
<ds:datastoreItem xmlns:ds="http://schemas.openxmlformats.org/officeDocument/2006/customXml" ds:itemID="{5E6B0E9C-DA62-49AB-A02A-5CF30F60CB95}"/>
</file>

<file path=customXml/itemProps5.xml><?xml version="1.0" encoding="utf-8"?>
<ds:datastoreItem xmlns:ds="http://schemas.openxmlformats.org/officeDocument/2006/customXml" ds:itemID="{2E173270-5198-4DB8-B229-121512B2FC5F}"/>
</file>

<file path=customXml/itemProps6.xml><?xml version="1.0" encoding="utf-8"?>
<ds:datastoreItem xmlns:ds="http://schemas.openxmlformats.org/officeDocument/2006/customXml" ds:itemID="{6C88121B-3D96-4E80-9419-ECF1883468E9}"/>
</file>

<file path=customXml/itemProps7.xml><?xml version="1.0" encoding="utf-8"?>
<ds:datastoreItem xmlns:ds="http://schemas.openxmlformats.org/officeDocument/2006/customXml" ds:itemID="{F363590B-EA58-40DA-8DEA-19D1567425C9}"/>
</file>

<file path=docProps/app.xml><?xml version="1.0" encoding="utf-8"?>
<Properties xmlns="http://schemas.openxmlformats.org/officeDocument/2006/extended-properties" xmlns:vt="http://schemas.openxmlformats.org/officeDocument/2006/docPropsVTypes">
  <Template>Normal</Template>
  <TotalTime>0</TotalTime>
  <Pages>107</Pages>
  <Words>33740</Words>
  <Characters>192321</Characters>
  <Application>Microsoft Office Word</Application>
  <DocSecurity>0</DocSecurity>
  <Lines>1602</Lines>
  <Paragraphs>451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2025-06-03T15:26:00Z</dcterms:created>
  <dcterms:modified xsi:type="dcterms:W3CDTF">2025-06-03T15:26:00Z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cordPoint_SubmissionDate">
    <vt:lpwstr/>
  </property>
  <property fmtid="{D5CDD505-2E9C-101B-9397-08002B2CF9AE}" pid="3" name="RecordPoint_RecordNumberSubmitted">
    <vt:lpwstr>EIOPA(2025)0138470</vt:lpwstr>
  </property>
  <property fmtid="{D5CDD505-2E9C-101B-9397-08002B2CF9AE}" pid="4" name="ContentTypeId">
    <vt:lpwstr>0x010100BD4417634701014DA0CDE7BA7EA0A0370010DE6CC8CF7C2F4C95DD4560A5BFE726</vt:lpwstr>
  </property>
  <property fmtid="{D5CDD505-2E9C-101B-9397-08002B2CF9AE}" pid="5" name="ERIS_BCC">
    <vt:lpwstr/>
  </property>
  <property fmtid="{D5CDD505-2E9C-101B-9397-08002B2CF9AE}" pid="6" name="ERISKeywords">
    <vt:lpwstr/>
  </property>
  <property fmtid="{D5CDD505-2E9C-101B-9397-08002B2CF9AE}" pid="7" name="RecordPoint_ActiveItemWebId">
    <vt:lpwstr>{7d3a43e0-6a6d-43c3-be80-d9064606a4a9}</vt:lpwstr>
  </property>
  <property fmtid="{D5CDD505-2E9C-101B-9397-08002B2CF9AE}" pid="8" name="ERIS_Department">
    <vt:lpwstr>9</vt:lpwstr>
  </property>
  <property fmtid="{D5CDD505-2E9C-101B-9397-08002B2CF9AE}" pid="9" name="RecordPoint_WorkflowType">
    <vt:lpwstr>ActiveSubmitStub</vt:lpwstr>
  </property>
  <property fmtid="{D5CDD505-2E9C-101B-9397-08002B2CF9AE}" pid="10" name="ERIS_CC">
    <vt:lpwstr/>
  </property>
  <property fmtid="{D5CDD505-2E9C-101B-9397-08002B2CF9AE}" pid="11" name="ERISDocumentType">
    <vt:lpwstr/>
  </property>
  <property fmtid="{D5CDD505-2E9C-101B-9397-08002B2CF9AE}" pid="12" name="ERIS_DocumentType">
    <vt:lpwstr>42</vt:lpwstr>
  </property>
  <property fmtid="{D5CDD505-2E9C-101B-9397-08002B2CF9AE}" pid="13" name="ERIS_To">
    <vt:lpwstr/>
  </property>
  <property fmtid="{D5CDD505-2E9C-101B-9397-08002B2CF9AE}" pid="14" name="ERIS_Language">
    <vt:lpwstr>3;#English|2741a941-2920-4ba4-aa70-d8ed6ac1785d</vt:lpwstr>
  </property>
  <property fmtid="{D5CDD505-2E9C-101B-9397-08002B2CF9AE}" pid="15" name="RecordPoint_ActiveItemSiteId">
    <vt:lpwstr>{7a172dfa-c9d6-41b8-93a6-13c75f55ec66}</vt:lpwstr>
  </property>
  <property fmtid="{D5CDD505-2E9C-101B-9397-08002B2CF9AE}" pid="16" name="MDU">
    <vt:lpwstr/>
  </property>
  <property fmtid="{D5CDD505-2E9C-101B-9397-08002B2CF9AE}" pid="17" name="ERIS_Subject">
    <vt:lpwstr/>
  </property>
  <property fmtid="{D5CDD505-2E9C-101B-9397-08002B2CF9AE}" pid="18" name="RecordPoint_ActiveItemListId">
    <vt:lpwstr>{335d190b-d285-4fb9-b9c4-fd3b7459182d}</vt:lpwstr>
  </property>
  <property fmtid="{D5CDD505-2E9C-101B-9397-08002B2CF9AE}" pid="19" name="RecordPoint_ActiveItemUniqueId">
    <vt:lpwstr>{9091698c-efc0-49ff-9000-1044a3f51f72}</vt:lpwstr>
  </property>
  <property fmtid="{D5CDD505-2E9C-101B-9397-08002B2CF9AE}" pid="20" name="RecordPoint_SubmissionCompleted">
    <vt:lpwstr>2025-06-03T17:35:51.3777419+02:00</vt:lpwstr>
  </property>
  <property fmtid="{D5CDD505-2E9C-101B-9397-08002B2CF9AE}" pid="21" name="RecordPoint_ActiveItemMoved">
    <vt:lpwstr/>
  </property>
  <property fmtid="{D5CDD505-2E9C-101B-9397-08002B2CF9AE}" pid="22" name="RecordPoint_RecordFormat">
    <vt:lpwstr/>
  </property>
  <property fmtid="{D5CDD505-2E9C-101B-9397-08002B2CF9AE}" pid="23" name="ERIS_Keywords">
    <vt:lpwstr>8;#Quantitative Reporting Templates|d7753427-b1c9-4f72-b6a6-10b2a5ee67e3;#4;#Prudential Policy|43245a93-b13b-4262-9edd-8f7887118150;#5;#Regulatory Framework Monitoring|c95f4284-c8c2-4a99-bcad-302f92cd1745</vt:lpwstr>
  </property>
  <property fmtid="{D5CDD505-2E9C-101B-9397-08002B2CF9AE}" pid="24" name="ERIS_From">
    <vt:lpwstr/>
  </property>
  <property fmtid="{D5CDD505-2E9C-101B-9397-08002B2CF9AE}" pid="25" name="URL">
    <vt:lpwstr/>
  </property>
</Properties>
</file>